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EC846B" w14:textId="77777777" w:rsidR="00D50D36" w:rsidRPr="00D50D36" w:rsidRDefault="00D50D36" w:rsidP="00EA4626">
      <w:pPr>
        <w:widowControl w:val="0"/>
        <w:ind w:right="-7" w:firstLine="567"/>
        <w:jc w:val="right"/>
        <w:rPr>
          <w:rFonts w:ascii="GHEA Grapalat" w:hAnsi="GHEA Grapalat" w:cs="Sylfaen"/>
          <w:i/>
          <w:u w:val="single"/>
        </w:rPr>
      </w:pPr>
    </w:p>
    <w:p w14:paraId="31A0F3C9" w14:textId="77777777" w:rsidR="00642EFE" w:rsidRPr="009044F1" w:rsidRDefault="00642EFE" w:rsidP="00EA4626">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1BC85FD6" w:rsidR="00642EFE" w:rsidRPr="00BA7128" w:rsidRDefault="00642EFE" w:rsidP="00EA4626">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3C5EEF">
        <w:rPr>
          <w:rFonts w:ascii="GHEA Grapalat" w:hAnsi="GHEA Grapalat"/>
          <w:i w:val="0"/>
          <w:sz w:val="24"/>
          <w:szCs w:val="24"/>
        </w:rPr>
        <w:t>ЗАПРОС КОТИРОВОК</w:t>
      </w:r>
      <w:r w:rsidR="003C5EEF">
        <w:rPr>
          <w:rStyle w:val="FootnoteReference"/>
          <w:rFonts w:ascii="GHEA Grapalat" w:hAnsi="GHEA Grapalat"/>
          <w:i w:val="0"/>
          <w:sz w:val="24"/>
          <w:szCs w:val="24"/>
        </w:rPr>
        <w:t xml:space="preserve"> </w:t>
      </w:r>
      <w:r w:rsidR="00BA7128">
        <w:rPr>
          <w:rStyle w:val="FootnoteReference"/>
          <w:rFonts w:ascii="GHEA Grapalat" w:hAnsi="GHEA Grapalat"/>
          <w:i w:val="0"/>
          <w:sz w:val="24"/>
          <w:szCs w:val="24"/>
        </w:rPr>
        <w:footnoteReference w:customMarkFollows="1" w:id="1"/>
        <w:t>*</w:t>
      </w:r>
    </w:p>
    <w:p w14:paraId="6E23FD59" w14:textId="77777777" w:rsidR="00642EFE" w:rsidRPr="009044F1" w:rsidRDefault="00642EFE" w:rsidP="00EA4626">
      <w:pPr>
        <w:pStyle w:val="BodyTextIndent"/>
        <w:widowControl w:val="0"/>
        <w:spacing w:line="240" w:lineRule="auto"/>
        <w:ind w:firstLine="0"/>
        <w:jc w:val="center"/>
        <w:rPr>
          <w:rFonts w:ascii="GHEA Grapalat" w:hAnsi="GHEA Grapalat"/>
          <w:i w:val="0"/>
          <w:sz w:val="24"/>
          <w:szCs w:val="24"/>
        </w:rPr>
      </w:pPr>
    </w:p>
    <w:p w14:paraId="75BB2BD3" w14:textId="4F0A2B8B" w:rsidR="0091042F" w:rsidRPr="00326F81" w:rsidRDefault="00642EFE" w:rsidP="00EA4626">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326F81">
        <w:rPr>
          <w:rFonts w:ascii="GHEA Grapalat" w:hAnsi="GHEA Grapalat"/>
          <w:i w:val="0"/>
          <w:sz w:val="24"/>
          <w:szCs w:val="24"/>
        </w:rPr>
        <w:t>"</w:t>
      </w:r>
      <w:r w:rsidR="00D52A84">
        <w:rPr>
          <w:rFonts w:ascii="GHEA Grapalat" w:hAnsi="GHEA Grapalat"/>
          <w:i w:val="0"/>
          <w:sz w:val="24"/>
          <w:szCs w:val="24"/>
          <w:lang w:val="hy-AM"/>
        </w:rPr>
        <w:t>06</w:t>
      </w:r>
      <w:r w:rsidRPr="00326F81">
        <w:rPr>
          <w:rFonts w:ascii="GHEA Grapalat" w:hAnsi="GHEA Grapalat"/>
          <w:i w:val="0"/>
          <w:sz w:val="24"/>
          <w:szCs w:val="24"/>
        </w:rPr>
        <w:t>" "</w:t>
      </w:r>
      <w:r w:rsidR="00D52A84">
        <w:rPr>
          <w:rFonts w:ascii="GHEA Grapalat" w:hAnsi="GHEA Grapalat"/>
          <w:i w:val="0"/>
          <w:sz w:val="24"/>
          <w:szCs w:val="24"/>
          <w:lang w:val="hy-AM"/>
        </w:rPr>
        <w:t>12</w:t>
      </w:r>
      <w:r w:rsidRPr="00326F81">
        <w:rPr>
          <w:rFonts w:ascii="GHEA Grapalat" w:hAnsi="GHEA Grapalat"/>
          <w:i w:val="0"/>
          <w:sz w:val="24"/>
          <w:szCs w:val="24"/>
        </w:rPr>
        <w:t>" 20</w:t>
      </w:r>
      <w:r w:rsidR="00601797" w:rsidRPr="00326F81">
        <w:rPr>
          <w:rFonts w:ascii="GHEA Grapalat" w:hAnsi="GHEA Grapalat"/>
          <w:i w:val="0"/>
          <w:sz w:val="24"/>
          <w:szCs w:val="24"/>
        </w:rPr>
        <w:t>2</w:t>
      </w:r>
      <w:r w:rsidR="00326F81" w:rsidRPr="00326F81">
        <w:rPr>
          <w:rFonts w:ascii="GHEA Grapalat" w:hAnsi="GHEA Grapalat"/>
          <w:i w:val="0"/>
          <w:sz w:val="24"/>
          <w:szCs w:val="24"/>
        </w:rPr>
        <w:t>4</w:t>
      </w:r>
      <w:r w:rsidR="00AA7117" w:rsidRPr="00326F81">
        <w:rPr>
          <w:rFonts w:ascii="GHEA Grapalat" w:hAnsi="GHEA Grapalat"/>
          <w:i w:val="0"/>
          <w:sz w:val="24"/>
          <w:szCs w:val="24"/>
        </w:rPr>
        <w:t xml:space="preserve"> </w:t>
      </w:r>
      <w:r w:rsidRPr="00326F81">
        <w:rPr>
          <w:rFonts w:ascii="GHEA Grapalat" w:hAnsi="GHEA Grapalat"/>
          <w:i w:val="0"/>
          <w:sz w:val="24"/>
          <w:szCs w:val="24"/>
        </w:rPr>
        <w:t>года "</w:t>
      </w:r>
      <w:r w:rsidR="00326F81" w:rsidRPr="00326F81">
        <w:rPr>
          <w:rFonts w:ascii="GHEA Grapalat" w:hAnsi="GHEA Grapalat"/>
          <w:i w:val="0"/>
          <w:sz w:val="24"/>
          <w:szCs w:val="24"/>
        </w:rPr>
        <w:t>2</w:t>
      </w:r>
      <w:r w:rsidRPr="00326F81">
        <w:rPr>
          <w:rFonts w:ascii="GHEA Grapalat" w:hAnsi="GHEA Grapalat"/>
          <w:i w:val="0"/>
          <w:sz w:val="24"/>
          <w:szCs w:val="24"/>
        </w:rPr>
        <w:t xml:space="preserve">" </w:t>
      </w:r>
    </w:p>
    <w:p w14:paraId="288D3E75" w14:textId="48A34115" w:rsidR="0091042F" w:rsidRDefault="0006703E" w:rsidP="00EA4626">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326F81">
        <w:rPr>
          <w:rFonts w:ascii="GHEA Grapalat" w:hAnsi="GHEA Grapalat"/>
          <w:i w:val="0"/>
          <w:sz w:val="24"/>
          <w:szCs w:val="24"/>
        </w:rPr>
        <w:t>EQ-GHAShDzB-</w:t>
      </w:r>
      <w:r w:rsidR="00D52A84">
        <w:rPr>
          <w:rFonts w:ascii="GHEA Grapalat" w:hAnsi="GHEA Grapalat"/>
          <w:i w:val="0"/>
          <w:sz w:val="24"/>
          <w:szCs w:val="24"/>
        </w:rPr>
        <w:t>25/14</w:t>
      </w:r>
    </w:p>
    <w:p w14:paraId="10C7CCA1" w14:textId="77777777" w:rsidR="00326F81" w:rsidRPr="007B12A3" w:rsidRDefault="00326F81" w:rsidP="00326F81">
      <w:pPr>
        <w:widowControl w:val="0"/>
        <w:spacing w:after="160"/>
        <w:ind w:firstLine="720"/>
        <w:jc w:val="center"/>
        <w:rPr>
          <w:rFonts w:ascii="GHEA Grapalat" w:hAnsi="GHEA Grapalat"/>
          <w:b/>
        </w:rPr>
      </w:pPr>
      <w:r w:rsidRPr="007B12A3">
        <w:rPr>
          <w:rFonts w:ascii="GHEA Grapalat" w:hAnsi="GHEA Grapalat"/>
          <w:b/>
        </w:rPr>
        <w:t>Процедура закупки организована на основании части 2 пункта 6 статьи 15 Закона О закупках</w:t>
      </w:r>
    </w:p>
    <w:p w14:paraId="78B9F6A4" w14:textId="1DD57372" w:rsidR="00642EFE" w:rsidRPr="009044F1" w:rsidRDefault="00601797" w:rsidP="00326F81">
      <w:pPr>
        <w:pStyle w:val="BodyTextIndent"/>
        <w:widowControl w:val="0"/>
        <w:spacing w:line="240" w:lineRule="auto"/>
        <w:ind w:firstLine="567"/>
        <w:rPr>
          <w:rFonts w:ascii="GHEA Grapalat" w:hAnsi="GHEA Grapalat"/>
          <w:i w:val="0"/>
          <w:sz w:val="24"/>
          <w:szCs w:val="24"/>
        </w:rPr>
      </w:pPr>
      <w:r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326F81">
        <w:rPr>
          <w:rFonts w:ascii="GHEA Grapalat" w:hAnsi="GHEA Grapalat"/>
          <w:i w:val="0"/>
          <w:sz w:val="24"/>
          <w:szCs w:val="24"/>
        </w:rPr>
        <w:t>запрос котировок</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rsidR="00642EFE">
        <w:fldChar w:fldCharType="begin"/>
      </w:r>
      <w:r w:rsidR="00642EFE">
        <w:instrText>HYPERLINK "http://www.armeps.am/" \h</w:instrText>
      </w:r>
      <w:r w:rsidR="00642EFE">
        <w:fldChar w:fldCharType="separate"/>
      </w:r>
      <w:r w:rsidR="00642EFE" w:rsidRPr="009044F1">
        <w:rPr>
          <w:rFonts w:ascii="GHEA Grapalat" w:hAnsi="GHEA Grapalat"/>
          <w:i w:val="0"/>
          <w:sz w:val="24"/>
          <w:szCs w:val="24"/>
        </w:rPr>
        <w:t>www.armeps.am</w:t>
      </w:r>
      <w:r w:rsidR="00642EFE">
        <w:rPr>
          <w:rFonts w:ascii="GHEA Grapalat" w:hAnsi="GHEA Grapalat"/>
          <w:i w:val="0"/>
          <w:sz w:val="24"/>
          <w:szCs w:val="24"/>
        </w:rPr>
        <w:fldChar w:fldCharType="end"/>
      </w:r>
      <w:r w:rsidR="00642EFE" w:rsidRPr="009044F1">
        <w:rPr>
          <w:rFonts w:ascii="GHEA Grapalat" w:hAnsi="GHEA Grapalat"/>
          <w:i w:val="0"/>
          <w:sz w:val="24"/>
          <w:szCs w:val="24"/>
        </w:rPr>
        <w:t>).</w:t>
      </w:r>
    </w:p>
    <w:p w14:paraId="2BB346DA" w14:textId="11676BF5" w:rsidR="00341A74" w:rsidRPr="003A1EBB" w:rsidRDefault="00A20B69" w:rsidP="00FC6D70">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sidRPr="00FC6D70">
        <w:rPr>
          <w:rFonts w:ascii="Calibri" w:hAnsi="Calibri" w:cs="Calibri"/>
          <w:i w:val="0"/>
          <w:sz w:val="24"/>
          <w:szCs w:val="24"/>
        </w:rPr>
        <w:t> </w:t>
      </w:r>
      <w:r w:rsidRPr="00FC6D70">
        <w:rPr>
          <w:rFonts w:ascii="GHEA Grapalat" w:hAnsi="GHEA Grapalat"/>
          <w:i w:val="0"/>
          <w:sz w:val="24"/>
          <w:szCs w:val="24"/>
        </w:rPr>
        <w:t>установленном</w:t>
      </w:r>
      <w:r w:rsidR="00782D60" w:rsidRPr="00FC6D70">
        <w:rPr>
          <w:rFonts w:ascii="Calibri" w:hAnsi="Calibri" w:cs="Calibri"/>
          <w:i w:val="0"/>
          <w:sz w:val="24"/>
          <w:szCs w:val="24"/>
        </w:rPr>
        <w:t> </w:t>
      </w:r>
      <w:r w:rsidRPr="00FC6D70">
        <w:rPr>
          <w:rFonts w:ascii="GHEA Grapalat" w:hAnsi="GHEA Grapalat"/>
          <w:i w:val="0"/>
          <w:sz w:val="24"/>
          <w:szCs w:val="24"/>
        </w:rPr>
        <w:t xml:space="preserve">порядке будет предложено заключить договор </w:t>
      </w:r>
      <w:r w:rsidR="00FC6D70" w:rsidRPr="00FC6D70">
        <w:rPr>
          <w:rFonts w:ascii="GHEA Grapalat" w:hAnsi="GHEA Grapalat"/>
          <w:i w:val="0"/>
          <w:sz w:val="24"/>
          <w:szCs w:val="24"/>
        </w:rPr>
        <w:t>на выполнение</w:t>
      </w:r>
      <w:r w:rsidRPr="00FC6D70">
        <w:rPr>
          <w:rFonts w:ascii="GHEA Grapalat" w:hAnsi="GHEA Grapalat"/>
          <w:i w:val="0"/>
          <w:sz w:val="24"/>
          <w:szCs w:val="24"/>
        </w:rPr>
        <w:t xml:space="preserve"> </w:t>
      </w:r>
      <w:r w:rsidR="00C235A3" w:rsidRPr="00FC6D70">
        <w:rPr>
          <w:rFonts w:ascii="GHEA Grapalat" w:hAnsi="GHEA Grapalat"/>
          <w:i w:val="0"/>
          <w:sz w:val="24"/>
          <w:szCs w:val="24"/>
        </w:rPr>
        <w:t>р</w:t>
      </w:r>
      <w:r w:rsidR="00326F81" w:rsidRPr="00FC6D70">
        <w:rPr>
          <w:rFonts w:ascii="GHEA Grapalat" w:hAnsi="GHEA Grapalat"/>
          <w:i w:val="0"/>
          <w:sz w:val="24"/>
          <w:szCs w:val="24"/>
        </w:rPr>
        <w:t>абот по установке (приобретению) устройств световой сигнализации в Ереване</w:t>
      </w:r>
      <w:r w:rsidR="001B1D16" w:rsidRPr="00FC6D70">
        <w:rPr>
          <w:rFonts w:ascii="GHEA Grapalat" w:hAnsi="GHEA Grapalat"/>
          <w:i w:val="0"/>
          <w:sz w:val="24"/>
          <w:szCs w:val="24"/>
        </w:rPr>
        <w:t xml:space="preserve"> </w:t>
      </w:r>
      <w:r w:rsidR="00782D60">
        <w:rPr>
          <w:rFonts w:ascii="GHEA Grapalat" w:hAnsi="GHEA Grapalat"/>
          <w:i w:val="0"/>
          <w:sz w:val="24"/>
          <w:szCs w:val="24"/>
        </w:rPr>
        <w:t>(далее — договор).</w:t>
      </w:r>
    </w:p>
    <w:p w14:paraId="1D6FB85B" w14:textId="77777777" w:rsidR="00357D48" w:rsidRPr="009044F1" w:rsidRDefault="00A20B69" w:rsidP="00EA4626">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EA4626">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1E6A7B75" w14:textId="77777777" w:rsidR="0067579A" w:rsidRPr="00D5443D" w:rsidRDefault="00357D48" w:rsidP="00EA4626">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1A88AE2C" w:rsidR="005939DE" w:rsidRPr="00C07F24" w:rsidRDefault="00677658" w:rsidP="00EA462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9044F1">
        <w:rPr>
          <w:rFonts w:ascii="GHEA Grapalat" w:hAnsi="GHEA Grapalat"/>
          <w:i w:val="0"/>
          <w:sz w:val="24"/>
          <w:szCs w:val="24"/>
        </w:rPr>
        <w:t>www.armeps.am</w:t>
      </w:r>
      <w:r>
        <w:rPr>
          <w:rFonts w:ascii="GHEA Grapalat" w:hAnsi="GHEA Grapalat"/>
          <w:i w:val="0"/>
          <w:sz w:val="24"/>
          <w:szCs w:val="24"/>
        </w:rPr>
        <w:fldChar w:fldCharType="end"/>
      </w:r>
      <w:r w:rsidR="002166CE">
        <w:rPr>
          <w:rFonts w:ascii="GHEA Grapalat" w:hAnsi="GHEA Grapalat"/>
          <w:i w:val="0"/>
          <w:sz w:val="24"/>
          <w:szCs w:val="24"/>
        </w:rPr>
        <w:t xml:space="preserve">), </w:t>
      </w:r>
      <w:r w:rsidR="00601797">
        <w:rPr>
          <w:rFonts w:ascii="GHEA Grapalat" w:hAnsi="GHEA Grapalat"/>
        </w:rPr>
        <w:t xml:space="preserve">до </w:t>
      </w:r>
      <w:r w:rsidR="00096718">
        <w:rPr>
          <w:rFonts w:ascii="GHEA Grapalat" w:hAnsi="GHEA Grapalat"/>
          <w:b/>
          <w:i w:val="0"/>
          <w:iCs/>
          <w:lang w:val="hy-AM"/>
        </w:rPr>
        <w:t>11:00</w:t>
      </w:r>
      <w:r w:rsidR="00601797" w:rsidRPr="00601797">
        <w:rPr>
          <w:rFonts w:ascii="GHEA Grapalat" w:hAnsi="GHEA Grapalat"/>
          <w:b/>
          <w:i w:val="0"/>
          <w:iCs/>
          <w:lang w:val="hy-AM"/>
        </w:rPr>
        <w:t xml:space="preserve"> часов </w:t>
      </w:r>
      <w:r w:rsidR="00D52A84">
        <w:rPr>
          <w:rFonts w:ascii="GHEA Grapalat" w:hAnsi="GHEA Grapalat"/>
          <w:b/>
          <w:i w:val="0"/>
          <w:iCs/>
          <w:lang w:val="hy-AM"/>
        </w:rPr>
        <w:t>18</w:t>
      </w:r>
      <w:r w:rsidR="00096718">
        <w:rPr>
          <w:rFonts w:ascii="GHEA Grapalat" w:hAnsi="GHEA Grapalat"/>
          <w:b/>
          <w:i w:val="0"/>
          <w:iCs/>
          <w:lang w:val="hy-AM"/>
        </w:rPr>
        <w:t>-</w:t>
      </w:r>
      <w:r w:rsidR="00B25030">
        <w:rPr>
          <w:rFonts w:ascii="GHEA Grapalat" w:hAnsi="GHEA Grapalat"/>
          <w:b/>
          <w:i w:val="0"/>
          <w:iCs/>
          <w:lang w:val="hy-AM"/>
        </w:rPr>
        <w:t>.</w:t>
      </w:r>
      <w:r w:rsidR="00D52A84">
        <w:rPr>
          <w:rFonts w:ascii="GHEA Grapalat" w:hAnsi="GHEA Grapalat"/>
          <w:b/>
          <w:i w:val="0"/>
          <w:iCs/>
          <w:lang w:val="hy-AM"/>
        </w:rPr>
        <w:t>12</w:t>
      </w:r>
      <w:r w:rsidR="00B25030">
        <w:rPr>
          <w:rFonts w:ascii="GHEA Grapalat" w:hAnsi="GHEA Grapalat"/>
          <w:b/>
          <w:i w:val="0"/>
          <w:iCs/>
          <w:lang w:val="hy-AM"/>
        </w:rPr>
        <w:t>.202</w:t>
      </w:r>
      <w:r w:rsidR="0035520E">
        <w:rPr>
          <w:rFonts w:ascii="GHEA Grapalat" w:hAnsi="GHEA Grapalat"/>
          <w:b/>
          <w:i w:val="0"/>
          <w:iCs/>
          <w:lang w:val="hy-AM"/>
        </w:rPr>
        <w:t>4</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EA462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15D945FC" w14:textId="6129EB38" w:rsidR="004E2FC6" w:rsidRPr="001B32D9" w:rsidRDefault="0060526C" w:rsidP="00EA462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096718">
        <w:rPr>
          <w:rFonts w:ascii="GHEA Grapalat" w:hAnsi="GHEA Grapalat"/>
          <w:b/>
          <w:i w:val="0"/>
          <w:iCs/>
          <w:lang w:val="hy-AM"/>
        </w:rPr>
        <w:t>11:00</w:t>
      </w:r>
      <w:r w:rsidR="00601797" w:rsidRPr="00601797">
        <w:rPr>
          <w:rFonts w:ascii="GHEA Grapalat" w:hAnsi="GHEA Grapalat"/>
          <w:b/>
          <w:i w:val="0"/>
          <w:iCs/>
          <w:lang w:val="hy-AM"/>
        </w:rPr>
        <w:t xml:space="preserve"> часов </w:t>
      </w:r>
      <w:r w:rsidR="00D52A84">
        <w:rPr>
          <w:rFonts w:ascii="GHEA Grapalat" w:hAnsi="GHEA Grapalat"/>
          <w:b/>
          <w:i w:val="0"/>
          <w:iCs/>
          <w:lang w:val="hy-AM"/>
        </w:rPr>
        <w:t>18</w:t>
      </w:r>
      <w:r w:rsidR="00B25030">
        <w:rPr>
          <w:rFonts w:ascii="GHEA Grapalat" w:hAnsi="GHEA Grapalat"/>
          <w:b/>
          <w:i w:val="0"/>
          <w:iCs/>
          <w:lang w:val="hy-AM"/>
        </w:rPr>
        <w:t>.</w:t>
      </w:r>
      <w:r w:rsidR="00D52A84">
        <w:rPr>
          <w:rFonts w:ascii="GHEA Grapalat" w:hAnsi="GHEA Grapalat"/>
          <w:b/>
          <w:i w:val="0"/>
          <w:iCs/>
          <w:lang w:val="hy-AM"/>
        </w:rPr>
        <w:t>12</w:t>
      </w:r>
      <w:r w:rsidR="00B25030">
        <w:rPr>
          <w:rFonts w:ascii="GHEA Grapalat" w:hAnsi="GHEA Grapalat"/>
          <w:b/>
          <w:i w:val="0"/>
          <w:iCs/>
          <w:lang w:val="hy-AM"/>
        </w:rPr>
        <w:t>.202</w:t>
      </w:r>
      <w:r w:rsidR="0035520E">
        <w:rPr>
          <w:rFonts w:ascii="GHEA Grapalat" w:hAnsi="GHEA Grapalat"/>
          <w:b/>
          <w:i w:val="0"/>
          <w:iCs/>
          <w:lang w:val="hy-AM"/>
        </w:rPr>
        <w:t>4</w:t>
      </w:r>
      <w:r w:rsidR="00601797" w:rsidRPr="00601797">
        <w:rPr>
          <w:rFonts w:ascii="GHEA Grapalat" w:hAnsi="GHEA Grapalat"/>
          <w:b/>
          <w:i w:val="0"/>
          <w:iCs/>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EA4626">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3E9006" w14:textId="0AF1DAB6" w:rsidR="006E7AF9" w:rsidRDefault="006E7AF9" w:rsidP="00EA4626">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 xml:space="preserve">Для получения дополнительной информации, связанной с </w:t>
      </w:r>
      <w:r>
        <w:rPr>
          <w:rFonts w:ascii="GHEA Grapalat" w:hAnsi="GHEA Grapalat"/>
          <w:i w:val="0"/>
          <w:sz w:val="24"/>
          <w:szCs w:val="24"/>
        </w:rPr>
        <w:lastRenderedPageBreak/>
        <w:t>настоящим</w:t>
      </w:r>
      <w:r>
        <w:rPr>
          <w:rFonts w:ascii="Courier New" w:hAnsi="Courier New" w:cs="Courier New"/>
          <w:i w:val="0"/>
          <w:sz w:val="24"/>
          <w:szCs w:val="24"/>
          <w:lang w:val="en-US"/>
        </w:rPr>
        <w:t> </w:t>
      </w:r>
      <w:r>
        <w:rPr>
          <w:rFonts w:ascii="GHEA Grapalat" w:hAnsi="GHEA Grapalat"/>
          <w:i w:val="0"/>
          <w:sz w:val="24"/>
          <w:szCs w:val="24"/>
        </w:rPr>
        <w:t>объявлением, можете обратиться к секретарю Оценочной комиссии</w:t>
      </w:r>
      <w:r w:rsidR="004B54C3" w:rsidRPr="004B54C3">
        <w:rPr>
          <w:rFonts w:ascii="GHEA Grapalat" w:hAnsi="GHEA Grapalat"/>
          <w:i w:val="0"/>
          <w:sz w:val="24"/>
          <w:szCs w:val="24"/>
        </w:rPr>
        <w:t xml:space="preserve"> </w:t>
      </w:r>
      <w:r w:rsidR="004B54C3">
        <w:rPr>
          <w:rFonts w:ascii="GHEA Grapalat" w:hAnsi="GHEA Grapalat"/>
          <w:i w:val="0"/>
          <w:sz w:val="24"/>
          <w:szCs w:val="24"/>
        </w:rPr>
        <w:t>Гору Мурадян</w:t>
      </w:r>
      <w:r>
        <w:rPr>
          <w:rFonts w:ascii="GHEA Grapalat" w:hAnsi="GHEA Grapalat"/>
          <w:i w:val="0"/>
          <w:sz w:val="24"/>
          <w:szCs w:val="24"/>
        </w:rPr>
        <w:t xml:space="preserve"> </w:t>
      </w:r>
    </w:p>
    <w:p w14:paraId="0728230E" w14:textId="2E111417" w:rsidR="006E7AF9" w:rsidRPr="004B54C3" w:rsidRDefault="006E7AF9" w:rsidP="00EA4626">
      <w:pPr>
        <w:pStyle w:val="FootnoteText"/>
        <w:tabs>
          <w:tab w:val="left" w:pos="1350"/>
        </w:tabs>
        <w:jc w:val="both"/>
        <w:rPr>
          <w:rFonts w:ascii="GHEA Grapalat" w:hAnsi="GHEA Grapalat"/>
          <w:sz w:val="24"/>
          <w:szCs w:val="24"/>
        </w:rPr>
      </w:pPr>
      <w:r>
        <w:rPr>
          <w:rFonts w:ascii="GHEA Grapalat" w:hAnsi="GHEA Grapalat"/>
          <w:sz w:val="24"/>
          <w:szCs w:val="24"/>
        </w:rPr>
        <w:t xml:space="preserve">Телефон` </w:t>
      </w:r>
      <w:r w:rsidR="00096718">
        <w:rPr>
          <w:rFonts w:ascii="GHEA Grapalat" w:hAnsi="GHEA Grapalat"/>
          <w:sz w:val="24"/>
          <w:szCs w:val="24"/>
        </w:rPr>
        <w:t>011514373</w:t>
      </w:r>
    </w:p>
    <w:p w14:paraId="29D580B7" w14:textId="3034E4FF" w:rsidR="006E7AF9" w:rsidRDefault="006E7AF9" w:rsidP="00EA4626">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proofErr w:type="spellStart"/>
      <w:r w:rsidR="00096718">
        <w:rPr>
          <w:rFonts w:ascii="GHEA Grapalat" w:hAnsi="GHEA Grapalat"/>
          <w:i w:val="0"/>
          <w:sz w:val="24"/>
          <w:szCs w:val="24"/>
          <w:lang w:val="en-US"/>
        </w:rPr>
        <w:t>gor</w:t>
      </w:r>
      <w:proofErr w:type="spellEnd"/>
      <w:r w:rsidR="00096718" w:rsidRPr="00096718">
        <w:rPr>
          <w:rFonts w:ascii="GHEA Grapalat" w:hAnsi="GHEA Grapalat"/>
          <w:i w:val="0"/>
          <w:sz w:val="24"/>
          <w:szCs w:val="24"/>
        </w:rPr>
        <w:t>.</w:t>
      </w:r>
      <w:proofErr w:type="spellStart"/>
      <w:r w:rsidR="00096718">
        <w:rPr>
          <w:rFonts w:ascii="GHEA Grapalat" w:hAnsi="GHEA Grapalat"/>
          <w:i w:val="0"/>
          <w:sz w:val="24"/>
          <w:szCs w:val="24"/>
          <w:lang w:val="en-US"/>
        </w:rPr>
        <w:t>muradyan</w:t>
      </w:r>
      <w:proofErr w:type="spellEnd"/>
      <w:r w:rsidR="00096718" w:rsidRPr="00096718">
        <w:rPr>
          <w:rFonts w:ascii="GHEA Grapalat" w:hAnsi="GHEA Grapalat"/>
          <w:i w:val="0"/>
          <w:sz w:val="24"/>
          <w:szCs w:val="24"/>
        </w:rPr>
        <w:t>@</w:t>
      </w:r>
      <w:proofErr w:type="spellStart"/>
      <w:r w:rsidR="00096718">
        <w:rPr>
          <w:rFonts w:ascii="GHEA Grapalat" w:hAnsi="GHEA Grapalat"/>
          <w:i w:val="0"/>
          <w:sz w:val="24"/>
          <w:szCs w:val="24"/>
          <w:lang w:val="en-US"/>
        </w:rPr>
        <w:t>yerevan</w:t>
      </w:r>
      <w:proofErr w:type="spellEnd"/>
      <w:r w:rsidR="00096718" w:rsidRPr="00096718">
        <w:rPr>
          <w:rFonts w:ascii="GHEA Grapalat" w:hAnsi="GHEA Grapalat"/>
          <w:i w:val="0"/>
          <w:sz w:val="24"/>
          <w:szCs w:val="24"/>
        </w:rPr>
        <w:t>.</w:t>
      </w:r>
      <w:r w:rsidR="00096718">
        <w:rPr>
          <w:rFonts w:ascii="GHEA Grapalat" w:hAnsi="GHEA Grapalat"/>
          <w:i w:val="0"/>
          <w:sz w:val="24"/>
          <w:szCs w:val="24"/>
          <w:lang w:val="en-US"/>
        </w:rPr>
        <w:t>am</w:t>
      </w:r>
      <w:r w:rsidR="00096718" w:rsidRPr="00096718">
        <w:rPr>
          <w:rFonts w:ascii="GHEA Grapalat" w:hAnsi="GHEA Grapalat"/>
          <w:i w:val="0"/>
          <w:sz w:val="24"/>
          <w:szCs w:val="24"/>
        </w:rPr>
        <w:t xml:space="preserve"> </w:t>
      </w:r>
    </w:p>
    <w:p w14:paraId="7EB7C1E5" w14:textId="77777777" w:rsidR="006E7AF9" w:rsidRDefault="006E7AF9" w:rsidP="00EA4626">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EA4626">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044F1" w:rsidRDefault="00096865" w:rsidP="00EA4626">
      <w:pPr>
        <w:pStyle w:val="BodyText"/>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14:paraId="06BCFCFD" w14:textId="046772F9" w:rsidR="00096865" w:rsidRPr="009044F1" w:rsidRDefault="005D7731" w:rsidP="00EA4626">
      <w:pPr>
        <w:pStyle w:val="BodyText"/>
        <w:widowControl w:val="0"/>
        <w:spacing w:after="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326F81">
        <w:rPr>
          <w:rFonts w:ascii="GHEA Grapalat" w:hAnsi="GHEA Grapalat"/>
          <w:i/>
        </w:rPr>
        <w:t>EQ-GHAShDzB-</w:t>
      </w:r>
      <w:r w:rsidR="00D52A84">
        <w:rPr>
          <w:rFonts w:ascii="GHEA Grapalat" w:hAnsi="GHEA Grapalat"/>
          <w:i/>
        </w:rPr>
        <w:t>25/14</w:t>
      </w:r>
      <w:r w:rsidR="001B32D9" w:rsidRPr="001B32D9">
        <w:rPr>
          <w:rFonts w:ascii="GHEA Grapalat" w:hAnsi="GHEA Grapalat" w:cs="Times Armenian"/>
          <w:i/>
        </w:rPr>
        <w:br/>
      </w:r>
      <w:r w:rsidR="00A46F92">
        <w:rPr>
          <w:rFonts w:ascii="GHEA Grapalat" w:hAnsi="GHEA Grapalat"/>
          <w:i/>
        </w:rPr>
        <w:t xml:space="preserve">№ </w:t>
      </w:r>
      <w:r w:rsidR="006E7AF9" w:rsidRPr="006E7AF9">
        <w:rPr>
          <w:rFonts w:ascii="GHEA Grapalat" w:hAnsi="GHEA Grapalat"/>
          <w:i/>
        </w:rPr>
        <w:t>3</w:t>
      </w:r>
      <w:r w:rsidR="00096865" w:rsidRPr="009044F1">
        <w:rPr>
          <w:rFonts w:ascii="GHEA Grapalat" w:hAnsi="GHEA Grapalat"/>
          <w:i/>
        </w:rPr>
        <w:t xml:space="preserve"> от </w:t>
      </w:r>
      <w:r w:rsidR="00752E2A">
        <w:rPr>
          <w:rFonts w:ascii="GHEA Grapalat" w:hAnsi="GHEA Grapalat"/>
          <w:i/>
          <w:lang w:val="hy-AM"/>
        </w:rPr>
        <w:t>06</w:t>
      </w:r>
      <w:r w:rsidR="006E7AF9" w:rsidRPr="00220AF0">
        <w:rPr>
          <w:rFonts w:ascii="GHEA Grapalat" w:hAnsi="GHEA Grapalat"/>
          <w:i/>
        </w:rPr>
        <w:t>.</w:t>
      </w:r>
      <w:r w:rsidR="00752E2A">
        <w:rPr>
          <w:rFonts w:ascii="GHEA Grapalat" w:hAnsi="GHEA Grapalat"/>
          <w:i/>
          <w:lang w:val="hy-AM"/>
        </w:rPr>
        <w:t>12</w:t>
      </w:r>
      <w:r w:rsidR="00096865" w:rsidRPr="00220AF0">
        <w:rPr>
          <w:rFonts w:ascii="GHEA Grapalat" w:hAnsi="GHEA Grapalat"/>
          <w:i/>
        </w:rPr>
        <w:t xml:space="preserve"> 20</w:t>
      </w:r>
      <w:r w:rsidR="001B1D16" w:rsidRPr="00220AF0">
        <w:rPr>
          <w:rFonts w:ascii="GHEA Grapalat" w:hAnsi="GHEA Grapalat"/>
          <w:i/>
        </w:rPr>
        <w:t>24</w:t>
      </w:r>
      <w:r w:rsidR="009F10E4" w:rsidRPr="00220AF0">
        <w:rPr>
          <w:rFonts w:ascii="GHEA Grapalat" w:hAnsi="GHEA Grapalat"/>
          <w:i/>
        </w:rPr>
        <w:t xml:space="preserve"> </w:t>
      </w:r>
      <w:r w:rsidR="00096865" w:rsidRPr="00220AF0">
        <w:rPr>
          <w:rFonts w:ascii="GHEA Grapalat" w:hAnsi="GHEA Grapalat"/>
          <w:i/>
        </w:rPr>
        <w:t>г.</w:t>
      </w:r>
    </w:p>
    <w:p w14:paraId="1B422F9C" w14:textId="77777777" w:rsidR="00096865" w:rsidRPr="009044F1" w:rsidRDefault="00096865" w:rsidP="00EA4626">
      <w:pPr>
        <w:pStyle w:val="BodyText"/>
        <w:widowControl w:val="0"/>
        <w:spacing w:after="0"/>
        <w:ind w:right="-7" w:firstLine="567"/>
        <w:jc w:val="center"/>
        <w:rPr>
          <w:rFonts w:ascii="GHEA Grapalat" w:hAnsi="GHEA Grapalat"/>
        </w:rPr>
      </w:pPr>
    </w:p>
    <w:p w14:paraId="552921E7" w14:textId="77777777" w:rsidR="00096865" w:rsidRPr="003A1EBB" w:rsidRDefault="00096865" w:rsidP="00EA4626">
      <w:pPr>
        <w:pStyle w:val="BodyText"/>
        <w:widowControl w:val="0"/>
        <w:spacing w:after="0"/>
        <w:ind w:right="-7" w:firstLine="567"/>
        <w:jc w:val="center"/>
        <w:rPr>
          <w:rFonts w:ascii="GHEA Grapalat" w:hAnsi="GHEA Grapalat"/>
        </w:rPr>
      </w:pPr>
    </w:p>
    <w:p w14:paraId="26067788" w14:textId="77777777" w:rsidR="000763E5" w:rsidRPr="003A1EBB" w:rsidRDefault="000763E5" w:rsidP="00EA4626">
      <w:pPr>
        <w:pStyle w:val="BodyText"/>
        <w:widowControl w:val="0"/>
        <w:spacing w:after="0"/>
        <w:ind w:right="-7" w:firstLine="567"/>
        <w:jc w:val="center"/>
        <w:rPr>
          <w:rFonts w:ascii="GHEA Grapalat" w:hAnsi="GHEA Grapalat"/>
        </w:rPr>
      </w:pPr>
    </w:p>
    <w:p w14:paraId="4C04C126" w14:textId="64572A1A" w:rsidR="00096865" w:rsidRPr="003A1EBB" w:rsidRDefault="00033ED4" w:rsidP="00EA4626">
      <w:pPr>
        <w:pStyle w:val="BodyText"/>
        <w:widowControl w:val="0"/>
        <w:spacing w:after="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EA4626">
      <w:pPr>
        <w:pStyle w:val="BodyText"/>
        <w:widowControl w:val="0"/>
        <w:spacing w:after="0"/>
        <w:ind w:right="-7" w:firstLine="567"/>
        <w:jc w:val="center"/>
        <w:rPr>
          <w:rFonts w:ascii="GHEA Grapalat" w:hAnsi="GHEA Grapalat"/>
        </w:rPr>
      </w:pPr>
    </w:p>
    <w:p w14:paraId="6312CFBB" w14:textId="77777777" w:rsidR="000763E5" w:rsidRPr="003A1EBB" w:rsidRDefault="000763E5" w:rsidP="00EA4626">
      <w:pPr>
        <w:pStyle w:val="BodyText"/>
        <w:widowControl w:val="0"/>
        <w:spacing w:after="0"/>
        <w:ind w:right="-7" w:firstLine="567"/>
        <w:jc w:val="center"/>
        <w:rPr>
          <w:rFonts w:ascii="GHEA Grapalat" w:hAnsi="GHEA Grapalat"/>
        </w:rPr>
      </w:pPr>
    </w:p>
    <w:p w14:paraId="63B83025" w14:textId="77777777" w:rsidR="00096865" w:rsidRPr="009044F1" w:rsidRDefault="000763E5" w:rsidP="00EA4626">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EA4626">
      <w:pPr>
        <w:pStyle w:val="BodyText"/>
        <w:widowControl w:val="0"/>
        <w:spacing w:after="0"/>
        <w:ind w:right="-7" w:firstLine="567"/>
        <w:jc w:val="center"/>
        <w:rPr>
          <w:rFonts w:ascii="GHEA Grapalat" w:hAnsi="GHEA Grapalat" w:cs="Sylfaen"/>
        </w:rPr>
      </w:pPr>
    </w:p>
    <w:p w14:paraId="42C39D7A" w14:textId="77777777" w:rsidR="00096865" w:rsidRPr="009044F1" w:rsidRDefault="00096865" w:rsidP="00EA4626">
      <w:pPr>
        <w:pStyle w:val="BodyText"/>
        <w:widowControl w:val="0"/>
        <w:spacing w:after="0"/>
        <w:ind w:right="-7" w:firstLine="567"/>
        <w:jc w:val="center"/>
        <w:rPr>
          <w:rFonts w:ascii="GHEA Grapalat" w:hAnsi="GHEA Grapalat" w:cs="Sylfaen"/>
        </w:rPr>
      </w:pPr>
    </w:p>
    <w:p w14:paraId="56BCC1F6" w14:textId="71B99C9F" w:rsidR="00033ED4" w:rsidRDefault="002B32D6" w:rsidP="00EA4626">
      <w:pPr>
        <w:pStyle w:val="BodyText"/>
        <w:widowControl w:val="0"/>
        <w:spacing w:after="0"/>
        <w:ind w:right="-7"/>
        <w:jc w:val="center"/>
        <w:rPr>
          <w:rFonts w:ascii="GHEA Grapalat" w:hAnsi="GHEA Grapalat"/>
        </w:rPr>
      </w:pPr>
      <w:r w:rsidRPr="009044F1">
        <w:rPr>
          <w:rFonts w:ascii="GHEA Grapalat" w:hAnsi="GHEA Grapalat"/>
        </w:rPr>
        <w:t xml:space="preserve">НА </w:t>
      </w:r>
      <w:r w:rsidR="00326F81">
        <w:rPr>
          <w:rFonts w:ascii="GHEA Grapalat" w:hAnsi="GHEA Grapalat"/>
        </w:rPr>
        <w:t>ЗАПРОС КОТИРОВОК</w:t>
      </w:r>
      <w:r w:rsidRPr="009044F1">
        <w:rPr>
          <w:rFonts w:ascii="GHEA Grapalat" w:hAnsi="GHEA Grapalat"/>
        </w:rPr>
        <w:t xml:space="preserve">, </w:t>
      </w:r>
      <w:r w:rsidR="00033ED4">
        <w:rPr>
          <w:rFonts w:ascii="GHEA Grapalat" w:hAnsi="GHEA Grapalat"/>
        </w:rPr>
        <w:t xml:space="preserve">ОБЪЯВЛЕННЫЙ С ЦЕЛЬЮ ПРИОБРЕТЕНИЯ </w:t>
      </w:r>
      <w:r w:rsidR="001B1D16" w:rsidRPr="001B1D16">
        <w:rPr>
          <w:rFonts w:ascii="GHEA Grapalat" w:eastAsia="MS Mincho" w:hAnsi="GHEA Grapalat"/>
          <w:lang w:eastAsia="ja-JP"/>
        </w:rPr>
        <w:t>РАБОТ</w:t>
      </w:r>
      <w:r w:rsidR="001B1D16">
        <w:rPr>
          <w:rFonts w:ascii="GHEA Grapalat" w:hAnsi="GHEA Grapalat"/>
        </w:rPr>
        <w:t>Ы</w:t>
      </w:r>
      <w:r w:rsidR="001B1D16" w:rsidRPr="001B1D16">
        <w:rPr>
          <w:rFonts w:ascii="GHEA Grapalat" w:eastAsia="MS Mincho" w:hAnsi="GHEA Grapalat"/>
          <w:lang w:eastAsia="ja-JP"/>
        </w:rPr>
        <w:t xml:space="preserve"> ПО УСТАНОВКЕ (ПРИОБРЕТЕНИЮ) УСТРОЙСТВ СВЕТОВОЙ СИГНАЛИЗАЦИИ В ЕРЕВАНЕ</w:t>
      </w:r>
      <w:r w:rsidR="001B1D16" w:rsidRPr="001B1D16">
        <w:rPr>
          <w:rFonts w:ascii="GHEA Grapalat" w:eastAsia="MS Mincho" w:hAnsi="GHEA Grapalat"/>
          <w:sz w:val="20"/>
          <w:szCs w:val="18"/>
          <w:lang w:eastAsia="ja-JP"/>
        </w:rPr>
        <w:t xml:space="preserve"> </w:t>
      </w:r>
      <w:r w:rsidR="00033ED4" w:rsidRPr="001B1D16">
        <w:rPr>
          <w:rFonts w:ascii="GHEA Grapalat" w:hAnsi="GHEA Grapalat"/>
        </w:rPr>
        <w:t xml:space="preserve"> ДЛЯ НУЖД </w:t>
      </w:r>
      <w:r w:rsidR="00033ED4" w:rsidRPr="001B1D16">
        <w:rPr>
          <w:rFonts w:ascii="GHEA Grapalat" w:hAnsi="GHEA Grapalat" w:cs="Sylfaen"/>
        </w:rPr>
        <w:t>МЭРИЯ Г.ЕРЕВАНА</w:t>
      </w:r>
    </w:p>
    <w:p w14:paraId="657D18F3" w14:textId="2269D508" w:rsidR="00096865" w:rsidRPr="009044F1" w:rsidRDefault="00096865" w:rsidP="00EA4626">
      <w:pPr>
        <w:pStyle w:val="BodyText"/>
        <w:widowControl w:val="0"/>
        <w:spacing w:after="0"/>
        <w:ind w:right="-7"/>
        <w:jc w:val="center"/>
        <w:rPr>
          <w:rFonts w:ascii="GHEA Grapalat" w:hAnsi="GHEA Grapalat"/>
        </w:rPr>
      </w:pPr>
    </w:p>
    <w:p w14:paraId="0B3314FF" w14:textId="77777777" w:rsidR="00CE0D95" w:rsidRPr="009044F1" w:rsidRDefault="00CE0D95" w:rsidP="00EA4626">
      <w:pPr>
        <w:pStyle w:val="BodyText"/>
        <w:widowControl w:val="0"/>
        <w:spacing w:after="0"/>
        <w:ind w:right="-7" w:firstLine="567"/>
        <w:jc w:val="center"/>
        <w:rPr>
          <w:rFonts w:ascii="GHEA Grapalat" w:hAnsi="GHEA Grapalat"/>
        </w:rPr>
      </w:pPr>
    </w:p>
    <w:p w14:paraId="41B931A2" w14:textId="77777777" w:rsidR="00CE0D95" w:rsidRPr="009044F1" w:rsidRDefault="00CE0D95" w:rsidP="00EA4626">
      <w:pPr>
        <w:pStyle w:val="BodyText"/>
        <w:widowControl w:val="0"/>
        <w:spacing w:after="0"/>
        <w:ind w:right="-7" w:firstLine="567"/>
        <w:jc w:val="center"/>
        <w:rPr>
          <w:rFonts w:ascii="GHEA Grapalat" w:hAnsi="GHEA Grapalat"/>
        </w:rPr>
      </w:pPr>
    </w:p>
    <w:p w14:paraId="78B1FA20" w14:textId="77777777" w:rsidR="000763E5" w:rsidRDefault="000763E5" w:rsidP="00EA4626">
      <w:pPr>
        <w:rPr>
          <w:rFonts w:ascii="GHEA Grapalat" w:hAnsi="GHEA Grapalat"/>
        </w:rPr>
      </w:pPr>
      <w:r>
        <w:rPr>
          <w:rFonts w:ascii="GHEA Grapalat" w:hAnsi="GHEA Grapalat"/>
        </w:rPr>
        <w:br w:type="page"/>
      </w:r>
    </w:p>
    <w:p w14:paraId="5ED59B81" w14:textId="77777777" w:rsidR="001A43A4" w:rsidRPr="009044F1" w:rsidRDefault="00096865" w:rsidP="00EA4626">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EA4626">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EA4626">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EA4626">
      <w:pPr>
        <w:widowControl w:val="0"/>
        <w:ind w:firstLine="567"/>
        <w:jc w:val="both"/>
        <w:rPr>
          <w:rFonts w:ascii="GHEA Grapalat" w:hAnsi="GHEA Grapalat"/>
          <w:i/>
          <w:lang w:val="hy-AM"/>
        </w:rPr>
      </w:pPr>
    </w:p>
    <w:p w14:paraId="36406057" w14:textId="77777777" w:rsidR="00615B35" w:rsidRPr="009044F1" w:rsidRDefault="0046586E" w:rsidP="00EA4626">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EA4626">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506832">
        <w:rPr>
          <w:rStyle w:val="Hyperlink"/>
          <w:rFonts w:ascii="GHEA Grapalat" w:hAnsi="GHEA Grapalat"/>
          <w:i/>
        </w:rPr>
        <w:t>www.procurement.am</w:t>
      </w:r>
      <w:r w:rsidR="00C90796">
        <w:rPr>
          <w:rStyle w:val="Hyperlink"/>
          <w:rFonts w:ascii="GHEA Grapalat" w:hAnsi="GHEA Grapalat"/>
          <w:i/>
        </w:rPr>
        <w:fldChar w:fldCharType="end"/>
      </w:r>
      <w:r w:rsidR="00C90796" w:rsidRPr="00192A1C">
        <w:rPr>
          <w:rFonts w:ascii="GHEA Grapalat" w:hAnsi="GHEA Grapalat"/>
          <w:i/>
        </w:rPr>
        <w:t>.</w:t>
      </w:r>
    </w:p>
    <w:p w14:paraId="068C6D2A" w14:textId="77777777" w:rsidR="00C90796" w:rsidRDefault="00C90796" w:rsidP="00EA4626">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8" w:history="1">
        <w:r w:rsidRPr="00506832">
          <w:rPr>
            <w:rStyle w:val="Hyperlink"/>
            <w:rFonts w:ascii="Sylfaen" w:hAnsi="Sylfaen"/>
            <w:lang w:val="hy-AM"/>
          </w:rPr>
          <w:t>http://gnumner.am/hy/page/ughecuycner_dzernarkner</w:t>
        </w:r>
      </w:hyperlink>
    </w:p>
    <w:p w14:paraId="54449B2E" w14:textId="77777777" w:rsidR="00233B5F" w:rsidRPr="00572A57" w:rsidRDefault="00884204" w:rsidP="00EA4626">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EA4626">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EA4626">
      <w:pPr>
        <w:jc w:val="both"/>
        <w:rPr>
          <w:rFonts w:ascii="GHEA Grapalat" w:hAnsi="GHEA Grapalat"/>
          <w:i/>
        </w:rPr>
      </w:pPr>
    </w:p>
    <w:p w14:paraId="09B97B9A" w14:textId="77777777" w:rsidR="00984BDB" w:rsidRPr="009044F1" w:rsidRDefault="00984BDB" w:rsidP="00EA4626">
      <w:pPr>
        <w:widowControl w:val="0"/>
        <w:ind w:firstLine="567"/>
        <w:jc w:val="both"/>
        <w:rPr>
          <w:rFonts w:ascii="GHEA Grapalat" w:hAnsi="GHEA Grapalat"/>
          <w:i/>
        </w:rPr>
      </w:pPr>
    </w:p>
    <w:p w14:paraId="2BC78628" w14:textId="77777777" w:rsidR="00160AE4" w:rsidRPr="009044F1" w:rsidRDefault="00994A77" w:rsidP="00EA4626">
      <w:pPr>
        <w:widowControl w:val="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EA4626">
      <w:pPr>
        <w:widowControl w:val="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EA4626">
      <w:pPr>
        <w:widowControl w:val="0"/>
        <w:ind w:firstLine="567"/>
        <w:jc w:val="center"/>
        <w:rPr>
          <w:rFonts w:ascii="GHEA Grapalat" w:hAnsi="GHEA Grapalat"/>
          <w:i/>
        </w:rPr>
      </w:pPr>
    </w:p>
    <w:p w14:paraId="6DDEA8B7" w14:textId="742E8C8C" w:rsidR="001B1D16" w:rsidRPr="001B1D16" w:rsidRDefault="001B1D16" w:rsidP="001B1D16">
      <w:pPr>
        <w:pStyle w:val="BodyText"/>
        <w:widowControl w:val="0"/>
        <w:spacing w:after="0"/>
        <w:ind w:right="-7"/>
        <w:jc w:val="center"/>
        <w:rPr>
          <w:rFonts w:ascii="GHEA Grapalat" w:hAnsi="GHEA Grapalat"/>
          <w:b/>
        </w:rPr>
      </w:pPr>
      <w:r w:rsidRPr="001B1D16">
        <w:rPr>
          <w:rFonts w:ascii="GHEA Grapalat" w:hAnsi="GHEA Grapalat"/>
          <w:b/>
        </w:rPr>
        <w:t xml:space="preserve">ПРИОБРЕТЕНИЯ </w:t>
      </w:r>
      <w:r w:rsidRPr="001B1D16">
        <w:rPr>
          <w:rFonts w:ascii="GHEA Grapalat" w:eastAsia="MS Mincho" w:hAnsi="GHEA Grapalat"/>
          <w:b/>
          <w:lang w:eastAsia="ja-JP"/>
        </w:rPr>
        <w:t>РАБОТ</w:t>
      </w:r>
      <w:r w:rsidRPr="001B1D16">
        <w:rPr>
          <w:rFonts w:ascii="GHEA Grapalat" w:hAnsi="GHEA Grapalat"/>
          <w:b/>
        </w:rPr>
        <w:t>Ы</w:t>
      </w:r>
      <w:r w:rsidRPr="001B1D16">
        <w:rPr>
          <w:rFonts w:ascii="GHEA Grapalat" w:eastAsia="MS Mincho" w:hAnsi="GHEA Grapalat"/>
          <w:b/>
          <w:lang w:eastAsia="ja-JP"/>
        </w:rPr>
        <w:t xml:space="preserve"> ПО УСТАНОВКЕ (ПРИОБРЕТЕНИЮ) УСТРОЙСТВ СВЕТОВОЙ СИГНАЛИЗАЦИИ В ЕРЕВАНЕ</w:t>
      </w:r>
      <w:r w:rsidRPr="001B1D16">
        <w:rPr>
          <w:rFonts w:ascii="GHEA Grapalat" w:eastAsia="MS Mincho" w:hAnsi="GHEA Grapalat"/>
          <w:b/>
          <w:sz w:val="20"/>
          <w:szCs w:val="18"/>
          <w:lang w:eastAsia="ja-JP"/>
        </w:rPr>
        <w:t xml:space="preserve"> </w:t>
      </w:r>
      <w:r w:rsidRPr="001B1D16">
        <w:rPr>
          <w:rFonts w:ascii="GHEA Grapalat" w:hAnsi="GHEA Grapalat"/>
          <w:b/>
        </w:rPr>
        <w:t xml:space="preserve"> </w:t>
      </w:r>
    </w:p>
    <w:p w14:paraId="56EFF140" w14:textId="11FB63C1" w:rsidR="00033ED4" w:rsidRPr="001B1D16" w:rsidRDefault="00033ED4" w:rsidP="001B1D16">
      <w:pPr>
        <w:widowControl w:val="0"/>
        <w:jc w:val="center"/>
        <w:rPr>
          <w:rFonts w:ascii="GHEA Grapalat" w:hAnsi="GHEA Grapalat"/>
          <w:b/>
          <w:sz w:val="20"/>
          <w:szCs w:val="20"/>
        </w:rPr>
      </w:pPr>
      <w:r w:rsidRPr="001B1D16">
        <w:rPr>
          <w:rFonts w:ascii="GHEA Grapalat" w:hAnsi="GHEA Grapalat"/>
          <w:b/>
        </w:rPr>
        <w:t xml:space="preserve">ДЛЯ НУЖД </w:t>
      </w:r>
      <w:r w:rsidRPr="001B1D16">
        <w:rPr>
          <w:rFonts w:ascii="GHEA Grapalat" w:hAnsi="GHEA Grapalat" w:cs="Sylfaen"/>
          <w:b/>
        </w:rPr>
        <w:t>МЭРИЯ Г.ЕРЕВАНА</w:t>
      </w:r>
    </w:p>
    <w:p w14:paraId="2D46C958" w14:textId="77777777" w:rsidR="00160AE4" w:rsidRPr="003A1EBB" w:rsidRDefault="00160AE4" w:rsidP="00EA4626">
      <w:pPr>
        <w:widowControl w:val="0"/>
        <w:ind w:firstLine="567"/>
        <w:jc w:val="center"/>
        <w:rPr>
          <w:rFonts w:ascii="GHEA Grapalat" w:hAnsi="GHEA Grapalat"/>
        </w:rPr>
      </w:pPr>
    </w:p>
    <w:p w14:paraId="0FA6F93B" w14:textId="2BC46FDD" w:rsidR="00096865" w:rsidRPr="009044F1" w:rsidRDefault="00160AE4" w:rsidP="00EA4626">
      <w:pPr>
        <w:widowControl w:val="0"/>
        <w:jc w:val="center"/>
        <w:rPr>
          <w:rFonts w:ascii="GHEA Grapalat" w:hAnsi="GHEA Grapalat"/>
          <w:i/>
        </w:rPr>
      </w:pPr>
      <w:r w:rsidRPr="009044F1">
        <w:rPr>
          <w:rFonts w:ascii="GHEA Grapalat" w:hAnsi="GHEA Grapalat"/>
          <w:b/>
        </w:rPr>
        <w:t xml:space="preserve">ПРИГЛАШЕНИЯ НА </w:t>
      </w:r>
      <w:r w:rsidR="00326F81">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EA4626">
      <w:pPr>
        <w:widowControl w:val="0"/>
        <w:jc w:val="center"/>
        <w:rPr>
          <w:rFonts w:ascii="GHEA Grapalat" w:hAnsi="GHEA Grapalat" w:cs="Sylfaen"/>
          <w:b/>
        </w:rPr>
      </w:pPr>
    </w:p>
    <w:p w14:paraId="7E27DFE3" w14:textId="77777777" w:rsidR="00096865" w:rsidRPr="008842CE" w:rsidRDefault="00096865" w:rsidP="00EA4626">
      <w:pPr>
        <w:widowControl w:val="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EA4626">
      <w:pPr>
        <w:widowControl w:val="0"/>
        <w:jc w:val="center"/>
        <w:rPr>
          <w:rFonts w:ascii="GHEA Grapalat" w:hAnsi="GHEA Grapalat"/>
        </w:rPr>
      </w:pPr>
    </w:p>
    <w:p w14:paraId="531A646C" w14:textId="77777777" w:rsidR="00096865" w:rsidRPr="009044F1" w:rsidRDefault="00096865" w:rsidP="00EA4626">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EA4626">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EA4626">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EA4626">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EA4626">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EA4626">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476E8E7" w14:textId="77777777" w:rsidR="00096865" w:rsidRPr="008842CE" w:rsidRDefault="00087A30" w:rsidP="00EA4626">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EA4626">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EA4626">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EA4626">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EA4626">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EA4626">
      <w:pPr>
        <w:widowControl w:val="0"/>
        <w:jc w:val="center"/>
        <w:rPr>
          <w:rFonts w:ascii="GHEA Grapalat" w:hAnsi="GHEA Grapalat"/>
          <w:b/>
        </w:rPr>
      </w:pPr>
    </w:p>
    <w:p w14:paraId="0F510C48" w14:textId="77777777" w:rsidR="00520F57" w:rsidRDefault="00520F57" w:rsidP="00EA4626">
      <w:pPr>
        <w:widowControl w:val="0"/>
        <w:jc w:val="center"/>
        <w:rPr>
          <w:rFonts w:ascii="GHEA Grapalat" w:hAnsi="GHEA Grapalat"/>
          <w:b/>
        </w:rPr>
      </w:pPr>
    </w:p>
    <w:p w14:paraId="3350CDDF" w14:textId="77777777" w:rsidR="008842CE" w:rsidRPr="00374F4A" w:rsidRDefault="00CA590C" w:rsidP="00EA4626">
      <w:pPr>
        <w:widowControl w:val="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EA4626">
      <w:pPr>
        <w:widowControl w:val="0"/>
        <w:jc w:val="center"/>
        <w:rPr>
          <w:rFonts w:ascii="GHEA Grapalat" w:hAnsi="GHEA Grapalat"/>
          <w:b/>
        </w:rPr>
      </w:pPr>
    </w:p>
    <w:p w14:paraId="39AB163C" w14:textId="7F8F75A4" w:rsidR="00096865" w:rsidRDefault="00096865" w:rsidP="00EA4626">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326F81">
        <w:rPr>
          <w:rFonts w:ascii="GHEA Grapalat" w:hAnsi="GHEA Grapalat"/>
          <w:b/>
        </w:rPr>
        <w:t>ЗАПРОС КОТИРОВОК</w:t>
      </w:r>
    </w:p>
    <w:p w14:paraId="7380DBED" w14:textId="77777777" w:rsidR="00520F57" w:rsidRPr="008842CE" w:rsidRDefault="00520F57" w:rsidP="00EA4626">
      <w:pPr>
        <w:widowControl w:val="0"/>
        <w:jc w:val="center"/>
        <w:rPr>
          <w:rFonts w:ascii="GHEA Grapalat" w:hAnsi="GHEA Grapalat"/>
          <w:b/>
        </w:rPr>
      </w:pPr>
    </w:p>
    <w:p w14:paraId="31821506" w14:textId="77777777" w:rsidR="00096865" w:rsidRPr="003A1EBB" w:rsidRDefault="00096865" w:rsidP="00EA4626">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EA4626">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01D090" w14:textId="77777777" w:rsidR="0061522D" w:rsidRPr="00625529" w:rsidRDefault="00450C30" w:rsidP="00EA4626">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rsidP="00EA4626">
      <w:pPr>
        <w:rPr>
          <w:rFonts w:ascii="GHEA Grapalat" w:hAnsi="GHEA Grapalat"/>
          <w:spacing w:val="-6"/>
        </w:rPr>
      </w:pPr>
      <w:r>
        <w:rPr>
          <w:rFonts w:ascii="GHEA Grapalat" w:hAnsi="GHEA Grapalat"/>
          <w:spacing w:val="-6"/>
        </w:rPr>
        <w:br w:type="page"/>
      </w:r>
    </w:p>
    <w:p w14:paraId="48760574" w14:textId="38C3E2E2" w:rsidR="00096865" w:rsidRPr="006D2DF7" w:rsidRDefault="00E17B7F" w:rsidP="00EA4626">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326F81">
        <w:rPr>
          <w:rFonts w:ascii="GHEA Grapalat" w:hAnsi="GHEA Grapalat"/>
          <w:spacing w:val="-6"/>
        </w:rPr>
        <w:t>EQ-GHAShDzB-</w:t>
      </w:r>
      <w:r w:rsidR="00D52A84">
        <w:rPr>
          <w:rFonts w:ascii="GHEA Grapalat" w:hAnsi="GHEA Grapalat"/>
          <w:spacing w:val="-6"/>
        </w:rPr>
        <w:t>25/14</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EA4626">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EA4626">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EA4626">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EA4626">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696DF11D" w:rsidR="003E1421" w:rsidRPr="009044F1" w:rsidRDefault="00A81DD5" w:rsidP="00EA4626">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proofErr w:type="spellStart"/>
      <w:r w:rsidR="005F714B">
        <w:rPr>
          <w:rFonts w:ascii="GHEA Grapalat" w:hAnsi="GHEA Grapalat"/>
          <w:sz w:val="24"/>
          <w:szCs w:val="24"/>
          <w:lang w:val="en-US"/>
        </w:rPr>
        <w:t>gor</w:t>
      </w:r>
      <w:proofErr w:type="spellEnd"/>
      <w:r w:rsidR="005F714B" w:rsidRPr="005F714B">
        <w:rPr>
          <w:rFonts w:ascii="GHEA Grapalat" w:hAnsi="GHEA Grapalat"/>
          <w:sz w:val="24"/>
          <w:szCs w:val="24"/>
        </w:rPr>
        <w:t>.</w:t>
      </w:r>
      <w:proofErr w:type="spellStart"/>
      <w:r w:rsidR="005F714B">
        <w:rPr>
          <w:rFonts w:ascii="GHEA Grapalat" w:hAnsi="GHEA Grapalat"/>
          <w:sz w:val="24"/>
          <w:szCs w:val="24"/>
          <w:lang w:val="en-US"/>
        </w:rPr>
        <w:t>muradyan</w:t>
      </w:r>
      <w:proofErr w:type="spellEnd"/>
      <w:r w:rsidR="009C751A" w:rsidRPr="00431691">
        <w:rPr>
          <w:rFonts w:ascii="GHEA Grapalat" w:hAnsi="GHEA Grapalat"/>
          <w:sz w:val="24"/>
          <w:szCs w:val="24"/>
        </w:rPr>
        <w:t>@yerevan.am</w:t>
      </w:r>
    </w:p>
    <w:p w14:paraId="77F484EA" w14:textId="77777777" w:rsidR="00096865" w:rsidRPr="009044F1" w:rsidRDefault="00F5653D" w:rsidP="00EA4626">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A9BF386" w14:textId="77777777" w:rsidR="00096865" w:rsidRPr="009044F1" w:rsidRDefault="00096865" w:rsidP="00EA4626">
      <w:pPr>
        <w:pStyle w:val="Heading3"/>
        <w:keepNext w:val="0"/>
        <w:widowControl w:val="0"/>
        <w:spacing w:line="240" w:lineRule="auto"/>
        <w:rPr>
          <w:rFonts w:ascii="GHEA Grapalat" w:hAnsi="GHEA Grapalat"/>
          <w:sz w:val="24"/>
          <w:szCs w:val="24"/>
        </w:rPr>
      </w:pPr>
    </w:p>
    <w:p w14:paraId="4BDA58E2" w14:textId="77777777" w:rsidR="00096865" w:rsidRPr="009044F1" w:rsidRDefault="00F63BBB" w:rsidP="00EA4626">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137D1ACC" w:rsidR="00096865" w:rsidRPr="009044F1" w:rsidRDefault="00845AA5" w:rsidP="00EA4626">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sidRPr="00FC6D70">
        <w:rPr>
          <w:rFonts w:ascii="GHEA Grapalat" w:hAnsi="GHEA Grapalat"/>
          <w:i w:val="0"/>
          <w:sz w:val="24"/>
          <w:szCs w:val="24"/>
        </w:rPr>
        <w:t xml:space="preserve">Предметом закупки является приобретение </w:t>
      </w:r>
      <w:r w:rsidR="001B1D16" w:rsidRPr="00FC6D70">
        <w:rPr>
          <w:rFonts w:ascii="GHEA Grapalat" w:hAnsi="GHEA Grapalat"/>
          <w:i w:val="0"/>
          <w:sz w:val="24"/>
          <w:szCs w:val="24"/>
        </w:rPr>
        <w:t xml:space="preserve">Работ по установке (приобретению) устройств световой сигнализации в Ереване </w:t>
      </w:r>
      <w:r w:rsidR="009C751A" w:rsidRPr="00FC6D70">
        <w:rPr>
          <w:rFonts w:ascii="GHEA Grapalat" w:hAnsi="GHEA Grapalat"/>
          <w:i w:val="0"/>
          <w:sz w:val="24"/>
          <w:szCs w:val="24"/>
        </w:rPr>
        <w:t xml:space="preserve">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FC6D70" w:rsidRPr="00FC6D70">
        <w:rPr>
          <w:rFonts w:ascii="GHEA Grapalat" w:hAnsi="GHEA Grapalat"/>
          <w:i w:val="0"/>
          <w:sz w:val="24"/>
          <w:szCs w:val="24"/>
        </w:rPr>
        <w:t>мэрии г.Еревана</w:t>
      </w:r>
      <w:r w:rsidRPr="009044F1">
        <w:rPr>
          <w:rFonts w:ascii="GHEA Grapalat" w:hAnsi="GHEA Grapalat"/>
          <w:i w:val="0"/>
          <w:sz w:val="24"/>
          <w:szCs w:val="24"/>
        </w:rPr>
        <w:t>, которые сгруппированы в лоты "</w:t>
      </w:r>
      <w:r w:rsidR="00E35E99" w:rsidRPr="00FC6D70">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EA4626">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EA4626">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EA4626">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EA4626">
            <w:pPr>
              <w:pStyle w:val="BodyTextIndent2"/>
              <w:widowControl w:val="0"/>
              <w:spacing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EA4626">
            <w:pPr>
              <w:pStyle w:val="BodyTextIndent2"/>
              <w:widowControl w:val="0"/>
              <w:spacing w:line="240" w:lineRule="auto"/>
              <w:ind w:firstLine="0"/>
              <w:rPr>
                <w:rFonts w:ascii="GHEA Grapalat" w:hAnsi="GHEA Grapalat"/>
                <w:sz w:val="24"/>
                <w:szCs w:val="24"/>
                <w:u w:val="single"/>
              </w:rPr>
            </w:pPr>
          </w:p>
        </w:tc>
      </w:tr>
      <w:tr w:rsidR="00C503B2" w:rsidRPr="009044F1" w14:paraId="6D700080" w14:textId="77777777" w:rsidTr="00216275">
        <w:trPr>
          <w:jc w:val="center"/>
        </w:trPr>
        <w:tc>
          <w:tcPr>
            <w:tcW w:w="1331" w:type="dxa"/>
            <w:vAlign w:val="center"/>
          </w:tcPr>
          <w:p w14:paraId="35744E49" w14:textId="0B6F9460" w:rsidR="00C503B2" w:rsidRPr="003F04E2" w:rsidRDefault="00E35E99" w:rsidP="00EA4626">
            <w:pPr>
              <w:pStyle w:val="BodyTextIndent2"/>
              <w:widowControl w:val="0"/>
              <w:spacing w:line="240" w:lineRule="auto"/>
              <w:ind w:firstLine="0"/>
              <w:jc w:val="center"/>
              <w:rPr>
                <w:rFonts w:ascii="GHEA Grapalat" w:hAnsi="GHEA Grapalat"/>
                <w:sz w:val="24"/>
                <w:szCs w:val="24"/>
                <w:lang w:val="hy-AM"/>
              </w:rPr>
            </w:pPr>
            <w:r>
              <w:rPr>
                <w:rFonts w:ascii="GHEA Grapalat" w:hAnsi="GHEA Grapalat"/>
                <w:sz w:val="24"/>
                <w:szCs w:val="24"/>
                <w:lang w:val="hy-AM"/>
              </w:rPr>
              <w:t>1</w:t>
            </w:r>
          </w:p>
        </w:tc>
        <w:tc>
          <w:tcPr>
            <w:tcW w:w="1728" w:type="dxa"/>
            <w:vAlign w:val="center"/>
          </w:tcPr>
          <w:p w14:paraId="49EC27A0" w14:textId="52040230" w:rsidR="00C503B2" w:rsidRPr="000B31F3" w:rsidRDefault="00E14E8F" w:rsidP="00FC6D70">
            <w:pPr>
              <w:pStyle w:val="BodyTextIndent2"/>
              <w:widowControl w:val="0"/>
              <w:spacing w:line="240" w:lineRule="auto"/>
              <w:ind w:firstLine="0"/>
              <w:rPr>
                <w:rFonts w:ascii="GHEA Grapalat" w:hAnsi="GHEA Grapalat" w:cs="Calibri"/>
                <w:color w:val="000000"/>
                <w:lang w:val="en-US"/>
              </w:rPr>
            </w:pPr>
            <w:r w:rsidRPr="00E010C2">
              <w:rPr>
                <w:rFonts w:ascii="GHEA Grapalat" w:hAnsi="GHEA Grapalat" w:cs="Calibri"/>
                <w:color w:val="000000"/>
              </w:rPr>
              <w:t xml:space="preserve">До </w:t>
            </w:r>
            <w:r w:rsidR="00FC6D70">
              <w:rPr>
                <w:rFonts w:ascii="GHEA Grapalat" w:hAnsi="GHEA Grapalat" w:cs="Calibri"/>
                <w:color w:val="000000"/>
                <w:lang w:val="en-US"/>
              </w:rPr>
              <w:t>4</w:t>
            </w:r>
            <w:r w:rsidR="000B31F3">
              <w:rPr>
                <w:rFonts w:ascii="GHEA Grapalat" w:hAnsi="GHEA Grapalat" w:cs="Calibri"/>
                <w:color w:val="000000"/>
                <w:lang w:val="en-US"/>
              </w:rPr>
              <w:t>0 000 000</w:t>
            </w:r>
          </w:p>
        </w:tc>
        <w:tc>
          <w:tcPr>
            <w:tcW w:w="6175" w:type="dxa"/>
            <w:vAlign w:val="center"/>
          </w:tcPr>
          <w:p w14:paraId="03B90E8E" w14:textId="66F4C214" w:rsidR="00C503B2" w:rsidRPr="00711527" w:rsidRDefault="001B1D16" w:rsidP="00EA4626">
            <w:pPr>
              <w:pStyle w:val="BodyTextIndent2"/>
              <w:widowControl w:val="0"/>
              <w:spacing w:line="240" w:lineRule="auto"/>
              <w:ind w:firstLine="0"/>
              <w:rPr>
                <w:rFonts w:ascii="GHEA Grapalat" w:hAnsi="GHEA Grapalat"/>
                <w:bCs/>
                <w:sz w:val="18"/>
                <w:szCs w:val="18"/>
                <w:vertAlign w:val="subscript"/>
              </w:rPr>
            </w:pPr>
            <w:r>
              <w:rPr>
                <w:rFonts w:ascii="GHEA Grapalat" w:hAnsi="GHEA Grapalat" w:cs="Sylfaen" w:hint="eastAsia"/>
                <w:bCs/>
                <w:sz w:val="22"/>
                <w:lang w:val="hy-AM"/>
              </w:rPr>
              <w:t xml:space="preserve">работ по установке (приобретению) устройств световой сигнализации в Ереване </w:t>
            </w:r>
          </w:p>
        </w:tc>
      </w:tr>
    </w:tbl>
    <w:p w14:paraId="36AF8C1F" w14:textId="77777777" w:rsidR="00096865" w:rsidRPr="009044F1" w:rsidRDefault="00816505" w:rsidP="00EA4626">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EA4626">
      <w:pPr>
        <w:pStyle w:val="BodyTextIndent2"/>
        <w:widowControl w:val="0"/>
        <w:spacing w:line="240" w:lineRule="auto"/>
        <w:ind w:firstLine="567"/>
        <w:rPr>
          <w:rFonts w:ascii="GHEA Grapalat" w:hAnsi="GHEA Grapalat"/>
          <w:sz w:val="24"/>
          <w:szCs w:val="24"/>
        </w:rPr>
      </w:pPr>
    </w:p>
    <w:p w14:paraId="77A39A49" w14:textId="77777777" w:rsidR="00096865" w:rsidRPr="009044F1" w:rsidRDefault="00693101" w:rsidP="00EA4626">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EA4626">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EA4626">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EA4626">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EA4626">
      <w:pPr>
        <w:widowControl w:val="0"/>
        <w:tabs>
          <w:tab w:val="left" w:pos="1134"/>
        </w:tabs>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EA4626">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EA4626">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EA4626">
      <w:pPr>
        <w:widowControl w:val="0"/>
        <w:tabs>
          <w:tab w:val="left" w:pos="1134"/>
        </w:tabs>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EA4626">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0156832" w14:textId="77777777" w:rsidR="00943D49" w:rsidRDefault="00943D49" w:rsidP="00EA4626">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w:t>
      </w:r>
      <w:r>
        <w:rPr>
          <w:rFonts w:ascii="GHEA Grapalat" w:hAnsi="GHEA Grapalat" w:cs="Sylfaen"/>
        </w:rPr>
        <w:lastRenderedPageBreak/>
        <w:t>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7777777" w:rsidR="00943D49" w:rsidRDefault="00943D49" w:rsidP="00EA4626">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4D231784" w14:textId="77777777" w:rsidR="00753E6E" w:rsidRPr="009044F1" w:rsidRDefault="00753E6E" w:rsidP="00EA4626">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64A1238" w14:textId="77777777" w:rsidR="0081060F" w:rsidRDefault="00BA3554" w:rsidP="00EA4626">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8106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81060F">
        <w:rPr>
          <w:rFonts w:ascii="GHEA Grapalat" w:hAnsi="GHEA Grapalat"/>
        </w:rPr>
        <w:t>.</w:t>
      </w:r>
    </w:p>
    <w:p w14:paraId="72A9E46E" w14:textId="77777777" w:rsidR="00BA3554" w:rsidRPr="009044F1" w:rsidRDefault="00BA3554" w:rsidP="00EA4626">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EA4626">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EA4626">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EA4626">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EA4626">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EA4626">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EA4626">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EA4626">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59BED3" w14:textId="77777777" w:rsidR="00D5674E" w:rsidRPr="008842CE" w:rsidRDefault="00D5674E" w:rsidP="00EA4626">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EA4626">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w:t>
      </w:r>
      <w:r w:rsidRPr="009044F1">
        <w:rPr>
          <w:rFonts w:ascii="GHEA Grapalat" w:hAnsi="GHEA Grapalat"/>
          <w:color w:val="000000"/>
        </w:rPr>
        <w:lastRenderedPageBreak/>
        <w:t>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EA4626">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EA4626">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EA4626">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EA4626">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EA4626">
      <w:pPr>
        <w:widowControl w:val="0"/>
        <w:tabs>
          <w:tab w:val="left" w:pos="1134"/>
        </w:tabs>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EA4626">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EA4626">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EA4626">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EA4626">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EA4626">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EA4626">
      <w:pPr>
        <w:widowControl w:val="0"/>
        <w:jc w:val="center"/>
        <w:rPr>
          <w:rFonts w:ascii="GHEA Grapalat" w:hAnsi="GHEA Grapalat"/>
          <w:b/>
        </w:rPr>
      </w:pPr>
    </w:p>
    <w:p w14:paraId="52515570" w14:textId="77777777" w:rsidR="00813CE0" w:rsidRPr="00572A57" w:rsidRDefault="00ED2352" w:rsidP="00EA4626">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EA4626">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EA4626">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w:t>
      </w:r>
      <w:r w:rsidRPr="009044F1">
        <w:rPr>
          <w:rFonts w:ascii="GHEA Grapalat" w:hAnsi="GHEA Grapalat"/>
        </w:rPr>
        <w:lastRenderedPageBreak/>
        <w:t>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EA4626">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EA4626">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3C80E64" w14:textId="77777777" w:rsidR="00096865" w:rsidRDefault="00096865" w:rsidP="00EA4626">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EA4626">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EA4626">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w:t>
      </w:r>
      <w:r w:rsidRPr="009044F1">
        <w:rPr>
          <w:rFonts w:ascii="GHEA Grapalat" w:hAnsi="GHEA Grapalat"/>
        </w:rPr>
        <w:lastRenderedPageBreak/>
        <w:t>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3"/>
        <w:t>6</w:t>
      </w:r>
      <w:r w:rsidRPr="009044F1">
        <w:rPr>
          <w:rFonts w:ascii="GHEA Grapalat" w:hAnsi="GHEA Grapalat"/>
        </w:rPr>
        <w:t xml:space="preserve">. </w:t>
      </w:r>
    </w:p>
    <w:p w14:paraId="19BA2E03" w14:textId="77777777" w:rsidR="00B051BE" w:rsidRPr="009044F1" w:rsidRDefault="00B051BE" w:rsidP="00EA4626">
      <w:pPr>
        <w:widowControl w:val="0"/>
        <w:jc w:val="center"/>
        <w:rPr>
          <w:rFonts w:ascii="GHEA Grapalat" w:hAnsi="GHEA Grapalat"/>
          <w:b/>
        </w:rPr>
      </w:pPr>
    </w:p>
    <w:p w14:paraId="1683E855" w14:textId="77777777" w:rsidR="00096865" w:rsidRPr="00995804" w:rsidRDefault="00955A1E" w:rsidP="00EA4626">
      <w:pPr>
        <w:widowControl w:val="0"/>
        <w:jc w:val="center"/>
        <w:rPr>
          <w:rFonts w:ascii="GHEA Grapalat" w:hAnsi="GHEA Grapalat" w:cs="Arial"/>
          <w:b/>
        </w:rPr>
      </w:pPr>
      <w:r w:rsidRPr="00995804">
        <w:rPr>
          <w:rFonts w:ascii="GHEA Grapalat" w:hAnsi="GHEA Grapalat"/>
          <w:b/>
        </w:rPr>
        <w:t>4. ПОРЯДОК ПОДАЧИ ЗАЯВКИ</w:t>
      </w:r>
    </w:p>
    <w:p w14:paraId="5D74C40B" w14:textId="47383E45" w:rsidR="00096865" w:rsidRDefault="00096865" w:rsidP="00EA4626">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EA4626">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67E64B8E" w:rsidR="00096865" w:rsidRPr="005114D0" w:rsidRDefault="000946A3" w:rsidP="00EA4626">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326F81">
        <w:rPr>
          <w:rFonts w:ascii="GHEA Grapalat" w:hAnsi="GHEA Grapalat"/>
          <w:sz w:val="24"/>
          <w:szCs w:val="24"/>
        </w:rPr>
        <w:t>запрос котировок</w:t>
      </w:r>
      <w:r w:rsidRPr="009044F1">
        <w:rPr>
          <w:rFonts w:ascii="GHEA Grapalat" w:hAnsi="GHEA Grapalat"/>
          <w:sz w:val="24"/>
          <w:szCs w:val="24"/>
        </w:rPr>
        <w:t>.</w:t>
      </w:r>
    </w:p>
    <w:p w14:paraId="2DAEAB8E" w14:textId="10AAE3DC" w:rsidR="008B1605" w:rsidRPr="009044F1" w:rsidRDefault="00096865" w:rsidP="00EA4626">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096718">
        <w:rPr>
          <w:rFonts w:ascii="GHEA Grapalat" w:hAnsi="GHEA Grapalat"/>
          <w:b/>
          <w:i/>
          <w:iCs/>
          <w:lang w:val="hy-AM"/>
        </w:rPr>
        <w:t>11:00</w:t>
      </w:r>
      <w:r w:rsidR="00601797" w:rsidRPr="00601797">
        <w:rPr>
          <w:rFonts w:ascii="GHEA Grapalat" w:hAnsi="GHEA Grapalat"/>
          <w:b/>
          <w:i/>
          <w:iCs/>
          <w:lang w:val="hy-AM"/>
        </w:rPr>
        <w:t xml:space="preserve"> часов </w:t>
      </w:r>
      <w:r w:rsidR="004B2538">
        <w:rPr>
          <w:rFonts w:ascii="GHEA Grapalat" w:hAnsi="GHEA Grapalat"/>
          <w:b/>
          <w:i/>
          <w:iCs/>
        </w:rPr>
        <w:t>18</w:t>
      </w:r>
      <w:r w:rsidR="00B25030">
        <w:rPr>
          <w:rFonts w:ascii="GHEA Grapalat" w:hAnsi="GHEA Grapalat"/>
          <w:b/>
          <w:i/>
          <w:iCs/>
          <w:lang w:val="hy-AM"/>
        </w:rPr>
        <w:t>.</w:t>
      </w:r>
      <w:r w:rsidR="004B2538">
        <w:rPr>
          <w:rFonts w:ascii="GHEA Grapalat" w:hAnsi="GHEA Grapalat"/>
          <w:b/>
          <w:i/>
          <w:iCs/>
        </w:rPr>
        <w:t>12</w:t>
      </w:r>
      <w:r w:rsidR="00B25030">
        <w:rPr>
          <w:rFonts w:ascii="GHEA Grapalat" w:hAnsi="GHEA Grapalat"/>
          <w:b/>
          <w:i/>
          <w:iCs/>
          <w:lang w:val="hy-AM"/>
        </w:rPr>
        <w:t>.202</w:t>
      </w:r>
      <w:r w:rsidR="003A07DB">
        <w:rPr>
          <w:rFonts w:ascii="GHEA Grapalat" w:hAnsi="GHEA Grapalat"/>
          <w:b/>
          <w:i/>
          <w:iCs/>
          <w:lang w:val="hy-AM"/>
        </w:rPr>
        <w:t>4</w:t>
      </w:r>
      <w:r w:rsidR="00601797" w:rsidRPr="00601797">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EA4626">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EA4626">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EA4626">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EA4626">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EA4626">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EA4626">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10B8C4" w14:textId="77777777" w:rsidR="00986774" w:rsidRDefault="00986774" w:rsidP="00EA4626">
      <w:pPr>
        <w:pStyle w:val="norm"/>
        <w:widowControl w:val="0"/>
        <w:tabs>
          <w:tab w:val="left" w:pos="1134"/>
        </w:tabs>
        <w:spacing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7777777" w:rsidR="00B67CCD" w:rsidRPr="009044F1" w:rsidRDefault="0062795D" w:rsidP="00EA4626">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69FA25F" w14:textId="77777777" w:rsidR="000845F6" w:rsidRPr="009044F1" w:rsidRDefault="005F25EF" w:rsidP="00EA4626">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EA4626">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lastRenderedPageBreak/>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EA4626">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EA4626">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EA4626">
      <w:pPr>
        <w:pStyle w:val="norm"/>
        <w:widowControl w:val="0"/>
        <w:spacing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EA4626">
      <w:pPr>
        <w:pStyle w:val="norm"/>
        <w:widowControl w:val="0"/>
        <w:spacing w:line="240" w:lineRule="auto"/>
        <w:ind w:firstLine="0"/>
        <w:rPr>
          <w:rFonts w:ascii="GHEA Grapalat" w:hAnsi="GHEA Grapalat" w:cs="Sylfaen"/>
          <w:sz w:val="24"/>
          <w:szCs w:val="24"/>
        </w:rPr>
      </w:pPr>
    </w:p>
    <w:p w14:paraId="448029D7" w14:textId="77777777" w:rsidR="0049655D" w:rsidRDefault="00C90BCA" w:rsidP="00EA4626">
      <w:pPr>
        <w:rPr>
          <w:rFonts w:ascii="GHEA Grapalat" w:hAnsi="GHEA Grapalat"/>
          <w:b/>
        </w:rPr>
      </w:pPr>
      <w:r>
        <w:rPr>
          <w:rFonts w:ascii="GHEA Grapalat" w:hAnsi="GHEA Grapalat"/>
          <w:b/>
        </w:rPr>
        <w:t>-----------------------------</w:t>
      </w:r>
    </w:p>
    <w:p w14:paraId="03D207CF" w14:textId="77777777" w:rsidR="00C90BCA" w:rsidDel="00B2007E" w:rsidRDefault="00C90BCA" w:rsidP="00EA4626">
      <w:pPr>
        <w:widowControl w:val="0"/>
        <w:jc w:val="center"/>
        <w:rPr>
          <w:del w:id="4" w:author="Inesa Kocharyan" w:date="2022-03-25T12:10:00Z"/>
          <w:rFonts w:ascii="GHEA Grapalat" w:hAnsi="GHEA Grapalat"/>
          <w:b/>
        </w:rPr>
      </w:pPr>
    </w:p>
    <w:p w14:paraId="2B82367D" w14:textId="77777777" w:rsidR="00700398" w:rsidRDefault="00700398" w:rsidP="00EA4626">
      <w:pPr>
        <w:widowControl w:val="0"/>
        <w:jc w:val="center"/>
        <w:rPr>
          <w:rFonts w:ascii="GHEA Grapalat" w:hAnsi="GHEA Grapalat"/>
          <w:b/>
        </w:rPr>
      </w:pPr>
    </w:p>
    <w:p w14:paraId="3D712C48" w14:textId="77777777" w:rsidR="00700398" w:rsidRDefault="00700398" w:rsidP="00EA4626">
      <w:pPr>
        <w:widowControl w:val="0"/>
        <w:jc w:val="center"/>
        <w:rPr>
          <w:rFonts w:ascii="GHEA Grapalat" w:hAnsi="GHEA Grapalat"/>
          <w:b/>
        </w:rPr>
      </w:pPr>
    </w:p>
    <w:p w14:paraId="39BC9BF3" w14:textId="77777777" w:rsidR="00700398" w:rsidRDefault="00700398" w:rsidP="00EA4626">
      <w:pPr>
        <w:rPr>
          <w:rFonts w:ascii="GHEA Grapalat" w:hAnsi="GHEA Grapalat"/>
          <w:b/>
        </w:rPr>
      </w:pPr>
      <w:r>
        <w:rPr>
          <w:rFonts w:ascii="GHEA Grapalat" w:hAnsi="GHEA Grapalat"/>
          <w:b/>
        </w:rPr>
        <w:br w:type="page"/>
      </w:r>
    </w:p>
    <w:p w14:paraId="13B7924C" w14:textId="77777777" w:rsidR="00A45946" w:rsidRPr="009044F1" w:rsidRDefault="00333B85" w:rsidP="00EA4626">
      <w:pPr>
        <w:widowControl w:val="0"/>
        <w:jc w:val="center"/>
        <w:rPr>
          <w:rFonts w:ascii="GHEA Grapalat" w:hAnsi="GHEA Grapalat" w:cs="Arial"/>
          <w:b/>
        </w:rPr>
      </w:pPr>
      <w:r>
        <w:rPr>
          <w:rFonts w:ascii="GHEA Grapalat" w:hAnsi="GHEA Grapalat"/>
          <w:b/>
        </w:rPr>
        <w:lastRenderedPageBreak/>
        <w:t>5.</w:t>
      </w:r>
      <w:r w:rsidR="00C8055A" w:rsidRPr="009044F1">
        <w:rPr>
          <w:rFonts w:ascii="GHEA Grapalat" w:hAnsi="GHEA Grapalat"/>
          <w:b/>
        </w:rPr>
        <w:t xml:space="preserve">ЦЕНОВОЕ ПРЕДЛОЖЕНИЕ ЗАЯВКИ </w:t>
      </w:r>
    </w:p>
    <w:p w14:paraId="047418FF" w14:textId="77777777" w:rsidR="00A45946" w:rsidRPr="009044F1" w:rsidRDefault="00C8055A" w:rsidP="00EA4626">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74EFA8A1" w14:textId="77777777" w:rsidR="00B95FE0" w:rsidRPr="009044F1" w:rsidRDefault="00C8055A" w:rsidP="00EA4626">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B07955" w:rsidRPr="00B07955">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546DF3" w:rsidRPr="00B07955">
        <w:rPr>
          <w:rFonts w:ascii="GHEA Grapalat" w:hAnsi="GHEA Grapalat"/>
          <w:sz w:val="24"/>
          <w:szCs w:val="24"/>
        </w:rPr>
        <w:t xml:space="preserve"> </w:t>
      </w:r>
      <w:r w:rsidR="00546DF3">
        <w:rPr>
          <w:rFonts w:ascii="GHEA Grapalat" w:hAnsi="GHEA Grapalat"/>
          <w:sz w:val="24"/>
          <w:szCs w:val="24"/>
        </w:rPr>
        <w:t>(</w:t>
      </w:r>
      <w:r w:rsidR="00546DF3" w:rsidRPr="00864470">
        <w:rPr>
          <w:rFonts w:ascii="GHEA Grapalat" w:hAnsi="GHEA Grapalat"/>
          <w:sz w:val="24"/>
          <w:szCs w:val="24"/>
        </w:rPr>
        <w:t>совокупность себестоимости и прогнозируемой прибыли</w:t>
      </w:r>
      <w:r w:rsidR="00546DF3">
        <w:rPr>
          <w:rFonts w:ascii="GHEA Grapalat" w:hAnsi="GHEA Grapalat"/>
          <w:sz w:val="24"/>
          <w:szCs w:val="24"/>
        </w:rPr>
        <w:t>)</w:t>
      </w:r>
      <w:r w:rsidR="0080112C"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292518F5" w14:textId="77777777" w:rsidR="00B95FE0" w:rsidRPr="009044F1" w:rsidRDefault="00B95FE0" w:rsidP="00EA4626">
      <w:pPr>
        <w:pStyle w:val="norm"/>
        <w:widowControl w:val="0"/>
        <w:spacing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F3B3B36" w14:textId="77777777" w:rsidR="00B95FE0" w:rsidRPr="00ED437B" w:rsidRDefault="00B95FE0" w:rsidP="00EA4626">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C4515"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ED437B" w:rsidRPr="00ED437B">
        <w:rPr>
          <w:rFonts w:ascii="GHEA Grapalat" w:hAnsi="GHEA Grapalat"/>
          <w:sz w:val="24"/>
          <w:szCs w:val="24"/>
        </w:rPr>
        <w:t>;</w:t>
      </w:r>
    </w:p>
    <w:p w14:paraId="6E5B2FAD" w14:textId="77777777" w:rsidR="00B95FE0" w:rsidRPr="009044F1" w:rsidRDefault="00B95FE0" w:rsidP="00EA4626">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753BE3"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B40EE5E" w14:textId="77777777" w:rsidR="00A45946" w:rsidRPr="00ED437B" w:rsidRDefault="00B95FE0" w:rsidP="00EA4626">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ED437B" w:rsidRPr="00ED437B">
        <w:rPr>
          <w:rFonts w:ascii="GHEA Grapalat" w:hAnsi="GHEA Grapalat"/>
          <w:sz w:val="24"/>
          <w:szCs w:val="24"/>
        </w:rPr>
        <w:t>;</w:t>
      </w:r>
    </w:p>
    <w:p w14:paraId="450562FE" w14:textId="77777777" w:rsidR="00B9778A" w:rsidRDefault="00B9778A" w:rsidP="00EA4626">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DE7BA2" w:rsidRPr="00DE7BA2">
        <w:rPr>
          <w:rFonts w:ascii="GHEA Grapalat" w:hAnsi="GHEA Grapalat"/>
          <w:sz w:val="24"/>
          <w:szCs w:val="24"/>
        </w:rPr>
        <w:t>;</w:t>
      </w:r>
      <w:r w:rsidR="00A14685">
        <w:rPr>
          <w:rFonts w:ascii="GHEA Grapalat" w:hAnsi="GHEA Grapalat"/>
          <w:sz w:val="24"/>
          <w:szCs w:val="24"/>
        </w:rPr>
        <w:t xml:space="preserve"> </w:t>
      </w:r>
    </w:p>
    <w:p w14:paraId="7AB371C0" w14:textId="77777777" w:rsidR="00260739" w:rsidRDefault="00A14685" w:rsidP="00EA4626">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753BE3" w:rsidRPr="009044F1">
        <w:rPr>
          <w:rFonts w:ascii="GHEA Grapalat" w:hAnsi="GHEA Grapalat"/>
          <w:sz w:val="24"/>
          <w:szCs w:val="24"/>
        </w:rPr>
        <w:t>"стоимость"</w:t>
      </w:r>
      <w:r w:rsidR="00753BE3">
        <w:rPr>
          <w:rFonts w:ascii="GHEA Grapalat" w:hAnsi="GHEA Grapalat"/>
          <w:sz w:val="24"/>
          <w:szCs w:val="24"/>
        </w:rPr>
        <w:t xml:space="preserve"> </w:t>
      </w:r>
      <w:r w:rsidR="00753BE3" w:rsidRPr="009044F1">
        <w:rPr>
          <w:rFonts w:ascii="GHEA Grapalat" w:hAnsi="GHEA Grapalat"/>
          <w:sz w:val="24"/>
          <w:szCs w:val="24"/>
        </w:rPr>
        <w:t xml:space="preserve">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DE7BA2" w:rsidRPr="00DE7BA2">
        <w:rPr>
          <w:rFonts w:ascii="GHEA Grapalat" w:hAnsi="GHEA Grapalat"/>
          <w:sz w:val="24"/>
          <w:szCs w:val="24"/>
        </w:rPr>
        <w:t>с</w:t>
      </w:r>
      <w:r w:rsidR="00260739" w:rsidRPr="00147FD7">
        <w:rPr>
          <w:rFonts w:ascii="GHEA Grapalat" w:hAnsi="GHEA Grapalat"/>
          <w:sz w:val="24"/>
          <w:szCs w:val="24"/>
        </w:rPr>
        <w:t>тоимость</w:t>
      </w:r>
      <w:r w:rsidR="00260739" w:rsidRPr="009044F1">
        <w:rPr>
          <w:rFonts w:ascii="GHEA Grapalat" w:hAnsi="GHEA Grapalat"/>
          <w:sz w:val="24"/>
          <w:szCs w:val="24"/>
        </w:rPr>
        <w:t>"</w:t>
      </w:r>
      <w:r w:rsidR="00DE7BA2" w:rsidRPr="00DE7BA2">
        <w:rPr>
          <w:rFonts w:ascii="GHEA Grapalat" w:hAnsi="GHEA Grapalat"/>
          <w:sz w:val="24"/>
          <w:szCs w:val="24"/>
        </w:rPr>
        <w:t xml:space="preserve"> </w:t>
      </w:r>
      <w:r w:rsidR="00260739" w:rsidRPr="00147FD7">
        <w:rPr>
          <w:rFonts w:ascii="GHEA Grapalat" w:hAnsi="GHEA Grapalat"/>
          <w:sz w:val="24"/>
          <w:szCs w:val="24"/>
        </w:rPr>
        <w:t xml:space="preserve">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14:paraId="511FDDE4" w14:textId="77777777" w:rsidR="0048059F" w:rsidRPr="009044F1" w:rsidRDefault="0048059F" w:rsidP="00EA4626">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4E905981" w14:textId="77777777" w:rsidR="00A45946" w:rsidRPr="009044F1" w:rsidRDefault="00C8055A" w:rsidP="00EA4626">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EA4626">
      <w:pPr>
        <w:jc w:val="center"/>
        <w:rPr>
          <w:rFonts w:ascii="GHEA Grapalat" w:hAnsi="GHEA Grapalat"/>
          <w:b/>
        </w:rPr>
      </w:pPr>
    </w:p>
    <w:p w14:paraId="678321DC" w14:textId="77777777" w:rsidR="00096865" w:rsidRPr="00230D36" w:rsidRDefault="00220C7C" w:rsidP="00EA4626">
      <w:pPr>
        <w:jc w:val="center"/>
        <w:rPr>
          <w:rFonts w:ascii="GHEA Grapalat" w:hAnsi="GHEA Grapalat"/>
          <w:b/>
        </w:rPr>
      </w:pPr>
      <w:r w:rsidRPr="009044F1">
        <w:rPr>
          <w:rFonts w:ascii="GHEA Grapalat" w:hAnsi="GHEA Grapalat"/>
          <w:b/>
        </w:rPr>
        <w:lastRenderedPageBreak/>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EA4626">
      <w:pPr>
        <w:jc w:val="center"/>
        <w:rPr>
          <w:rFonts w:ascii="GHEA Grapalat" w:hAnsi="GHEA Grapalat"/>
          <w:b/>
        </w:rPr>
      </w:pPr>
    </w:p>
    <w:p w14:paraId="7D88709A" w14:textId="77777777" w:rsidR="00096865" w:rsidRPr="00AA7117" w:rsidRDefault="00220C7C" w:rsidP="00EA4626">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EA4626">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EA4626">
      <w:pPr>
        <w:widowControl w:val="0"/>
        <w:ind w:firstLine="567"/>
        <w:jc w:val="center"/>
        <w:rPr>
          <w:rFonts w:ascii="GHEA Grapalat" w:hAnsi="GHEA Grapalat"/>
          <w:b/>
        </w:rPr>
      </w:pPr>
    </w:p>
    <w:p w14:paraId="78B1255C" w14:textId="77777777" w:rsidR="002626F7" w:rsidRDefault="002626F7" w:rsidP="00EA4626">
      <w:pPr>
        <w:rPr>
          <w:rFonts w:ascii="GHEA Grapalat" w:hAnsi="GHEA Grapalat" w:cs="Sylfaen"/>
        </w:rPr>
      </w:pPr>
    </w:p>
    <w:p w14:paraId="3EF3263E" w14:textId="77777777" w:rsidR="00096865" w:rsidRPr="009044F1" w:rsidRDefault="00E70FC4" w:rsidP="00EA4626">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54831EEC" w:rsidR="00096865" w:rsidRPr="009044F1" w:rsidRDefault="00FD2748" w:rsidP="00EA4626">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096718">
        <w:rPr>
          <w:rFonts w:ascii="GHEA Grapalat" w:hAnsi="GHEA Grapalat"/>
          <w:b/>
          <w:lang w:val="hy-AM"/>
        </w:rPr>
        <w:t>11:00</w:t>
      </w:r>
      <w:r w:rsidR="00601797" w:rsidRPr="00601797">
        <w:rPr>
          <w:rFonts w:ascii="GHEA Grapalat" w:hAnsi="GHEA Grapalat"/>
          <w:b/>
          <w:lang w:val="hy-AM"/>
        </w:rPr>
        <w:t xml:space="preserve"> часов </w:t>
      </w:r>
      <w:r w:rsidR="00587317">
        <w:rPr>
          <w:rFonts w:ascii="GHEA Grapalat" w:hAnsi="GHEA Grapalat"/>
          <w:b/>
        </w:rPr>
        <w:t>18</w:t>
      </w:r>
      <w:r w:rsidR="00B25030">
        <w:rPr>
          <w:rFonts w:ascii="GHEA Grapalat" w:hAnsi="GHEA Grapalat"/>
          <w:b/>
          <w:lang w:val="hy-AM"/>
        </w:rPr>
        <w:t>.</w:t>
      </w:r>
      <w:r w:rsidR="00587317">
        <w:rPr>
          <w:rFonts w:ascii="GHEA Grapalat" w:hAnsi="GHEA Grapalat"/>
          <w:b/>
        </w:rPr>
        <w:t>12</w:t>
      </w:r>
      <w:r w:rsidR="00B25030">
        <w:rPr>
          <w:rFonts w:ascii="GHEA Grapalat" w:hAnsi="GHEA Grapalat"/>
          <w:b/>
          <w:lang w:val="hy-AM"/>
        </w:rPr>
        <w:t>.202</w:t>
      </w:r>
      <w:r w:rsidR="00124E79">
        <w:rPr>
          <w:rFonts w:ascii="GHEA Grapalat" w:hAnsi="GHEA Grapalat"/>
          <w:b/>
          <w:lang w:val="hy-AM"/>
        </w:rPr>
        <w:t>4</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4C0C4E8B" w14:textId="77777777" w:rsidR="001A6D39" w:rsidRPr="009044F1" w:rsidRDefault="001A6D39" w:rsidP="00EA4626">
      <w:pPr>
        <w:widowControl w:val="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0F2E1473" w14:textId="77777777" w:rsidR="001A6D39" w:rsidRPr="009044F1" w:rsidRDefault="001A6D39" w:rsidP="00EA4626">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5D32D1B" w14:textId="77777777" w:rsidR="001A6D39" w:rsidRPr="009044F1" w:rsidRDefault="001A6D39" w:rsidP="00EA4626">
      <w:pPr>
        <w:widowControl w:val="0"/>
        <w:tabs>
          <w:tab w:val="left" w:pos="1134"/>
        </w:tabs>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17660E4" w14:textId="77777777" w:rsidR="001A6D39" w:rsidRPr="002A665D" w:rsidRDefault="001A6D39" w:rsidP="00EA4626">
      <w:pPr>
        <w:widowControl w:val="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 xml:space="preserve">двадцати </w:t>
      </w:r>
      <w:r w:rsidRPr="009044F1">
        <w:rPr>
          <w:rFonts w:ascii="GHEA Grapalat" w:hAnsi="GHEA Grapalat"/>
        </w:rPr>
        <w:t>рабочих дней.</w:t>
      </w:r>
    </w:p>
    <w:p w14:paraId="756FDCDF" w14:textId="77777777" w:rsidR="001A6D39" w:rsidRPr="009044F1" w:rsidRDefault="001A6D39" w:rsidP="00EA4626">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Pr>
          <w:rFonts w:ascii="GHEA Grapalat" w:hAnsi="GHEA Grapalat"/>
        </w:rPr>
        <w:t xml:space="preserve"> 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F79533E" w14:textId="77777777" w:rsidR="001A6D39" w:rsidRPr="009044F1" w:rsidRDefault="001A6D39" w:rsidP="00EA4626">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C7B51A8" w14:textId="77777777" w:rsidR="001A6D39" w:rsidRPr="009044F1" w:rsidRDefault="001A6D39" w:rsidP="00EA4626">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w:t>
      </w:r>
      <w:r w:rsidRPr="009044F1">
        <w:rPr>
          <w:rFonts w:ascii="GHEA Grapalat" w:hAnsi="GHEA Grapalat"/>
          <w:sz w:val="24"/>
          <w:szCs w:val="24"/>
        </w:rPr>
        <w:lastRenderedPageBreak/>
        <w:t xml:space="preserve">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 и </w:t>
      </w:r>
      <w:r w:rsidRPr="003F64C5">
        <w:rPr>
          <w:rFonts w:ascii="GHEA Grapalat" w:hAnsi="GHEA Grapalat"/>
          <w:sz w:val="24"/>
          <w:szCs w:val="24"/>
        </w:rPr>
        <w:t>непризнанны</w:t>
      </w:r>
      <w:r>
        <w:rPr>
          <w:rFonts w:ascii="GHEA Grapalat" w:hAnsi="GHEA Grapalat"/>
          <w:sz w:val="24"/>
          <w:szCs w:val="24"/>
        </w:rPr>
        <w:t>х таковыми</w:t>
      </w:r>
      <w:r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EA4626">
      <w:pPr>
        <w:pStyle w:val="BodyTextIndent"/>
        <w:widowControl w:val="0"/>
        <w:tabs>
          <w:tab w:val="left" w:pos="1134"/>
        </w:tabs>
        <w:spacing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4"/>
        <w:t>11</w:t>
      </w:r>
      <w:r w:rsidR="00CE5812" w:rsidRPr="00CE5812">
        <w:rPr>
          <w:rFonts w:ascii="GHEA Grapalat" w:hAnsi="GHEA Grapalat"/>
        </w:rPr>
        <w:t>.</w:t>
      </w:r>
    </w:p>
    <w:p w14:paraId="6C03FAEF" w14:textId="77777777" w:rsidR="001A6D39" w:rsidRPr="00186559" w:rsidRDefault="001A6D39" w:rsidP="00EA4626">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участников</w:t>
      </w:r>
      <w:r>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9044F1">
        <w:rPr>
          <w:rFonts w:ascii="GHEA Grapalat" w:hAnsi="GHEA Grapalat"/>
          <w:sz w:val="24"/>
          <w:szCs w:val="24"/>
        </w:rPr>
        <w:t xml:space="preserve">. </w:t>
      </w:r>
      <w:r w:rsidRPr="00F5168A">
        <w:rPr>
          <w:rFonts w:ascii="GHEA Grapalat" w:hAnsi="GHEA Grapalat"/>
          <w:sz w:val="24"/>
          <w:szCs w:val="24"/>
        </w:rPr>
        <w:t xml:space="preserve">При </w:t>
      </w:r>
      <w:r>
        <w:rPr>
          <w:rFonts w:ascii="GHEA Grapalat" w:hAnsi="GHEA Grapalat"/>
          <w:sz w:val="24"/>
          <w:szCs w:val="24"/>
        </w:rPr>
        <w:t>за</w:t>
      </w:r>
      <w:r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Pr>
          <w:rFonts w:ascii="GHEA Grapalat" w:hAnsi="GHEA Grapalat"/>
          <w:sz w:val="24"/>
          <w:szCs w:val="24"/>
        </w:rPr>
        <w:t xml:space="preserve">приглашения. </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6FBE89FF" w14:textId="77777777" w:rsidR="001A6D39" w:rsidRPr="009044F1" w:rsidRDefault="001A6D39" w:rsidP="00EA4626">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A46A54">
        <w:rPr>
          <w:rFonts w:ascii="GHEA Grapalat" w:hAnsi="GHEA Grapalat"/>
          <w:sz w:val="24"/>
          <w:szCs w:val="24"/>
        </w:rPr>
        <w:t xml:space="preserve">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872A26">
        <w:rPr>
          <w:rFonts w:ascii="GHEA Grapalat" w:hAnsi="GHEA Grapalat"/>
          <w:sz w:val="24"/>
          <w:szCs w:val="24"/>
        </w:rPr>
        <w:t xml:space="preserve"> </w:t>
      </w:r>
      <w:r w:rsidRPr="009044F1">
        <w:rPr>
          <w:rFonts w:ascii="GHEA Grapalat" w:hAnsi="GHEA Grapalat"/>
          <w:sz w:val="24"/>
          <w:szCs w:val="24"/>
        </w:rPr>
        <w:t>присутствуют</w:t>
      </w:r>
      <w:r w:rsidRPr="00872A26">
        <w:rPr>
          <w:rFonts w:ascii="GHEA Grapalat" w:hAnsi="GHEA Grapalat"/>
          <w:sz w:val="24"/>
          <w:szCs w:val="24"/>
        </w:rPr>
        <w:t xml:space="preserve"> </w:t>
      </w:r>
      <w:r w:rsidRPr="009044F1">
        <w:rPr>
          <w:rFonts w:ascii="GHEA Grapalat" w:hAnsi="GHEA Grapalat"/>
          <w:sz w:val="24"/>
          <w:szCs w:val="24"/>
        </w:rPr>
        <w:t>на заседании,</w:t>
      </w:r>
    </w:p>
    <w:p w14:paraId="7BC1007B" w14:textId="77777777" w:rsidR="001A6D39" w:rsidRPr="009044F1" w:rsidRDefault="001A6D39" w:rsidP="00EA4626">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w:t>
      </w:r>
      <w:r>
        <w:rPr>
          <w:rFonts w:ascii="GHEA Grapalat" w:hAnsi="GHEA Grapalat"/>
          <w:sz w:val="24"/>
          <w:szCs w:val="24"/>
        </w:rPr>
        <w:t xml:space="preserve"> 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63C70D6" w14:textId="77777777" w:rsidR="001A6D39" w:rsidRPr="00A50C53" w:rsidRDefault="001A6D39" w:rsidP="00EA4626">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47C188D9" w14:textId="77777777" w:rsidR="001A6D39" w:rsidRPr="009044F1" w:rsidRDefault="001A6D39" w:rsidP="00EA4626">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6ABD521" w14:textId="77777777" w:rsidR="001A6D39" w:rsidRDefault="001A6D39" w:rsidP="00EA4626">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w:t>
      </w:r>
      <w:r w:rsidRPr="00121F1F">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691C4D32" w14:textId="77777777" w:rsidR="001A6D39" w:rsidRDefault="001A6D39" w:rsidP="00EA4626">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 xml:space="preserve">купки, и заключения соглашения между </w:t>
      </w:r>
      <w:r w:rsidRPr="009775E8">
        <w:rPr>
          <w:rFonts w:ascii="GHEA Grapalat" w:hAnsi="GHEA Grapalat"/>
          <w:sz w:val="24"/>
          <w:szCs w:val="24"/>
        </w:rPr>
        <w:lastRenderedPageBreak/>
        <w:t>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DCA5AD1" w14:textId="77777777" w:rsidR="001A6D39" w:rsidRPr="009044F1" w:rsidRDefault="001A6D39" w:rsidP="00EA4626">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70AF418" w14:textId="77777777" w:rsidR="001A6D39" w:rsidRPr="009044F1" w:rsidRDefault="001A6D39" w:rsidP="00EA4626">
      <w:pPr>
        <w:widowControl w:val="0"/>
        <w:tabs>
          <w:tab w:val="left" w:pos="1134"/>
        </w:tabs>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5A431369" w14:textId="77777777" w:rsidR="001A6D39" w:rsidRDefault="001A6D39" w:rsidP="00EA4626">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Pr>
          <w:rFonts w:ascii="GHEA Grapalat" w:hAnsi="GHEA Grapalat"/>
          <w:sz w:val="24"/>
          <w:szCs w:val="24"/>
        </w:rPr>
        <w:t xml:space="preserve"> 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A4C830D" w14:textId="77777777" w:rsidR="001A6D39" w:rsidRPr="00AA7117" w:rsidRDefault="001A6D39" w:rsidP="00EA4626">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444C76BE" w14:textId="77777777" w:rsidR="001A6D39" w:rsidRDefault="001A6D39" w:rsidP="00EA4626">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44743BE1" w14:textId="77777777" w:rsidR="001A6D39" w:rsidRPr="00CE18BF" w:rsidRDefault="001A6D39" w:rsidP="00EA4626">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Pr="005114D0">
        <w:rPr>
          <w:rFonts w:ascii="GHEA Grapalat" w:hAnsi="GHEA Grapalat"/>
          <w:sz w:val="24"/>
          <w:szCs w:val="24"/>
        </w:rPr>
        <w:tab/>
      </w:r>
      <w:r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CE18BF" w:rsidDel="00A5199D">
        <w:rPr>
          <w:rFonts w:ascii="GHEA Grapalat" w:hAnsi="GHEA Grapalat"/>
          <w:sz w:val="24"/>
          <w:szCs w:val="24"/>
        </w:rPr>
        <w:t xml:space="preserve"> </w:t>
      </w:r>
      <w:r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A29ECF2" w14:textId="77777777" w:rsidR="001A6D39" w:rsidRPr="009044F1" w:rsidRDefault="001A6D39" w:rsidP="00EA4626">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 xml:space="preserve">При этом в протоколе заседания комиссии подробно описываются несоответствия, </w:t>
      </w:r>
      <w:r w:rsidRPr="00895E05">
        <w:rPr>
          <w:rFonts w:ascii="GHEA Grapalat" w:hAnsi="GHEA Grapalat"/>
          <w:sz w:val="24"/>
          <w:szCs w:val="24"/>
        </w:rPr>
        <w:lastRenderedPageBreak/>
        <w:t>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7573E151" w14:textId="77777777" w:rsidR="001A6D39" w:rsidRPr="009044F1" w:rsidRDefault="001A6D39" w:rsidP="00EA4626">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997E5B8" w14:textId="77777777" w:rsidR="001A6D39" w:rsidRPr="009044F1" w:rsidRDefault="001A6D39" w:rsidP="00EA4626">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5354C971" w14:textId="77777777" w:rsidR="001A6D39" w:rsidRPr="009044F1" w:rsidRDefault="001A6D39" w:rsidP="00EA4626">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6C0C8CB" w14:textId="77777777" w:rsidR="001A6D39" w:rsidRPr="00110330" w:rsidRDefault="001A6D39" w:rsidP="00EA4626">
      <w:pPr>
        <w:widowControl w:val="0"/>
        <w:tabs>
          <w:tab w:val="left" w:pos="1276"/>
        </w:tabs>
        <w:jc w:val="both"/>
        <w:rPr>
          <w:rFonts w:ascii="GHEA Grapalat" w:hAnsi="GHEA Grapalat"/>
          <w:color w:val="000000" w:themeColor="text1"/>
        </w:rPr>
      </w:pPr>
      <w:r w:rsidRPr="00110330">
        <w:rPr>
          <w:rFonts w:ascii="GHEA Grapalat" w:hAnsi="GHEA Grapalat"/>
        </w:rPr>
        <w:t>8.</w:t>
      </w:r>
      <w:r w:rsidRPr="00110330">
        <w:rPr>
          <w:rFonts w:ascii="GHEA Grapalat" w:hAnsi="GHEA Grapalat"/>
          <w:lang w:val="hy-AM"/>
        </w:rPr>
        <w:t>14</w:t>
      </w:r>
      <w:r w:rsidRPr="00110330">
        <w:rPr>
          <w:rFonts w:ascii="GHEA Grapalat" w:hAnsi="GHEA Grapalat"/>
        </w:rPr>
        <w:t>.</w:t>
      </w:r>
      <w:r w:rsidRPr="00110330" w:rsidDel="00D0526D">
        <w:rPr>
          <w:rFonts w:ascii="GHEA Grapalat" w:hAnsi="GHEA Grapalat"/>
        </w:rPr>
        <w:t xml:space="preserve"> </w:t>
      </w:r>
      <w:r w:rsidRPr="00110330">
        <w:rPr>
          <w:rFonts w:ascii="GHEA Grapalat" w:hAnsi="GHEA Grapalat"/>
        </w:rPr>
        <w:t xml:space="preserve">В случае выявления </w:t>
      </w:r>
      <w:r w:rsidRPr="00110330">
        <w:rPr>
          <w:rFonts w:ascii="GHEA Grapalat" w:hAnsi="GHEA Grapalat"/>
          <w:color w:val="000000" w:themeColor="text1"/>
        </w:rPr>
        <w:t xml:space="preserve">оснований, предусмотренных пунктом 6 части 1 статьи 6 Закона, </w:t>
      </w:r>
      <w:r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Pr>
          <w:rFonts w:ascii="GHEA Grapalat" w:hAnsi="GHEA Grapalat"/>
        </w:rPr>
        <w:t xml:space="preserve">, </w:t>
      </w:r>
      <w:r w:rsidRPr="005539E3">
        <w:rPr>
          <w:rFonts w:ascii="GHEA Grapalat" w:hAnsi="GHEA Grapalat"/>
        </w:rPr>
        <w:t>Мотивированное решение руководителя заказчика уполномоченный орган публикует в бюллетене..</w:t>
      </w:r>
      <w:r w:rsidRPr="00110330">
        <w:t xml:space="preserve"> </w:t>
      </w:r>
      <w:r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110330">
        <w:t xml:space="preserve"> </w:t>
      </w:r>
      <w:r w:rsidRPr="00110330">
        <w:rPr>
          <w:rFonts w:ascii="GHEA Grapalat" w:hAnsi="GHEA Grapalat"/>
        </w:rPr>
        <w:t>если по результатам судебного разбирательства возможность исполнения решения не исчезла.</w:t>
      </w:r>
      <w:r w:rsidRPr="00110330">
        <w:rPr>
          <w:rFonts w:ascii="GHEA Grapalat" w:hAnsi="GHEA Grapalat"/>
          <w:color w:val="000000" w:themeColor="text1"/>
        </w:rPr>
        <w:t xml:space="preserve"> </w:t>
      </w:r>
    </w:p>
    <w:p w14:paraId="5CE3FE4B" w14:textId="77777777" w:rsidR="001A6D39" w:rsidRPr="00110330" w:rsidRDefault="001A6D39" w:rsidP="00EA4626">
      <w:pPr>
        <w:widowControl w:val="0"/>
        <w:tabs>
          <w:tab w:val="left" w:pos="1276"/>
        </w:tabs>
        <w:rPr>
          <w:rFonts w:ascii="GHEA Grapalat" w:hAnsi="GHEA Grapalat"/>
        </w:rPr>
      </w:pPr>
      <w:r>
        <w:rPr>
          <w:rFonts w:ascii="GHEA Grapalat" w:hAnsi="GHEA Grapalat"/>
        </w:rPr>
        <w:t xml:space="preserve">     Е</w:t>
      </w:r>
      <w:r w:rsidRPr="00110330">
        <w:rPr>
          <w:rFonts w:ascii="GHEA Grapalat" w:hAnsi="GHEA Grapalat"/>
        </w:rPr>
        <w:t>сли:</w:t>
      </w:r>
    </w:p>
    <w:p w14:paraId="319F687A" w14:textId="77777777" w:rsidR="001A6D39" w:rsidRPr="00110330" w:rsidRDefault="001A6D39" w:rsidP="00EA4626">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B77D302" w14:textId="77777777" w:rsidR="001A6D39" w:rsidRDefault="001A6D39" w:rsidP="00EA4626">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2F7BEB">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2F7BEB" w:rsidDel="006D682E">
        <w:rPr>
          <w:rFonts w:ascii="GHEA Grapalat" w:hAnsi="GHEA Grapalat"/>
        </w:rPr>
        <w:t xml:space="preserve"> </w:t>
      </w:r>
      <w:r w:rsidRPr="002F7BEB">
        <w:rPr>
          <w:rFonts w:ascii="GHEA Grapalat" w:hAnsi="GHEA Grapalat"/>
        </w:rPr>
        <w:t xml:space="preserve"> в список, а по состоянию на сороковой день после получения решения при </w:t>
      </w:r>
      <w:r w:rsidRPr="002F7BEB">
        <w:rPr>
          <w:rFonts w:ascii="GHEA Grapalat" w:hAnsi="GHEA Grapalat"/>
        </w:rPr>
        <w:lastRenderedPageBreak/>
        <w:t>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4EE6C087" w14:textId="77777777" w:rsidR="001A6D39" w:rsidRPr="00793DC2" w:rsidRDefault="001A6D39" w:rsidP="00EA4626">
      <w:pPr>
        <w:widowControl w:val="0"/>
        <w:tabs>
          <w:tab w:val="left" w:pos="1134"/>
        </w:tabs>
        <w:ind w:left="-360"/>
        <w:jc w:val="both"/>
        <w:rPr>
          <w:rFonts w:ascii="GHEA Grapalat" w:hAnsi="GHEA Grapalat"/>
        </w:rPr>
      </w:pPr>
      <w:r>
        <w:rPr>
          <w:rFonts w:ascii="GHEA Grapalat" w:hAnsi="GHEA Grapalat" w:cs="Sylfaen"/>
          <w:color w:val="FF0000"/>
        </w:rPr>
        <w:t xml:space="preserve">          </w:t>
      </w:r>
      <w:r w:rsidRPr="00793DC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0574DBDB" w14:textId="77777777" w:rsidR="001A6D39" w:rsidRPr="00793DC2" w:rsidRDefault="001A6D39" w:rsidP="00EA4626">
      <w:pPr>
        <w:widowControl w:val="0"/>
        <w:ind w:left="284"/>
        <w:contextualSpacing/>
        <w:jc w:val="both"/>
        <w:rPr>
          <w:rFonts w:ascii="GHEA Grapalat" w:hAnsi="GHEA Grapalat"/>
        </w:rPr>
      </w:pPr>
    </w:p>
    <w:p w14:paraId="6F2307BE" w14:textId="77777777" w:rsidR="001A6D39" w:rsidRPr="009044F1" w:rsidRDefault="001A6D39" w:rsidP="00EA4626">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2DED0427" w14:textId="77777777" w:rsidR="001A6D39" w:rsidRDefault="001A6D39" w:rsidP="00EA4626">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8C51705" w14:textId="77777777" w:rsidR="001A6D39" w:rsidRPr="001439BD" w:rsidRDefault="001A6D39" w:rsidP="00EA4626">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C110644" w14:textId="77777777" w:rsidR="001A6D39" w:rsidRPr="009044F1" w:rsidRDefault="001A6D39" w:rsidP="00EA4626">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42A2475" w14:textId="77777777" w:rsidR="001A6D39" w:rsidRPr="009044F1" w:rsidRDefault="001A6D39" w:rsidP="00EA4626">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FC5A0D5" w14:textId="77777777" w:rsidR="001A6D39" w:rsidRPr="00D3436F" w:rsidRDefault="001A6D39" w:rsidP="00EA4626">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BB7B677" w14:textId="77777777" w:rsidR="001A6D39" w:rsidRPr="008A3C60" w:rsidRDefault="001A6D39" w:rsidP="00EA4626">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3E97C212" w14:textId="77777777" w:rsidR="001A6D39" w:rsidRPr="009044F1" w:rsidRDefault="001A6D39" w:rsidP="00EA4626">
      <w:pPr>
        <w:widowControl w:val="0"/>
        <w:tabs>
          <w:tab w:val="left" w:pos="1276"/>
        </w:tabs>
        <w:ind w:firstLine="567"/>
        <w:jc w:val="both"/>
        <w:rPr>
          <w:rFonts w:ascii="GHEA Grapalat" w:hAnsi="GHEA Grapalat"/>
        </w:rPr>
      </w:pPr>
      <w:r w:rsidRPr="009044F1">
        <w:rPr>
          <w:rFonts w:ascii="GHEA Grapalat" w:hAnsi="GHEA Grapalat"/>
        </w:rPr>
        <w:lastRenderedPageBreak/>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sidRPr="00246C8C">
        <w:rPr>
          <w:rFonts w:ascii="GHEA Grapalat" w:hAnsi="GHEA Grapalat"/>
        </w:rPr>
        <w:t>19</w:t>
      </w:r>
      <w:r w:rsidRPr="009044F1">
        <w:rPr>
          <w:rFonts w:ascii="GHEA Grapalat" w:hAnsi="GHEA Grapalat"/>
        </w:rPr>
        <w:t xml:space="preserve"> части 1 настоящего Приглашения.</w:t>
      </w:r>
    </w:p>
    <w:p w14:paraId="5EFCF72B" w14:textId="77777777" w:rsidR="001A6D39" w:rsidRPr="009044F1" w:rsidRDefault="001A6D39" w:rsidP="00EA4626">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9A3032A" w14:textId="77777777" w:rsidR="001A6D39" w:rsidRPr="005114D0" w:rsidRDefault="001A6D39" w:rsidP="00EA4626">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DBD343A" w14:textId="77777777" w:rsidR="001A6D39" w:rsidRPr="00374F4A" w:rsidRDefault="001A6D39" w:rsidP="00EA4626">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E898A56" w14:textId="77777777" w:rsidR="001A6D39" w:rsidRPr="009044F1" w:rsidRDefault="001A6D39" w:rsidP="00EA4626">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D8CC30F" w14:textId="77777777" w:rsidR="001A6D39" w:rsidRPr="009044F1" w:rsidRDefault="001A6D39" w:rsidP="00EA4626">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2C23EAAC" w14:textId="77777777" w:rsidR="001A6D39" w:rsidRPr="009044F1" w:rsidRDefault="001A6D39" w:rsidP="00EA4626">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EE8240" w14:textId="77777777" w:rsidR="001A6D39" w:rsidRPr="000811C1" w:rsidRDefault="001A6D39" w:rsidP="00EA4626">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7107D32C" w14:textId="77777777" w:rsidR="001A6D39" w:rsidRPr="009044F1" w:rsidRDefault="001A6D39" w:rsidP="00EA4626">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3D3DFD" w14:textId="24DFC9AD" w:rsidR="001A6D39" w:rsidRDefault="001A6D39" w:rsidP="00EA4626">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Pr="001A6D39">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14:paraId="4C7FE841" w14:textId="77777777" w:rsidR="001A6D39" w:rsidRPr="00A835E3" w:rsidRDefault="001A6D39" w:rsidP="00EA4626">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61FDDB2E" w14:textId="77777777" w:rsidR="001A6D39" w:rsidRDefault="001A6D39" w:rsidP="00EA4626">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CE5E2F" w14:textId="77777777" w:rsidR="001A6D39" w:rsidRPr="00A835E3" w:rsidRDefault="001A6D39" w:rsidP="00EA4626">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299DB22A" w14:textId="77777777" w:rsidR="00B73109" w:rsidRDefault="00B73109" w:rsidP="00EA4626">
      <w:pPr>
        <w:widowControl w:val="0"/>
        <w:jc w:val="center"/>
        <w:rPr>
          <w:rFonts w:ascii="GHEA Grapalat" w:hAnsi="GHEA Grapalat"/>
          <w:b/>
        </w:rPr>
      </w:pPr>
    </w:p>
    <w:p w14:paraId="21C8BADE" w14:textId="77777777" w:rsidR="000313A6" w:rsidRDefault="00AA0AD8" w:rsidP="00EA4626">
      <w:pPr>
        <w:widowControl w:val="0"/>
        <w:jc w:val="center"/>
        <w:rPr>
          <w:rFonts w:ascii="GHEA Grapalat" w:hAnsi="GHEA Grapalat"/>
          <w:b/>
        </w:rPr>
      </w:pPr>
      <w:r w:rsidRPr="009044F1">
        <w:rPr>
          <w:rFonts w:ascii="GHEA Grapalat" w:hAnsi="GHEA Grapalat"/>
          <w:b/>
        </w:rPr>
        <w:t xml:space="preserve">9. ЗАКЛЮЧЕНИЕ ДОГОВОРА </w:t>
      </w:r>
    </w:p>
    <w:p w14:paraId="2CB5A6AC" w14:textId="77777777" w:rsidR="00B73109" w:rsidRPr="009044F1" w:rsidRDefault="00B73109" w:rsidP="00EA4626">
      <w:pPr>
        <w:widowControl w:val="0"/>
        <w:jc w:val="center"/>
        <w:rPr>
          <w:rFonts w:ascii="GHEA Grapalat" w:hAnsi="GHEA Grapalat" w:cs="Arial"/>
          <w:b/>
          <w:iCs/>
        </w:rPr>
      </w:pPr>
    </w:p>
    <w:p w14:paraId="4FC7EE06" w14:textId="77777777" w:rsidR="00096865" w:rsidRPr="009044F1" w:rsidRDefault="00AA0AD8" w:rsidP="00EA4626">
      <w:pPr>
        <w:widowControl w:val="0"/>
        <w:tabs>
          <w:tab w:val="left" w:pos="1134"/>
        </w:tabs>
        <w:ind w:firstLine="567"/>
        <w:jc w:val="both"/>
        <w:rPr>
          <w:rFonts w:ascii="GHEA Grapalat" w:hAnsi="GHEA Grapalat" w:cs="Sylfaen"/>
        </w:rPr>
      </w:pPr>
      <w:r w:rsidRPr="009044F1">
        <w:rPr>
          <w:rFonts w:ascii="GHEA Grapalat" w:hAnsi="GHEA Grapalat"/>
        </w:rPr>
        <w:lastRenderedPageBreak/>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EA4626">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5"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EA4626">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EA4626">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EA4626">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EA4626">
      <w:pPr>
        <w:widowControl w:val="0"/>
        <w:ind w:firstLine="567"/>
        <w:jc w:val="both"/>
        <w:rPr>
          <w:ins w:id="6"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EA4626">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EA4626">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EA4626">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DEA1310" w14:textId="77777777" w:rsidR="00B73109" w:rsidRDefault="00B73109" w:rsidP="00EA4626">
      <w:pPr>
        <w:widowControl w:val="0"/>
        <w:jc w:val="center"/>
        <w:rPr>
          <w:rFonts w:ascii="GHEA Grapalat" w:hAnsi="GHEA Grapalat"/>
          <w:b/>
        </w:rPr>
      </w:pPr>
    </w:p>
    <w:p w14:paraId="07EA29F4" w14:textId="77777777" w:rsidR="00B73109" w:rsidRDefault="00B73109" w:rsidP="00EA4626">
      <w:pPr>
        <w:widowControl w:val="0"/>
        <w:jc w:val="center"/>
        <w:rPr>
          <w:rFonts w:ascii="GHEA Grapalat" w:hAnsi="GHEA Grapalat"/>
          <w:b/>
        </w:rPr>
      </w:pPr>
    </w:p>
    <w:p w14:paraId="3D5820A6" w14:textId="77777777" w:rsidR="00546AA0" w:rsidRDefault="00030D40" w:rsidP="00EA4626">
      <w:pPr>
        <w:widowControl w:val="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78E9642E" w14:textId="77777777" w:rsidR="00B73109" w:rsidRDefault="00B73109" w:rsidP="00EA4626">
      <w:pPr>
        <w:widowControl w:val="0"/>
        <w:jc w:val="center"/>
        <w:rPr>
          <w:rFonts w:ascii="GHEA Grapalat" w:hAnsi="GHEA Grapalat"/>
          <w:b/>
        </w:rPr>
      </w:pPr>
    </w:p>
    <w:p w14:paraId="2CB53DC9" w14:textId="77777777" w:rsidR="00B73109" w:rsidRPr="00572A57" w:rsidRDefault="00B73109" w:rsidP="00EA4626">
      <w:pPr>
        <w:widowControl w:val="0"/>
        <w:jc w:val="center"/>
        <w:rPr>
          <w:rFonts w:ascii="GHEA Grapalat" w:hAnsi="GHEA Grapalat"/>
          <w:b/>
        </w:rPr>
      </w:pPr>
    </w:p>
    <w:p w14:paraId="40101246" w14:textId="77777777" w:rsidR="00096865" w:rsidRDefault="00030D40" w:rsidP="00EA4626">
      <w:pPr>
        <w:widowControl w:val="0"/>
        <w:tabs>
          <w:tab w:val="left" w:pos="1276"/>
        </w:tabs>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w:t>
      </w:r>
      <w:r w:rsidR="007966BA" w:rsidRPr="00681C1F">
        <w:rPr>
          <w:rFonts w:ascii="GHEA Grapalat" w:hAnsi="GHEA Grapalat"/>
          <w:color w:val="000000" w:themeColor="text1"/>
        </w:rPr>
        <w:lastRenderedPageBreak/>
        <w:t xml:space="preserve">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774F36C1" w:rsidR="003F24FF" w:rsidRPr="00572A57" w:rsidRDefault="00A6609C" w:rsidP="00EA4626">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D50468" w:rsidRPr="00D50468">
        <w:rPr>
          <w:rFonts w:ascii="GHEA Grapalat" w:hAnsi="GHEA Grapalat"/>
        </w:rPr>
        <w:t>15</w:t>
      </w:r>
      <w:r w:rsidR="00D644EE" w:rsidRPr="00521B73">
        <w:rPr>
          <w:rFonts w:ascii="GHEA Grapalat" w:hAnsi="GHEA Grapalat"/>
          <w:b/>
          <w:bCs/>
        </w:rPr>
        <w:t xml:space="preserve"> процентам</w:t>
      </w:r>
      <w:r w:rsidR="00D644EE">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Pr>
          <w:rFonts w:ascii="GHEA Grapalat" w:hAnsi="GHEA Grapalat"/>
        </w:rPr>
        <w:t>соглашения о неустойке</w:t>
      </w:r>
      <w:r w:rsidR="004B10C8" w:rsidRPr="00174059">
        <w:rPr>
          <w:rFonts w:ascii="GHEA Grapalat" w:hAnsi="GHEA Grapalat"/>
        </w:rPr>
        <w:t xml:space="preserve"> (приложение 4. 2) или наличных денег,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F71AD2">
        <w:rPr>
          <w:rFonts w:ascii="GHEA Grapalat" w:hAnsi="GHEA Grapalat"/>
        </w:rPr>
        <w:t>2</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EA4626">
      <w:pPr>
        <w:widowControl w:val="0"/>
        <w:tabs>
          <w:tab w:val="left" w:pos="1276"/>
        </w:tabs>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77777777" w:rsidR="005B796C" w:rsidRDefault="00B73109" w:rsidP="00EA4626">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2B0EA1B8" w14:textId="77777777" w:rsidR="00B73109" w:rsidRPr="005242F9" w:rsidRDefault="00B73109" w:rsidP="00EA4626">
      <w:pPr>
        <w:rPr>
          <w:rFonts w:ascii="GHEA Grapalat" w:hAnsi="GHEA Grapalat"/>
        </w:rPr>
      </w:pPr>
    </w:p>
    <w:p w14:paraId="6B5EE8EE" w14:textId="77777777" w:rsidR="00CE75A2" w:rsidRDefault="00CE75A2" w:rsidP="00EA4626">
      <w:pPr>
        <w:widowControl w:val="0"/>
        <w:tabs>
          <w:tab w:val="left" w:pos="1276"/>
        </w:tabs>
        <w:ind w:firstLine="567"/>
        <w:jc w:val="both"/>
        <w:rPr>
          <w:rFonts w:ascii="GHEA Grapalat" w:hAnsi="GHEA Grapalat"/>
        </w:rPr>
      </w:pPr>
      <w:r>
        <w:rPr>
          <w:rFonts w:ascii="GHEA Grapalat" w:hAnsi="GHEA Grapalat"/>
        </w:rPr>
        <w:t>-------------------</w:t>
      </w:r>
    </w:p>
    <w:p w14:paraId="331AF18A" w14:textId="77777777" w:rsidR="00F7682C" w:rsidRPr="00F41D1E" w:rsidRDefault="00F7682C" w:rsidP="00EA4626">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EA4626">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EA4626">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EA4626">
      <w:pPr>
        <w:pStyle w:val="FootnoteText"/>
        <w:jc w:val="both"/>
        <w:rPr>
          <w:ins w:id="7" w:author="Inesa Kocharyan" w:date="2022-05-27T11:21:00Z"/>
          <w:rFonts w:asciiTheme="minorHAnsi" w:hAnsiTheme="minorHAnsi"/>
          <w:i/>
        </w:rPr>
      </w:pPr>
    </w:p>
    <w:p w14:paraId="67CA32F3" w14:textId="77777777" w:rsidR="00CE75A2" w:rsidRPr="00CE75A2" w:rsidRDefault="00CE75A2" w:rsidP="00EA4626">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EA4626">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EA4626">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EA4626">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EA4626">
      <w:pPr>
        <w:widowControl w:val="0"/>
        <w:tabs>
          <w:tab w:val="left" w:pos="1276"/>
        </w:tabs>
        <w:ind w:firstLine="567"/>
        <w:jc w:val="both"/>
        <w:rPr>
          <w:rFonts w:ascii="GHEA Grapalat" w:hAnsi="GHEA Grapalat"/>
        </w:rPr>
      </w:pPr>
    </w:p>
    <w:p w14:paraId="4F48C68D" w14:textId="77777777" w:rsidR="00B73109" w:rsidRDefault="00B73109" w:rsidP="00EA4626">
      <w:pPr>
        <w:widowControl w:val="0"/>
        <w:tabs>
          <w:tab w:val="left" w:pos="1276"/>
        </w:tabs>
        <w:ind w:firstLine="567"/>
        <w:jc w:val="both"/>
        <w:rPr>
          <w:rFonts w:ascii="GHEA Grapalat" w:hAnsi="GHEA Grapalat"/>
        </w:rPr>
      </w:pPr>
    </w:p>
    <w:p w14:paraId="35F5F979" w14:textId="77777777" w:rsidR="00B73109" w:rsidRDefault="00B73109" w:rsidP="00EA4626">
      <w:pPr>
        <w:rPr>
          <w:rFonts w:ascii="GHEA Grapalat" w:hAnsi="GHEA Grapalat"/>
        </w:rPr>
      </w:pPr>
      <w:r>
        <w:rPr>
          <w:rFonts w:ascii="GHEA Grapalat" w:hAnsi="GHEA Grapalat"/>
        </w:rPr>
        <w:br w:type="page"/>
      </w:r>
    </w:p>
    <w:p w14:paraId="3870602A" w14:textId="2A5B0E5B" w:rsidR="0035631F" w:rsidRDefault="005B796C" w:rsidP="00EA4626">
      <w:pPr>
        <w:widowControl w:val="0"/>
        <w:tabs>
          <w:tab w:val="left" w:pos="1276"/>
        </w:tabs>
        <w:ind w:firstLine="567"/>
        <w:jc w:val="both"/>
        <w:rPr>
          <w:ins w:id="8"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w:t>
      </w:r>
      <w:r w:rsidR="00DC375D" w:rsidRPr="0054287C">
        <w:rPr>
          <w:rStyle w:val="FootnoteReference"/>
          <w:rFonts w:ascii="GHEA Grapalat" w:hAnsi="GHEA Grapalat"/>
        </w:rPr>
        <w:footnoteReference w:customMarkFollows="1" w:id="5"/>
        <w:t>13</w:t>
      </w:r>
      <w:r w:rsidR="00A6609C" w:rsidRPr="0054287C">
        <w:rPr>
          <w:rFonts w:ascii="GHEA Grapalat" w:hAnsi="GHEA Grapalat"/>
        </w:rPr>
        <w:t xml:space="preserve"> </w:t>
      </w:r>
    </w:p>
    <w:p w14:paraId="4A25F07E" w14:textId="77777777" w:rsidR="00816B3C" w:rsidRPr="0001217D" w:rsidRDefault="00816B3C" w:rsidP="00EA4626">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EA4626">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EA4626">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6"/>
        <w:t>14</w:t>
      </w:r>
      <w:r w:rsidR="00375E5E" w:rsidRPr="001775FE">
        <w:rPr>
          <w:rFonts w:ascii="GHEA Grapalat" w:hAnsi="GHEA Grapalat"/>
        </w:rPr>
        <w:t>.</w:t>
      </w:r>
    </w:p>
    <w:p w14:paraId="5187B554" w14:textId="77777777" w:rsidR="00275C43" w:rsidRDefault="0058395E" w:rsidP="00EA4626">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EA4626">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EA4626">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6A6D71B" w14:textId="77777777" w:rsidR="004A0321" w:rsidRPr="00D424DD" w:rsidRDefault="004A0321" w:rsidP="00EA4626">
      <w:pPr>
        <w:widowControl w:val="0"/>
        <w:tabs>
          <w:tab w:val="left" w:pos="1276"/>
        </w:tabs>
        <w:ind w:firstLine="567"/>
        <w:jc w:val="both"/>
        <w:rPr>
          <w:rFonts w:ascii="GHEA Grapalat" w:hAnsi="GHEA Grapalat"/>
          <w:b/>
          <w:bCs/>
          <w:lang w:val="hy-AM"/>
        </w:rPr>
      </w:pPr>
      <w:r w:rsidRPr="00D424DD">
        <w:rPr>
          <w:rFonts w:ascii="GHEA Grapalat" w:hAnsi="GHEA Grapalat"/>
          <w:b/>
          <w:bCs/>
        </w:rPr>
        <w:t>10.4</w:t>
      </w:r>
      <w:r w:rsidR="00251CF9" w:rsidRPr="00D424DD">
        <w:rPr>
          <w:rFonts w:ascii="GHEA Grapalat" w:hAnsi="GHEA Grapalat"/>
          <w:b/>
          <w:bCs/>
        </w:rPr>
        <w:t xml:space="preserve"> </w:t>
      </w:r>
      <w:r w:rsidR="0076763C" w:rsidRPr="00D424DD">
        <w:rPr>
          <w:rFonts w:ascii="GHEA Grapalat" w:hAnsi="GHEA Grapalat"/>
          <w:b/>
          <w:bCs/>
        </w:rPr>
        <w:t xml:space="preserve">Если процедура закупки организована на основании части 6 статьи 15 Закона, и на момент возникновения правомочия по заключению договора не </w:t>
      </w:r>
      <w:r w:rsidR="0076763C" w:rsidRPr="00D424DD">
        <w:rPr>
          <w:rFonts w:ascii="GHEA Grapalat" w:hAnsi="GHEA Grapalat"/>
          <w:b/>
          <w:bCs/>
        </w:rPr>
        <w:lastRenderedPageBreak/>
        <w:t>предусмотрены финансовые средства, то обеспечени</w:t>
      </w:r>
      <w:r w:rsidR="00DE7753" w:rsidRPr="00D424DD">
        <w:rPr>
          <w:rFonts w:ascii="GHEA Grapalat" w:hAnsi="GHEA Grapalat"/>
          <w:b/>
          <w:bCs/>
        </w:rPr>
        <w:t>я квалификации и</w:t>
      </w:r>
      <w:r w:rsidR="0076763C" w:rsidRPr="00D424DD">
        <w:rPr>
          <w:rFonts w:ascii="GHEA Grapalat" w:hAnsi="GHEA Grapalat"/>
          <w:b/>
          <w:bCs/>
        </w:rPr>
        <w:t xml:space="preserve"> договора представля</w:t>
      </w:r>
      <w:r w:rsidR="00DE7753" w:rsidRPr="00D424DD">
        <w:rPr>
          <w:rFonts w:ascii="GHEA Grapalat" w:hAnsi="GHEA Grapalat"/>
          <w:b/>
          <w:bCs/>
        </w:rPr>
        <w:t>ю</w:t>
      </w:r>
      <w:r w:rsidR="0076763C" w:rsidRPr="00D424DD">
        <w:rPr>
          <w:rFonts w:ascii="GHEA Grapalat" w:hAnsi="GHEA Grapalat"/>
          <w:b/>
          <w:bCs/>
        </w:rPr>
        <w:t>тся</w:t>
      </w:r>
      <w:r w:rsidR="00180134" w:rsidRPr="00D424DD">
        <w:rPr>
          <w:rFonts w:ascii="GHEA Grapalat" w:hAnsi="GHEA Grapalat"/>
          <w:b/>
          <w:bCs/>
        </w:rPr>
        <w:t xml:space="preserve"> в виде заключенного в одностороннем порядке </w:t>
      </w:r>
      <w:r w:rsidR="00A9694C" w:rsidRPr="00D424DD">
        <w:rPr>
          <w:rFonts w:ascii="GHEA Grapalat" w:hAnsi="GHEA Grapalat"/>
          <w:b/>
          <w:bCs/>
        </w:rPr>
        <w:t>за</w:t>
      </w:r>
      <w:r w:rsidR="00180134" w:rsidRPr="00D424DD">
        <w:rPr>
          <w:rFonts w:ascii="GHEA Grapalat" w:hAnsi="GHEA Grapalat"/>
          <w:b/>
          <w:bCs/>
        </w:rPr>
        <w:t>явления - в виде неустойки или наличных денег</w:t>
      </w:r>
      <w:r w:rsidR="006D7219" w:rsidRPr="00D424DD">
        <w:rPr>
          <w:rFonts w:ascii="GHEA Grapalat" w:hAnsi="GHEA Grapalat"/>
          <w:b/>
          <w:bCs/>
        </w:rPr>
        <w:t>. Если на момент возникновения правомочия по заключению договора</w:t>
      </w:r>
    </w:p>
    <w:p w14:paraId="1996DDE2" w14:textId="77777777" w:rsidR="00D32092" w:rsidRPr="00D424DD" w:rsidRDefault="00D32092" w:rsidP="00EA4626">
      <w:pPr>
        <w:widowControl w:val="0"/>
        <w:tabs>
          <w:tab w:val="left" w:pos="1276"/>
        </w:tabs>
        <w:ind w:firstLine="567"/>
        <w:jc w:val="both"/>
        <w:rPr>
          <w:rFonts w:ascii="GHEA Grapalat" w:hAnsi="GHEA Grapalat" w:cs="Sylfaen"/>
          <w:b/>
          <w:bCs/>
        </w:rPr>
      </w:pPr>
      <w:r w:rsidRPr="00D424DD">
        <w:rPr>
          <w:rFonts w:ascii="GHEA Grapalat" w:hAnsi="GHEA Grapalat" w:cs="Sylfaen"/>
          <w:b/>
          <w:bCs/>
        </w:rPr>
        <w:t xml:space="preserve">предусмотренные финансовые средства превышают </w:t>
      </w:r>
      <w:r w:rsidR="00591EB1" w:rsidRPr="00D424DD">
        <w:rPr>
          <w:rFonts w:ascii="GHEA Grapalat" w:hAnsi="GHEA Grapalat" w:cs="Sylfaen"/>
          <w:b/>
          <w:bCs/>
        </w:rPr>
        <w:t xml:space="preserve">25 </w:t>
      </w:r>
      <w:r w:rsidRPr="00D424DD">
        <w:rPr>
          <w:rFonts w:ascii="GHEA Grapalat" w:hAnsi="GHEA Grapalat" w:cs="Sylfaen"/>
          <w:b/>
          <w:bCs/>
        </w:rPr>
        <w:t xml:space="preserve">млн. драмов, однако для полного выполнения договора и в дальнейшем требуются финансовые средства, то </w:t>
      </w:r>
      <w:r w:rsidR="0034683C" w:rsidRPr="00D424DD">
        <w:rPr>
          <w:rFonts w:ascii="GHEA Grapalat" w:hAnsi="GHEA Grapalat" w:cs="Sylfaen"/>
          <w:b/>
          <w:bCs/>
        </w:rPr>
        <w:t xml:space="preserve">обеспечения </w:t>
      </w:r>
      <w:r w:rsidRPr="00D424DD">
        <w:rPr>
          <w:rFonts w:ascii="GHEA Grapalat" w:hAnsi="GHEA Grapalat" w:cs="Sylfaen"/>
          <w:b/>
          <w:bCs/>
        </w:rPr>
        <w:t>договора</w:t>
      </w:r>
      <w:r w:rsidR="008B332C" w:rsidRPr="00D424DD">
        <w:rPr>
          <w:rFonts w:ascii="GHEA Grapalat" w:hAnsi="GHEA Grapalat" w:cs="Sylfaen"/>
          <w:b/>
          <w:bCs/>
        </w:rPr>
        <w:t xml:space="preserve"> и квалификации</w:t>
      </w:r>
      <w:r w:rsidRPr="00D424DD">
        <w:rPr>
          <w:rFonts w:ascii="GHEA Grapalat" w:hAnsi="GHEA Grapalat" w:cs="Sylfaen"/>
          <w:b/>
          <w:bCs/>
        </w:rPr>
        <w:t xml:space="preserve">, по части выделенных финансовых средств, представляется в виде </w:t>
      </w:r>
      <w:r w:rsidR="00375A71" w:rsidRPr="00D424DD">
        <w:rPr>
          <w:rFonts w:ascii="GHEA Grapalat" w:hAnsi="GHEA Grapalat" w:cs="Sylfaen"/>
          <w:b/>
          <w:bCs/>
        </w:rPr>
        <w:t xml:space="preserve">банковской </w:t>
      </w:r>
      <w:r w:rsidRPr="00D424DD">
        <w:rPr>
          <w:rFonts w:ascii="GHEA Grapalat" w:hAnsi="GHEA Grapalat" w:cs="Sylfaen"/>
          <w:b/>
          <w:bCs/>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31DFD" w:rsidRPr="00D424DD">
        <w:rPr>
          <w:rFonts w:ascii="GHEA Grapalat" w:hAnsi="GHEA Grapalat" w:cs="Sylfaen"/>
          <w:b/>
          <w:bCs/>
        </w:rPr>
        <w:t>.</w:t>
      </w:r>
    </w:p>
    <w:p w14:paraId="4BCAEDFC" w14:textId="77777777" w:rsidR="008F0732" w:rsidRPr="00625529" w:rsidRDefault="00030D40" w:rsidP="00EA4626">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EA4626">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590180F" w14:textId="77777777" w:rsidR="004127B5" w:rsidRPr="009170A1" w:rsidRDefault="004127B5" w:rsidP="00EA4626">
      <w:pPr>
        <w:widowControl w:val="0"/>
        <w:tabs>
          <w:tab w:val="left" w:pos="1134"/>
        </w:tabs>
        <w:ind w:firstLine="567"/>
        <w:jc w:val="both"/>
        <w:rPr>
          <w:rFonts w:ascii="GHEA Grapalat" w:hAnsi="GHEA Grapalat"/>
        </w:rPr>
      </w:pPr>
      <w:r>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Министерству Финансов РА</w:t>
      </w:r>
      <w:r>
        <w:rPr>
          <w:rFonts w:ascii="GHEA Grapalat" w:hAnsi="GHEA Grapalat"/>
          <w:lang w:val="hy-AM"/>
        </w:rPr>
        <w:t>,</w:t>
      </w:r>
      <w:r>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Pr="009170A1">
        <w:rPr>
          <w:rFonts w:ascii="GHEA Grapalat" w:hAnsi="GHEA Grapalat"/>
        </w:rPr>
        <w:t>письменнов течение двух рабочих дней после получения отказа.</w:t>
      </w:r>
    </w:p>
    <w:p w14:paraId="13F7DB1B" w14:textId="77777777" w:rsidR="004127B5" w:rsidRPr="009170A1" w:rsidRDefault="004127B5" w:rsidP="00EA462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10.8 </w:t>
      </w:r>
      <w:r w:rsidRPr="009170A1">
        <w:rPr>
          <w:rFonts w:ascii="GHEA Grapalat" w:hAnsi="GHEA Grapalat" w:hint="eastAsia"/>
        </w:rPr>
        <w:t>О</w:t>
      </w:r>
      <w:r w:rsidRPr="009170A1">
        <w:rPr>
          <w:rFonts w:ascii="GHEA Grapalat" w:hAnsi="GHEA Grapalat"/>
        </w:rPr>
        <w:t xml:space="preserve"> </w:t>
      </w:r>
      <w:r w:rsidRPr="009170A1">
        <w:rPr>
          <w:rFonts w:ascii="GHEA Grapalat" w:hAnsi="GHEA Grapalat" w:hint="eastAsia"/>
        </w:rPr>
        <w:t>возврате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договора</w:t>
      </w:r>
      <w:r w:rsidRPr="009170A1">
        <w:rPr>
          <w:rFonts w:ascii="GHEA Grapalat" w:hAnsi="GHEA Grapalat"/>
        </w:rPr>
        <w:t xml:space="preserve"> </w:t>
      </w:r>
      <w:r w:rsidRPr="009170A1">
        <w:rPr>
          <w:rFonts w:ascii="GHEA Grapalat" w:hAnsi="GHEA Grapalat" w:hint="eastAsia"/>
        </w:rPr>
        <w:t>и</w:t>
      </w:r>
      <w:r w:rsidRPr="009170A1">
        <w:rPr>
          <w:rFonts w:ascii="GHEA Grapalat" w:hAnsi="GHEA Grapalat"/>
        </w:rPr>
        <w:t>/</w:t>
      </w:r>
      <w:r w:rsidRPr="009170A1">
        <w:rPr>
          <w:rFonts w:ascii="GHEA Grapalat" w:hAnsi="GHEA Grapalat" w:hint="eastAsia"/>
        </w:rPr>
        <w:t>или</w:t>
      </w:r>
      <w:r w:rsidRPr="009170A1">
        <w:rPr>
          <w:rFonts w:ascii="GHEA Grapalat" w:hAnsi="GHEA Grapalat"/>
        </w:rPr>
        <w:t xml:space="preserve"> </w:t>
      </w:r>
      <w:r w:rsidRPr="009170A1">
        <w:rPr>
          <w:rFonts w:ascii="GHEA Grapalat" w:hAnsi="GHEA Grapalat" w:hint="eastAsia"/>
        </w:rPr>
        <w:t>квалификации</w:t>
      </w:r>
      <w:r w:rsidRPr="009170A1">
        <w:rPr>
          <w:rFonts w:ascii="GHEA Grapalat" w:hAnsi="GHEA Grapalat"/>
        </w:rPr>
        <w:t xml:space="preserve"> </w:t>
      </w:r>
      <w:r w:rsidRPr="009170A1">
        <w:rPr>
          <w:rFonts w:ascii="GHEA Grapalat" w:hAnsi="GHEA Grapalat" w:hint="eastAsia"/>
        </w:rPr>
        <w:t>руководитель</w:t>
      </w:r>
      <w:r w:rsidRPr="009170A1">
        <w:rPr>
          <w:rFonts w:ascii="GHEA Grapalat" w:hAnsi="GHEA Grapalat"/>
        </w:rPr>
        <w:t xml:space="preserve"> </w:t>
      </w:r>
      <w:r w:rsidRPr="009170A1">
        <w:rPr>
          <w:rFonts w:ascii="GHEA Grapalat" w:hAnsi="GHEA Grapalat" w:hint="eastAsia"/>
        </w:rPr>
        <w:t>заказчика</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письменной</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течение</w:t>
      </w:r>
      <w:r w:rsidRPr="009170A1">
        <w:rPr>
          <w:rFonts w:ascii="GHEA Grapalat" w:hAnsi="GHEA Grapalat"/>
        </w:rPr>
        <w:t xml:space="preserve"> </w:t>
      </w:r>
      <w:r w:rsidRPr="009170A1">
        <w:rPr>
          <w:rFonts w:ascii="GHEA Grapalat" w:hAnsi="GHEA Grapalat" w:hint="eastAsia"/>
        </w:rPr>
        <w:t>пяти</w:t>
      </w:r>
      <w:r w:rsidRPr="009170A1">
        <w:rPr>
          <w:rFonts w:ascii="GHEA Grapalat" w:hAnsi="GHEA Grapalat"/>
        </w:rPr>
        <w:t xml:space="preserve"> </w:t>
      </w:r>
      <w:r w:rsidRPr="009170A1">
        <w:rPr>
          <w:rFonts w:ascii="GHEA Grapalat" w:hAnsi="GHEA Grapalat" w:hint="eastAsia"/>
        </w:rPr>
        <w:t>рабочих</w:t>
      </w:r>
      <w:r w:rsidRPr="009170A1">
        <w:rPr>
          <w:rFonts w:ascii="GHEA Grapalat" w:hAnsi="GHEA Grapalat"/>
        </w:rPr>
        <w:t xml:space="preserve"> </w:t>
      </w:r>
      <w:r w:rsidRPr="009170A1">
        <w:rPr>
          <w:rFonts w:ascii="GHEA Grapalat" w:hAnsi="GHEA Grapalat" w:hint="eastAsia"/>
        </w:rPr>
        <w:t>дней</w:t>
      </w:r>
      <w:r w:rsidRPr="009170A1">
        <w:rPr>
          <w:rFonts w:ascii="GHEA Grapalat" w:hAnsi="GHEA Grapalat"/>
        </w:rPr>
        <w:t xml:space="preserve">, </w:t>
      </w:r>
      <w:r w:rsidRPr="009170A1">
        <w:rPr>
          <w:rFonts w:ascii="GHEA Grapalat" w:hAnsi="GHEA Grapalat" w:hint="eastAsia"/>
        </w:rPr>
        <w:t>следующих</w:t>
      </w:r>
      <w:r w:rsidRPr="009170A1">
        <w:rPr>
          <w:rFonts w:ascii="GHEA Grapalat" w:hAnsi="GHEA Grapalat"/>
        </w:rPr>
        <w:t xml:space="preserve"> </w:t>
      </w:r>
      <w:r w:rsidRPr="009170A1">
        <w:rPr>
          <w:rFonts w:ascii="GHEA Grapalat" w:hAnsi="GHEA Grapalat" w:hint="eastAsia"/>
        </w:rPr>
        <w:t>за</w:t>
      </w:r>
      <w:r w:rsidRPr="009170A1">
        <w:rPr>
          <w:rFonts w:ascii="GHEA Grapalat" w:hAnsi="GHEA Grapalat"/>
        </w:rPr>
        <w:t xml:space="preserve"> днем возникновения основания возврата обеспечения</w:t>
      </w:r>
      <w:r w:rsidRPr="009170A1" w:rsidDel="00960F8B">
        <w:rPr>
          <w:rFonts w:ascii="GHEA Grapalat" w:hAnsi="GHEA Grapalat"/>
        </w:rPr>
        <w:t xml:space="preserve"> </w:t>
      </w:r>
      <w:r w:rsidRPr="009170A1">
        <w:rPr>
          <w:rFonts w:ascii="GHEA Grapalat" w:hAnsi="GHEA Grapalat"/>
        </w:rPr>
        <w:t>уведомляет;</w:t>
      </w:r>
    </w:p>
    <w:p w14:paraId="269D649D" w14:textId="77777777" w:rsidR="004127B5" w:rsidRPr="009170A1" w:rsidRDefault="004127B5" w:rsidP="00EA462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w:t>
      </w:r>
      <w:r w:rsidRPr="009170A1">
        <w:rPr>
          <w:rFonts w:ascii="GHEA Grapalat" w:hAnsi="GHEA Grapalat"/>
        </w:rPr>
        <w:t>ного</w:t>
      </w:r>
      <w:r w:rsidRPr="009170A1">
        <w:rPr>
          <w:rFonts w:ascii="GHEA Grapalat" w:hAnsi="GHEA Grapalat" w:hint="eastAsia"/>
        </w:rPr>
        <w:t xml:space="preserve"> в</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наличных денег - </w:t>
      </w:r>
      <w:r w:rsidRPr="009170A1">
        <w:rPr>
          <w:rFonts w:ascii="GHEA Grapalat" w:hAnsi="GHEA Grapalat" w:hint="eastAsia"/>
        </w:rPr>
        <w:t>Министерство</w:t>
      </w:r>
      <w:r w:rsidRPr="009170A1">
        <w:rPr>
          <w:rFonts w:ascii="GHEA Grapalat" w:hAnsi="GHEA Grapalat"/>
        </w:rPr>
        <w:t xml:space="preserve"> </w:t>
      </w:r>
      <w:r w:rsidRPr="009170A1">
        <w:rPr>
          <w:rFonts w:ascii="GHEA Grapalat" w:hAnsi="GHEA Grapalat" w:hint="eastAsia"/>
        </w:rPr>
        <w:t>финансов</w:t>
      </w:r>
      <w:r w:rsidRPr="009170A1">
        <w:rPr>
          <w:rFonts w:ascii="GHEA Grapalat" w:hAnsi="GHEA Grapalat"/>
        </w:rPr>
        <w:t xml:space="preserve"> </w:t>
      </w:r>
      <w:r w:rsidRPr="009170A1">
        <w:rPr>
          <w:rFonts w:ascii="GHEA Grapalat" w:hAnsi="GHEA Grapalat" w:hint="eastAsia"/>
        </w:rPr>
        <w:t>РА</w:t>
      </w:r>
      <w:r w:rsidRPr="009170A1">
        <w:rPr>
          <w:rFonts w:ascii="GHEA Grapalat" w:hAnsi="GHEA Grapalat"/>
        </w:rPr>
        <w:t xml:space="preserve"> </w:t>
      </w:r>
      <w:r w:rsidRPr="009170A1">
        <w:rPr>
          <w:rFonts w:ascii="GHEA Grapalat" w:hAnsi="GHEA Grapalat" w:hint="eastAsia"/>
        </w:rPr>
        <w:t>с</w:t>
      </w:r>
      <w:r w:rsidRPr="009170A1">
        <w:rPr>
          <w:rFonts w:ascii="GHEA Grapalat" w:hAnsi="GHEA Grapalat"/>
        </w:rPr>
        <w:t xml:space="preserve"> </w:t>
      </w:r>
      <w:r w:rsidRPr="009170A1">
        <w:rPr>
          <w:rFonts w:ascii="GHEA Grapalat" w:hAnsi="GHEA Grapalat" w:hint="eastAsia"/>
        </w:rPr>
        <w:t>приложением</w:t>
      </w:r>
      <w:r w:rsidRPr="009170A1">
        <w:rPr>
          <w:rFonts w:ascii="GHEA Grapalat" w:hAnsi="GHEA Grapalat"/>
        </w:rPr>
        <w:t xml:space="preserve"> </w:t>
      </w:r>
      <w:r w:rsidRPr="009170A1">
        <w:rPr>
          <w:rFonts w:ascii="GHEA Grapalat" w:hAnsi="GHEA Grapalat" w:hint="eastAsia"/>
        </w:rPr>
        <w:t>копии</w:t>
      </w:r>
      <w:r w:rsidRPr="009170A1">
        <w:rPr>
          <w:rFonts w:ascii="GHEA Grapalat" w:hAnsi="GHEA Grapalat"/>
        </w:rPr>
        <w:t xml:space="preserve"> представленного в заявке </w:t>
      </w:r>
      <w:r w:rsidRPr="009170A1">
        <w:rPr>
          <w:rFonts w:ascii="GHEA Grapalat" w:hAnsi="GHEA Grapalat" w:hint="eastAsia"/>
        </w:rPr>
        <w:t>документа</w:t>
      </w:r>
      <w:r w:rsidRPr="009170A1">
        <w:rPr>
          <w:rFonts w:ascii="GHEA Grapalat" w:hAnsi="GHEA Grapalat"/>
        </w:rPr>
        <w:t xml:space="preserve">, </w:t>
      </w:r>
      <w:r w:rsidRPr="009170A1">
        <w:rPr>
          <w:rFonts w:ascii="GHEA Grapalat" w:hAnsi="GHEA Grapalat" w:hint="eastAsia"/>
        </w:rPr>
        <w:t>об</w:t>
      </w:r>
      <w:r w:rsidRPr="009170A1">
        <w:rPr>
          <w:rFonts w:ascii="GHEA Grapalat" w:hAnsi="GHEA Grapalat"/>
        </w:rPr>
        <w:t xml:space="preserve"> </w:t>
      </w:r>
      <w:r w:rsidRPr="009170A1">
        <w:rPr>
          <w:rFonts w:ascii="GHEA Grapalat" w:hAnsi="GHEA Grapalat" w:hint="eastAsia"/>
        </w:rPr>
        <w:t>обосновании</w:t>
      </w:r>
      <w:r w:rsidRPr="009170A1">
        <w:rPr>
          <w:rFonts w:ascii="GHEA Grapalat" w:hAnsi="GHEA Grapalat"/>
        </w:rPr>
        <w:t xml:space="preserve"> </w:t>
      </w:r>
      <w:r w:rsidRPr="009170A1">
        <w:rPr>
          <w:rFonts w:ascii="GHEA Grapalat" w:hAnsi="GHEA Grapalat" w:hint="eastAsia"/>
        </w:rPr>
        <w:t>платежа</w:t>
      </w:r>
      <w:r w:rsidRPr="009170A1">
        <w:rPr>
          <w:rFonts w:ascii="GHEA Grapalat" w:hAnsi="GHEA Grapalat"/>
        </w:rPr>
        <w:t>,</w:t>
      </w:r>
    </w:p>
    <w:p w14:paraId="7F29B1A6" w14:textId="77777777" w:rsidR="004127B5" w:rsidRPr="009170A1" w:rsidRDefault="004127B5" w:rsidP="00EA462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w:t>
      </w:r>
      <w:r w:rsidRPr="009170A1">
        <w:rPr>
          <w:rFonts w:ascii="GHEA Grapalat" w:hAnsi="GHEA Grapalat" w:hint="eastAsia"/>
        </w:rPr>
        <w:t>банковской</w:t>
      </w:r>
      <w:r w:rsidRPr="009170A1">
        <w:rPr>
          <w:rFonts w:ascii="GHEA Grapalat" w:hAnsi="GHEA Grapalat"/>
        </w:rPr>
        <w:t xml:space="preserve"> </w:t>
      </w:r>
      <w:r w:rsidRPr="009170A1">
        <w:rPr>
          <w:rFonts w:ascii="GHEA Grapalat" w:hAnsi="GHEA Grapalat" w:hint="eastAsia"/>
        </w:rPr>
        <w:t>гарантии</w:t>
      </w:r>
      <w:r w:rsidRPr="009170A1">
        <w:rPr>
          <w:rFonts w:ascii="GHEA Grapalat" w:hAnsi="GHEA Grapalat"/>
        </w:rPr>
        <w:t xml:space="preserve">- </w:t>
      </w:r>
      <w:r w:rsidRPr="009170A1">
        <w:rPr>
          <w:rFonts w:ascii="GHEA Grapalat" w:hAnsi="GHEA Grapalat" w:hint="eastAsia"/>
        </w:rPr>
        <w:t>банк</w:t>
      </w:r>
      <w:r w:rsidRPr="009170A1">
        <w:rPr>
          <w:rFonts w:ascii="GHEA Grapalat" w:hAnsi="GHEA Grapalat"/>
        </w:rPr>
        <w:t xml:space="preserve">, </w:t>
      </w:r>
      <w:r w:rsidRPr="009170A1">
        <w:rPr>
          <w:rFonts w:ascii="GHEA Grapalat" w:hAnsi="GHEA Grapalat" w:hint="eastAsia"/>
        </w:rPr>
        <w:t>выдавший</w:t>
      </w:r>
      <w:r w:rsidRPr="009170A1">
        <w:rPr>
          <w:rFonts w:ascii="GHEA Grapalat" w:hAnsi="GHEA Grapalat"/>
        </w:rPr>
        <w:t xml:space="preserve"> </w:t>
      </w:r>
      <w:r w:rsidRPr="009170A1">
        <w:rPr>
          <w:rFonts w:ascii="GHEA Grapalat" w:hAnsi="GHEA Grapalat" w:hint="eastAsia"/>
        </w:rPr>
        <w:t>гарантию</w:t>
      </w:r>
      <w:r w:rsidRPr="009170A1">
        <w:rPr>
          <w:rFonts w:ascii="GHEA Grapalat" w:hAnsi="GHEA Grapalat"/>
        </w:rPr>
        <w:t>;</w:t>
      </w:r>
    </w:p>
    <w:p w14:paraId="7D912C9B" w14:textId="77777777" w:rsidR="004127B5" w:rsidRPr="00541249" w:rsidRDefault="004127B5" w:rsidP="00EA462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соглашения о неустойке - </w:t>
      </w:r>
      <w:r w:rsidRPr="009170A1">
        <w:rPr>
          <w:rFonts w:ascii="GHEA Grapalat" w:hAnsi="GHEA Grapalat" w:hint="eastAsia"/>
        </w:rPr>
        <w:t>представивше</w:t>
      </w:r>
      <w:r w:rsidRPr="009170A1">
        <w:rPr>
          <w:rFonts w:ascii="GHEA Grapalat" w:hAnsi="GHEA Grapalat"/>
        </w:rPr>
        <w:t>го его участника.</w:t>
      </w:r>
    </w:p>
    <w:p w14:paraId="3A184502" w14:textId="77777777" w:rsidR="003E194D" w:rsidRPr="00A9038F" w:rsidRDefault="003E194D" w:rsidP="00EA4626">
      <w:pPr>
        <w:widowControl w:val="0"/>
        <w:tabs>
          <w:tab w:val="left" w:pos="1134"/>
        </w:tabs>
        <w:ind w:firstLine="567"/>
        <w:jc w:val="both"/>
        <w:rPr>
          <w:rFonts w:ascii="GHEA Grapalat" w:hAnsi="GHEA Grapalat"/>
        </w:rPr>
      </w:pPr>
      <w:r w:rsidRPr="005114D0">
        <w:rPr>
          <w:rFonts w:ascii="GHEA Grapalat" w:hAnsi="GHEA Grapalat"/>
        </w:rPr>
        <w:tab/>
      </w:r>
    </w:p>
    <w:p w14:paraId="501C3218" w14:textId="77777777" w:rsidR="008C28C9" w:rsidRDefault="008C28C9" w:rsidP="00EA4626">
      <w:pPr>
        <w:widowControl w:val="0"/>
        <w:tabs>
          <w:tab w:val="left" w:pos="1134"/>
        </w:tabs>
        <w:ind w:firstLine="567"/>
        <w:jc w:val="center"/>
        <w:rPr>
          <w:rFonts w:ascii="GHEA Grapalat" w:hAnsi="GHEA Grapalat"/>
          <w:b/>
          <w:lang w:val="hy-AM"/>
        </w:rPr>
      </w:pPr>
    </w:p>
    <w:p w14:paraId="64BAB0C9" w14:textId="77777777" w:rsidR="00096865" w:rsidRPr="009044F1" w:rsidRDefault="008D5016" w:rsidP="00EA4626">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EA4626">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EA4626">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EA4626">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w:t>
      </w:r>
      <w:r w:rsidRPr="009044F1">
        <w:rPr>
          <w:rFonts w:ascii="GHEA Grapalat" w:hAnsi="GHEA Grapalat"/>
        </w:rPr>
        <w:lastRenderedPageBreak/>
        <w:t>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7"/>
        <w:t>15</w:t>
      </w:r>
      <w:r w:rsidRPr="009044F1">
        <w:rPr>
          <w:rFonts w:ascii="GHEA Grapalat" w:hAnsi="GHEA Grapalat"/>
        </w:rPr>
        <w:t>.</w:t>
      </w:r>
    </w:p>
    <w:p w14:paraId="30AECE13" w14:textId="77777777" w:rsidR="00096865" w:rsidRPr="009044F1" w:rsidRDefault="00096865" w:rsidP="00EA4626">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EA4626">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EA4626">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EA4626">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EA4626">
      <w:pPr>
        <w:widowControl w:val="0"/>
        <w:ind w:left="567" w:right="565"/>
        <w:jc w:val="center"/>
        <w:rPr>
          <w:rFonts w:ascii="GHEA Grapalat" w:hAnsi="GHEA Grapalat"/>
          <w:b/>
        </w:rPr>
      </w:pPr>
    </w:p>
    <w:p w14:paraId="786856DC" w14:textId="77777777" w:rsidR="00096865" w:rsidRPr="009044F1" w:rsidRDefault="008D5016" w:rsidP="00EA4626">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EA4626">
      <w:pPr>
        <w:widowControl w:val="0"/>
        <w:ind w:firstLine="567"/>
        <w:jc w:val="both"/>
        <w:rPr>
          <w:rFonts w:ascii="GHEA Grapalat" w:hAnsi="GHEA Grapalat"/>
        </w:rPr>
      </w:pPr>
    </w:p>
    <w:p w14:paraId="056664C3" w14:textId="77777777" w:rsidR="00023AFA" w:rsidRPr="00216702" w:rsidRDefault="00023AFA" w:rsidP="00EA4626">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EA4626">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EA4626">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EA4626">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EA4626">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71962DB" w14:textId="77777777" w:rsidR="00023AFA" w:rsidRPr="00570BBD" w:rsidRDefault="00023AFA" w:rsidP="00EA4626">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EA4626">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EA4626">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EA4626">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EA4626">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EA4626">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EA4626">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EA4626">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EA4626">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EA4626">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EA4626">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EA4626">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EA4626">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EA4626">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EA4626">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EA4626">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w:t>
      </w:r>
      <w:r w:rsidRPr="00570BBD">
        <w:rPr>
          <w:rFonts w:ascii="GHEA Grapalat" w:hAnsi="GHEA Grapalat"/>
        </w:rPr>
        <w:lastRenderedPageBreak/>
        <w:t>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EA4626">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EA4626">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EA4626">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EA4626">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Pr="009044F1" w:rsidRDefault="00023AFA" w:rsidP="00EA4626">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14578A06" w14:textId="77777777" w:rsidR="00D424DD" w:rsidRDefault="009B5628" w:rsidP="00EA4626">
      <w:pPr>
        <w:jc w:val="both"/>
        <w:rPr>
          <w:rFonts w:ascii="GHEA Grapalat" w:hAnsi="GHEA Grapalat"/>
          <w:b/>
        </w:rPr>
      </w:pPr>
      <w:r>
        <w:rPr>
          <w:rFonts w:ascii="GHEA Grapalat" w:hAnsi="GHEA Grapalat"/>
          <w:b/>
        </w:rPr>
        <w:t xml:space="preserve">                                                      </w:t>
      </w:r>
    </w:p>
    <w:p w14:paraId="1DE27EC0" w14:textId="7D56D055" w:rsidR="00096865" w:rsidRPr="00374F4A" w:rsidRDefault="00096865" w:rsidP="00EA4626">
      <w:pPr>
        <w:jc w:val="center"/>
        <w:rPr>
          <w:rFonts w:ascii="GHEA Grapalat" w:hAnsi="GHEA Grapalat"/>
          <w:b/>
        </w:rPr>
      </w:pPr>
      <w:r w:rsidRPr="009044F1">
        <w:rPr>
          <w:rFonts w:ascii="GHEA Grapalat" w:hAnsi="GHEA Grapalat"/>
          <w:b/>
        </w:rPr>
        <w:t>ЧАСТЬ II</w:t>
      </w:r>
    </w:p>
    <w:p w14:paraId="15253EEE" w14:textId="77777777" w:rsidR="008842CE" w:rsidRPr="00374F4A" w:rsidRDefault="008842CE" w:rsidP="00EA4626">
      <w:pPr>
        <w:widowControl w:val="0"/>
        <w:jc w:val="center"/>
        <w:rPr>
          <w:rFonts w:ascii="GHEA Grapalat" w:hAnsi="GHEA Grapalat"/>
          <w:b/>
        </w:rPr>
      </w:pPr>
    </w:p>
    <w:p w14:paraId="50EBE642" w14:textId="1A3C31DC" w:rsidR="00096865" w:rsidRPr="009044F1" w:rsidRDefault="00096865" w:rsidP="00EA4626">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326F81">
        <w:rPr>
          <w:rFonts w:ascii="GHEA Grapalat" w:hAnsi="GHEA Grapalat"/>
          <w:b/>
        </w:rPr>
        <w:t>ЗАПРОС КОТИРОВОК</w:t>
      </w:r>
    </w:p>
    <w:p w14:paraId="04ED5BDB" w14:textId="77777777" w:rsidR="00096865" w:rsidRPr="009044F1" w:rsidRDefault="00096865" w:rsidP="00EA4626">
      <w:pPr>
        <w:widowControl w:val="0"/>
        <w:jc w:val="center"/>
        <w:rPr>
          <w:rFonts w:ascii="GHEA Grapalat" w:hAnsi="GHEA Grapalat"/>
        </w:rPr>
      </w:pPr>
    </w:p>
    <w:p w14:paraId="20E986ED" w14:textId="77777777" w:rsidR="00096865" w:rsidRPr="009044F1" w:rsidRDefault="008D5016" w:rsidP="00EA4626">
      <w:pPr>
        <w:widowControl w:val="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EA4626">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D190A13" w14:textId="77777777" w:rsidR="00096865" w:rsidRPr="009044F1" w:rsidRDefault="00096865" w:rsidP="00EA4626">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EA4626">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EA4626">
      <w:pPr>
        <w:widowControl w:val="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EA4626">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EA4626">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EF0332" w:rsidRDefault="002D5CF0" w:rsidP="00EA4626">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73599694" w14:textId="43C575B8" w:rsidR="0050351D" w:rsidRPr="008859F6" w:rsidRDefault="0050351D" w:rsidP="00EA4626">
      <w:pPr>
        <w:widowControl w:val="0"/>
        <w:tabs>
          <w:tab w:val="left" w:pos="1134"/>
        </w:tabs>
        <w:ind w:firstLine="567"/>
        <w:jc w:val="both"/>
        <w:rPr>
          <w:rFonts w:ascii="GHEA Grapalat" w:hAnsi="GHEA Grapalat"/>
        </w:rPr>
      </w:pPr>
      <w:r w:rsidRPr="008859F6">
        <w:rPr>
          <w:rFonts w:ascii="GHEA Grapalat" w:hAnsi="GHEA Grapalat"/>
        </w:rPr>
        <w:t>2.2 прайс-лист на общую сумму максимальных цен за единицу, утвержденный участником, согласно приложению № 1.1.</w:t>
      </w:r>
    </w:p>
    <w:p w14:paraId="1C785F78" w14:textId="49DA45BD" w:rsidR="009D7EFF" w:rsidRDefault="009D7EFF" w:rsidP="00EA4626">
      <w:pPr>
        <w:widowControl w:val="0"/>
        <w:tabs>
          <w:tab w:val="left" w:pos="1134"/>
        </w:tabs>
        <w:ind w:firstLine="567"/>
        <w:jc w:val="both"/>
        <w:rPr>
          <w:rFonts w:ascii="GHEA Grapalat" w:hAnsi="GHEA Grapalat"/>
          <w:lang w:val="hy-AM"/>
        </w:rPr>
      </w:pPr>
      <w:r w:rsidRPr="00D3436F">
        <w:rPr>
          <w:rFonts w:ascii="GHEA Grapalat" w:hAnsi="GHEA Grapalat"/>
        </w:rPr>
        <w:lastRenderedPageBreak/>
        <w:t>2.</w:t>
      </w:r>
      <w:r w:rsidR="0050351D" w:rsidRPr="0050351D">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2FCC01BF" w:rsidR="008D4137" w:rsidRPr="00D3436F" w:rsidRDefault="008D4137" w:rsidP="00EA4626">
      <w:pPr>
        <w:widowControl w:val="0"/>
        <w:tabs>
          <w:tab w:val="left" w:pos="1134"/>
        </w:tabs>
        <w:ind w:firstLine="567"/>
        <w:jc w:val="both"/>
        <w:rPr>
          <w:rFonts w:ascii="GHEA Grapalat" w:hAnsi="GHEA Grapalat"/>
        </w:rPr>
      </w:pPr>
      <w:r w:rsidRPr="00D3436F">
        <w:rPr>
          <w:rFonts w:ascii="GHEA Grapalat" w:hAnsi="GHEA Grapalat"/>
        </w:rPr>
        <w:t>2.</w:t>
      </w:r>
      <w:r w:rsidR="0050351D" w:rsidRPr="0050351D">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8"/>
        <w:t>16</w:t>
      </w:r>
    </w:p>
    <w:p w14:paraId="1BDC6CF7" w14:textId="6D003515" w:rsidR="00D50468" w:rsidRPr="00B138F3" w:rsidRDefault="00D50468" w:rsidP="00EA4626">
      <w:pPr>
        <w:widowControl w:val="0"/>
        <w:tabs>
          <w:tab w:val="left" w:pos="1134"/>
        </w:tabs>
        <w:ind w:firstLine="567"/>
        <w:jc w:val="both"/>
        <w:rPr>
          <w:rFonts w:ascii="GHEA Grapalat" w:hAnsi="GHEA Grapalat"/>
        </w:rPr>
      </w:pPr>
      <w:r w:rsidRPr="00D50468">
        <w:rPr>
          <w:rFonts w:ascii="GHEA Grapalat" w:hAnsi="GHEA Grapalat"/>
        </w:rPr>
        <w:t>2.5утвержденный участником прайс-лист заполненной суммы максимальных цен за единицу согласно Приложению N 1.1.</w:t>
      </w:r>
    </w:p>
    <w:p w14:paraId="06C4FD22" w14:textId="77777777" w:rsidR="002C4DBF" w:rsidRPr="009044F1" w:rsidRDefault="002C4DBF" w:rsidP="00EA4626">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77777777" w:rsidR="00E67BA7" w:rsidRDefault="00096865" w:rsidP="00EA4626">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4B2C2D11" w14:textId="2700397D" w:rsidR="00A67EAC" w:rsidRPr="00B64897" w:rsidRDefault="009F0AB3" w:rsidP="00D50468">
      <w:pPr>
        <w:ind w:firstLine="567"/>
        <w:jc w:val="both"/>
        <w:rPr>
          <w:rFonts w:ascii="GHEA Grapalat" w:hAnsi="GHEA Grapalat"/>
        </w:rPr>
      </w:pPr>
      <w:r w:rsidRPr="003C664F">
        <w:rPr>
          <w:rFonts w:ascii="GHEA Grapalat" w:hAnsi="GHEA Grapalat"/>
        </w:rPr>
        <w:t>2</w:t>
      </w:r>
      <w:r w:rsidR="00F460E3" w:rsidRPr="003C664F">
        <w:rPr>
          <w:rFonts w:ascii="GHEA Grapalat" w:hAnsi="GHEA Grapalat"/>
        </w:rPr>
        <w:t>.</w:t>
      </w:r>
      <w:r w:rsidRPr="003C664F">
        <w:rPr>
          <w:rFonts w:ascii="GHEA Grapalat" w:hAnsi="GHEA Grapalat"/>
        </w:rPr>
        <w:t>7</w:t>
      </w:r>
      <w:r w:rsidR="00E267E5" w:rsidRPr="003C664F">
        <w:rPr>
          <w:rFonts w:ascii="GHEA Grapalat" w:hAnsi="GHEA Grapalat"/>
        </w:rPr>
        <w:tab/>
      </w:r>
      <w:r w:rsidR="008626E5" w:rsidRPr="003C664F">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6E5E71DF" w14:textId="77777777" w:rsidR="00B90C52" w:rsidRPr="003C4278" w:rsidRDefault="009F0AB3" w:rsidP="00EA4626">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EA4626">
      <w:pPr>
        <w:widowControl w:val="0"/>
        <w:tabs>
          <w:tab w:val="left" w:pos="1134"/>
        </w:tabs>
        <w:ind w:firstLine="567"/>
        <w:jc w:val="both"/>
        <w:rPr>
          <w:rFonts w:ascii="GHEA Grapalat" w:hAnsi="GHEA Grapalat"/>
        </w:rPr>
      </w:pPr>
      <w:r>
        <w:rPr>
          <w:rFonts w:ascii="GHEA Grapalat" w:hAnsi="GHEA Grapalat"/>
        </w:rPr>
        <w:br w:type="page"/>
      </w:r>
    </w:p>
    <w:p w14:paraId="1002E0BF" w14:textId="77777777" w:rsidR="00B2572B" w:rsidRPr="00374F4A" w:rsidRDefault="00B2572B" w:rsidP="00EA4626">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38E5919E" w:rsidR="00B2572B" w:rsidRPr="00374F4A" w:rsidRDefault="00B2572B" w:rsidP="00EA4626">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326F81">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326F81">
        <w:rPr>
          <w:rFonts w:ascii="GHEA Grapalat" w:hAnsi="GHEA Grapalat"/>
          <w:b/>
          <w:sz w:val="24"/>
          <w:szCs w:val="24"/>
        </w:rPr>
        <w:t>EQ-GHAShDzB-</w:t>
      </w:r>
      <w:r w:rsidR="00D52A84">
        <w:rPr>
          <w:rFonts w:ascii="GHEA Grapalat" w:hAnsi="GHEA Grapalat"/>
          <w:b/>
          <w:sz w:val="24"/>
          <w:szCs w:val="24"/>
        </w:rPr>
        <w:t>25/14</w:t>
      </w:r>
    </w:p>
    <w:p w14:paraId="6F1DE183" w14:textId="77777777" w:rsidR="00B2572B" w:rsidRPr="00374F4A" w:rsidRDefault="00B2572B" w:rsidP="00EA4626">
      <w:pPr>
        <w:widowControl w:val="0"/>
        <w:jc w:val="center"/>
        <w:rPr>
          <w:rFonts w:ascii="GHEA Grapalat" w:hAnsi="GHEA Grapalat" w:cs="Sylfaen"/>
          <w:b/>
        </w:rPr>
      </w:pPr>
    </w:p>
    <w:p w14:paraId="686152BA" w14:textId="77777777" w:rsidR="00B2572B" w:rsidRPr="00374F4A" w:rsidRDefault="00B2572B" w:rsidP="00EA4626">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73D817A3" w:rsidR="00B2572B" w:rsidRPr="00374F4A" w:rsidRDefault="00B2572B" w:rsidP="00EA4626">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D50468">
        <w:rPr>
          <w:rFonts w:ascii="GHEA Grapalat" w:hAnsi="GHEA Grapalat"/>
          <w:color w:val="auto"/>
          <w:sz w:val="24"/>
          <w:szCs w:val="24"/>
        </w:rPr>
        <w:t>запрос котировок</w:t>
      </w:r>
    </w:p>
    <w:p w14:paraId="0376009C" w14:textId="77777777" w:rsidR="00B2572B" w:rsidRPr="00374F4A" w:rsidRDefault="00B2572B" w:rsidP="00EA4626">
      <w:pPr>
        <w:widowControl w:val="0"/>
        <w:jc w:val="center"/>
        <w:rPr>
          <w:rFonts w:ascii="GHEA Grapalat" w:hAnsi="GHEA Grapalat"/>
        </w:rPr>
      </w:pPr>
    </w:p>
    <w:p w14:paraId="610210D9" w14:textId="77777777" w:rsidR="00374F4A" w:rsidRPr="00C4157A" w:rsidRDefault="00374F4A" w:rsidP="00EA4626">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EA4626">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EA4626">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EA4626">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3BB94DEF" w:rsidR="00374F4A" w:rsidRPr="00BD0FD1" w:rsidRDefault="00374F4A" w:rsidP="00EA4626">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326F81">
        <w:rPr>
          <w:rFonts w:ascii="GHEA Grapalat" w:hAnsi="GHEA Grapalat"/>
        </w:rPr>
        <w:t>EQ-GHAShDzB-</w:t>
      </w:r>
      <w:r w:rsidR="00D52A84">
        <w:rPr>
          <w:rFonts w:ascii="GHEA Grapalat" w:hAnsi="GHEA Grapalat"/>
        </w:rPr>
        <w:t>25/14</w:t>
      </w:r>
      <w:r w:rsidR="006132ED">
        <w:rPr>
          <w:rFonts w:ascii="GHEA Grapalat" w:hAnsi="GHEA Grapalat"/>
        </w:rPr>
        <w:t>"</w:t>
      </w:r>
    </w:p>
    <w:p w14:paraId="1955044E" w14:textId="77777777" w:rsidR="00374F4A" w:rsidRPr="00C4157A" w:rsidRDefault="00374F4A" w:rsidP="00EA4626">
      <w:pPr>
        <w:ind w:left="1560"/>
        <w:jc w:val="both"/>
        <w:rPr>
          <w:rFonts w:ascii="GHEA Grapalat" w:hAnsi="GHEA Grapalat"/>
          <w:sz w:val="20"/>
        </w:rPr>
      </w:pPr>
      <w:r w:rsidRPr="000C1746">
        <w:rPr>
          <w:rFonts w:ascii="GHEA Grapalat" w:hAnsi="GHEA Grapalat"/>
          <w:sz w:val="16"/>
        </w:rPr>
        <w:t>наименование заказчика</w:t>
      </w:r>
    </w:p>
    <w:p w14:paraId="6D92D928" w14:textId="257AD3E0" w:rsidR="00374F4A" w:rsidRPr="00DA5EA0" w:rsidRDefault="00D50468" w:rsidP="00EA4626">
      <w:pPr>
        <w:jc w:val="both"/>
        <w:rPr>
          <w:rFonts w:ascii="GHEA Grapalat" w:hAnsi="GHEA Grapalat"/>
        </w:rPr>
      </w:pPr>
      <w:r>
        <w:rPr>
          <w:rFonts w:ascii="GHEA Grapalat" w:hAnsi="GHEA Grapalat"/>
        </w:rPr>
        <w:t>запрос котировок</w:t>
      </w:r>
      <w:r w:rsidR="00374F4A" w:rsidRPr="00DA5EA0">
        <w:rPr>
          <w:rFonts w:ascii="GHEA Grapalat" w:hAnsi="GHEA Grapalat"/>
        </w:rPr>
        <w:t xml:space="preserve"> в соответствии с требованиями приглашения подает заявку.</w:t>
      </w:r>
    </w:p>
    <w:p w14:paraId="35A1D5E8" w14:textId="77777777" w:rsidR="00374F4A" w:rsidRPr="002B75BF" w:rsidRDefault="00374F4A" w:rsidP="00EA4626">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EA4626">
      <w:pPr>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EA4626">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EA4626">
      <w:pPr>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EA4626">
      <w:pPr>
        <w:jc w:val="both"/>
        <w:rPr>
          <w:rFonts w:ascii="GHEA Grapalat" w:hAnsi="GHEA Grapalat"/>
        </w:rPr>
      </w:pPr>
    </w:p>
    <w:p w14:paraId="35089E57" w14:textId="77777777" w:rsidR="000612B9" w:rsidRDefault="004F0CAA" w:rsidP="00EA4626">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EA4626">
      <w:pPr>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EA4626">
      <w:pPr>
        <w:jc w:val="both"/>
        <w:rPr>
          <w:rFonts w:ascii="GHEA Grapalat" w:hAnsi="GHEA Grapalat"/>
        </w:rPr>
      </w:pPr>
    </w:p>
    <w:p w14:paraId="565995CB" w14:textId="77777777" w:rsidR="00374F4A" w:rsidRPr="00B443ED" w:rsidRDefault="00374F4A" w:rsidP="00EA4626">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EA4626">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EA4626">
      <w:pPr>
        <w:jc w:val="both"/>
        <w:rPr>
          <w:rFonts w:ascii="GHEA Grapalat" w:hAnsi="GHEA Grapalat"/>
        </w:rPr>
      </w:pPr>
    </w:p>
    <w:p w14:paraId="4B2B17B9" w14:textId="77777777" w:rsidR="00374F4A" w:rsidRPr="008E7F24" w:rsidRDefault="00B138F3" w:rsidP="00EA4626">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EA4626">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EA4626">
      <w:pPr>
        <w:jc w:val="both"/>
        <w:rPr>
          <w:rFonts w:ascii="GHEA Grapalat" w:hAnsi="GHEA Grapalat"/>
        </w:rPr>
      </w:pPr>
    </w:p>
    <w:p w14:paraId="7C7E2090" w14:textId="77777777" w:rsidR="009E1181" w:rsidRDefault="00F96993" w:rsidP="00EA4626">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EA4626">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EA4626">
      <w:pPr>
        <w:jc w:val="both"/>
        <w:rPr>
          <w:rFonts w:ascii="GHEA Grapalat" w:hAnsi="GHEA Grapalat"/>
          <w:sz w:val="18"/>
          <w:szCs w:val="18"/>
        </w:rPr>
      </w:pPr>
    </w:p>
    <w:p w14:paraId="21131C71" w14:textId="77777777" w:rsidR="00B16483" w:rsidRPr="00B16483" w:rsidRDefault="00B16483" w:rsidP="00EA4626">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EA4626">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EA4626">
      <w:pPr>
        <w:tabs>
          <w:tab w:val="left" w:pos="7371"/>
        </w:tabs>
        <w:ind w:left="3544" w:firstLine="3"/>
        <w:jc w:val="both"/>
        <w:rPr>
          <w:rFonts w:ascii="GHEA Grapalat" w:hAnsi="GHEA Grapalat"/>
          <w:sz w:val="16"/>
        </w:rPr>
      </w:pPr>
    </w:p>
    <w:p w14:paraId="6838DB28" w14:textId="77777777" w:rsidR="006B3E56" w:rsidRDefault="006B3E56" w:rsidP="00EA4626">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EA4626">
      <w:pPr>
        <w:widowControl w:val="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EA4626">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EA4626">
      <w:pPr>
        <w:widowControl w:val="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EA4626">
      <w:pPr>
        <w:rPr>
          <w:ins w:id="9" w:author="Vardan" w:date="2022-10-29T19:53:00Z"/>
          <w:rFonts w:ascii="GHEA Grapalat" w:hAnsi="GHEA Grapalat"/>
          <w:i/>
          <w:sz w:val="16"/>
          <w:highlight w:val="cyan"/>
          <w:vertAlign w:val="superscript"/>
          <w:lang w:val="es-ES"/>
        </w:rPr>
      </w:pPr>
    </w:p>
    <w:p w14:paraId="0781701B" w14:textId="5B01BB72" w:rsidR="00C65D59" w:rsidRPr="00800B26" w:rsidRDefault="00C65D59" w:rsidP="00EA4626">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326F81">
        <w:rPr>
          <w:rFonts w:ascii="GHEA Grapalat" w:hAnsi="GHEA Grapalat"/>
        </w:rPr>
        <w:t>запрос котировок</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326F81">
        <w:rPr>
          <w:rFonts w:ascii="GHEA Grapalat" w:hAnsi="GHEA Grapalat"/>
        </w:rPr>
        <w:t>EQ-GHAShDzB-</w:t>
      </w:r>
      <w:r w:rsidR="00D52A84">
        <w:rPr>
          <w:rFonts w:ascii="GHEA Grapalat" w:hAnsi="GHEA Grapalat"/>
        </w:rPr>
        <w:t>25/14</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EA4626">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EA4626">
      <w:pPr>
        <w:widowControl w:val="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27EF28DF" w:rsidR="006B3E56" w:rsidRPr="00AC309E" w:rsidRDefault="00AC309E" w:rsidP="00EA4626">
      <w:pPr>
        <w:widowControl w:val="0"/>
        <w:tabs>
          <w:tab w:val="left" w:pos="567"/>
        </w:tabs>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D50468">
        <w:rPr>
          <w:rFonts w:ascii="GHEA Grapalat" w:hAnsi="GHEA Grapalat"/>
        </w:rPr>
        <w:t>запрос котировок</w:t>
      </w:r>
      <w:r w:rsidR="006B3E56" w:rsidRPr="00AC309E">
        <w:rPr>
          <w:rFonts w:ascii="GHEA Grapalat" w:hAnsi="GHEA Grapalat"/>
        </w:rPr>
        <w:t xml:space="preserve">под кодом </w:t>
      </w:r>
      <w:r w:rsidR="00326F81">
        <w:rPr>
          <w:rFonts w:ascii="GHEA Grapalat" w:hAnsi="GHEA Grapalat"/>
        </w:rPr>
        <w:t>EQ-GHAShDzB-</w:t>
      </w:r>
      <w:r w:rsidR="00D52A84">
        <w:rPr>
          <w:rFonts w:ascii="GHEA Grapalat" w:hAnsi="GHEA Grapalat"/>
        </w:rPr>
        <w:t>25/14</w:t>
      </w:r>
      <w:r w:rsidR="006B3E56" w:rsidRPr="00AC309E">
        <w:rPr>
          <w:rFonts w:ascii="GHEA Grapalat" w:hAnsi="GHEA Grapalat"/>
        </w:rPr>
        <w:t>*</w:t>
      </w:r>
    </w:p>
    <w:p w14:paraId="744A8BA3" w14:textId="77777777" w:rsidR="006B3E56" w:rsidRPr="00AC309E" w:rsidRDefault="006B3E56" w:rsidP="00EA4626">
      <w:pPr>
        <w:pStyle w:val="ListParagraph"/>
        <w:widowControl w:val="0"/>
        <w:numPr>
          <w:ilvl w:val="0"/>
          <w:numId w:val="36"/>
        </w:numPr>
        <w:tabs>
          <w:tab w:val="left" w:pos="567"/>
        </w:tabs>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19F4B2BE" w:rsidR="006B3E56" w:rsidRPr="00AC309E" w:rsidRDefault="006B3E56" w:rsidP="00EA4626">
      <w:pPr>
        <w:pStyle w:val="ListParagraph"/>
        <w:widowControl w:val="0"/>
        <w:numPr>
          <w:ilvl w:val="0"/>
          <w:numId w:val="36"/>
        </w:numPr>
        <w:tabs>
          <w:tab w:val="left" w:pos="567"/>
        </w:tabs>
        <w:jc w:val="both"/>
        <w:rPr>
          <w:rFonts w:ascii="GHEA Grapalat" w:hAnsi="GHEA Grapalat"/>
          <w:spacing w:val="-6"/>
        </w:rPr>
      </w:pPr>
      <w:r w:rsidRPr="00AC309E">
        <w:rPr>
          <w:rFonts w:ascii="GHEA Grapalat" w:hAnsi="GHEA Grapalat"/>
          <w:spacing w:val="-6"/>
        </w:rPr>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326F81">
        <w:rPr>
          <w:rFonts w:ascii="GHEA Grapalat" w:hAnsi="GHEA Grapalat"/>
        </w:rPr>
        <w:t>запрос котировок</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EA4626">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lastRenderedPageBreak/>
        <w:t>участия взаимосвязанных с ________________ лиц и (или) учрежденных__________</w:t>
      </w:r>
    </w:p>
    <w:p w14:paraId="7785C2FE" w14:textId="77777777" w:rsidR="006B3E56" w:rsidRDefault="006B3E56" w:rsidP="00EA4626">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EA4626">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EA4626">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EA4626">
      <w:pPr>
        <w:widowControl w:val="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EA4626">
      <w:pPr>
        <w:widowControl w:val="0"/>
        <w:jc w:val="both"/>
        <w:rPr>
          <w:ins w:id="10"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EA4626">
      <w:pPr>
        <w:widowControl w:val="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EA4626">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EA4626">
      <w:pPr>
        <w:widowControl w:val="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9"/>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EA4626">
      <w:pPr>
        <w:jc w:val="both"/>
        <w:rPr>
          <w:rFonts w:ascii="GHEA Grapalat" w:hAnsi="GHEA Grapalat"/>
        </w:rPr>
      </w:pPr>
    </w:p>
    <w:p w14:paraId="7855496E" w14:textId="77777777" w:rsidR="00E333E5" w:rsidRPr="000858EB" w:rsidRDefault="00E333E5" w:rsidP="00EA4626">
      <w:pPr>
        <w:ind w:firstLine="708"/>
        <w:jc w:val="both"/>
        <w:rPr>
          <w:rFonts w:ascii="GHEA Grapalat" w:hAnsi="GHEA Grapalat"/>
        </w:rPr>
      </w:pPr>
    </w:p>
    <w:p w14:paraId="7AEEF04D" w14:textId="77777777" w:rsidR="00F855BB" w:rsidRDefault="00F855BB" w:rsidP="00EA4626">
      <w:pPr>
        <w:tabs>
          <w:tab w:val="left" w:pos="7371"/>
        </w:tabs>
        <w:ind w:left="3544" w:firstLine="3"/>
        <w:jc w:val="both"/>
        <w:rPr>
          <w:rFonts w:ascii="GHEA Grapalat" w:hAnsi="GHEA Grapalat"/>
          <w:sz w:val="16"/>
          <w:lang w:val="hy-AM"/>
        </w:rPr>
      </w:pPr>
    </w:p>
    <w:p w14:paraId="3B85B72E" w14:textId="77777777" w:rsidR="00F855BB" w:rsidRPr="000811C1" w:rsidRDefault="00F855BB" w:rsidP="00EA4626">
      <w:pPr>
        <w:tabs>
          <w:tab w:val="left" w:pos="7371"/>
        </w:tabs>
        <w:ind w:left="3544" w:firstLine="3"/>
        <w:jc w:val="both"/>
        <w:rPr>
          <w:rFonts w:ascii="GHEA Grapalat" w:hAnsi="GHEA Grapalat"/>
          <w:sz w:val="16"/>
          <w:lang w:val="hy-AM"/>
        </w:rPr>
      </w:pPr>
    </w:p>
    <w:p w14:paraId="13D12745" w14:textId="77777777" w:rsidR="006B3E56" w:rsidRPr="00D3436F" w:rsidRDefault="006B3E56" w:rsidP="00EA4626">
      <w:pPr>
        <w:tabs>
          <w:tab w:val="left" w:pos="7371"/>
        </w:tabs>
        <w:ind w:left="3544" w:firstLine="3"/>
        <w:jc w:val="both"/>
        <w:rPr>
          <w:rFonts w:ascii="GHEA Grapalat" w:hAnsi="GHEA Grapalat"/>
          <w:sz w:val="16"/>
        </w:rPr>
      </w:pPr>
    </w:p>
    <w:p w14:paraId="59DC4773" w14:textId="77777777" w:rsidR="006B3E56" w:rsidRPr="00770B03" w:rsidRDefault="006B3E56" w:rsidP="00EA4626">
      <w:pPr>
        <w:tabs>
          <w:tab w:val="left" w:pos="7371"/>
        </w:tabs>
        <w:ind w:left="3544" w:firstLine="3"/>
        <w:jc w:val="both"/>
        <w:rPr>
          <w:rFonts w:ascii="GHEA Grapalat" w:hAnsi="GHEA Grapalat"/>
          <w:sz w:val="16"/>
        </w:rPr>
      </w:pPr>
    </w:p>
    <w:p w14:paraId="72ADE842" w14:textId="77777777" w:rsidR="00374F4A" w:rsidRPr="000C1746" w:rsidRDefault="00374F4A" w:rsidP="00EA4626">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EA4626">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EA4626">
      <w:pPr>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EA4626">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EA4626">
      <w:pPr>
        <w:rPr>
          <w:rFonts w:ascii="GHEA Grapalat" w:hAnsi="GHEA Grapalat"/>
          <w:b/>
        </w:rPr>
      </w:pPr>
      <w:r>
        <w:rPr>
          <w:rFonts w:ascii="GHEA Grapalat" w:hAnsi="GHEA Grapalat"/>
          <w:b/>
        </w:rPr>
        <w:br w:type="page"/>
      </w:r>
    </w:p>
    <w:p w14:paraId="4B93AAEE" w14:textId="10C84BAF" w:rsidR="00D043C1" w:rsidRDefault="00D043C1" w:rsidP="00EA4626">
      <w:pPr>
        <w:rPr>
          <w:rFonts w:ascii="GHEA Grapalat" w:hAnsi="GHEA Grapalat"/>
        </w:rPr>
      </w:pPr>
    </w:p>
    <w:p w14:paraId="7B1153DC" w14:textId="77777777" w:rsidR="00F33976" w:rsidRDefault="00F33976" w:rsidP="00EA4626">
      <w:pPr>
        <w:jc w:val="right"/>
        <w:rPr>
          <w:rFonts w:ascii="GHEA Grapalat" w:hAnsi="GHEA Grapalat"/>
          <w:b/>
        </w:rPr>
      </w:pPr>
      <w:r>
        <w:rPr>
          <w:rFonts w:ascii="GHEA Grapalat" w:hAnsi="GHEA Grapalat"/>
          <w:b/>
        </w:rPr>
        <w:t xml:space="preserve">Приложение 1.3** </w:t>
      </w:r>
    </w:p>
    <w:p w14:paraId="62CB123C" w14:textId="6CDEB5E4" w:rsidR="00F33976" w:rsidRPr="00FA6464" w:rsidRDefault="00F33976" w:rsidP="00EA4626">
      <w:pPr>
        <w:jc w:val="right"/>
        <w:rPr>
          <w:rFonts w:ascii="GHEA Grapalat" w:hAnsi="GHEA Grapalat"/>
          <w:b/>
        </w:rPr>
      </w:pPr>
      <w:r w:rsidRPr="001439BD">
        <w:rPr>
          <w:rFonts w:ascii="GHEA Grapalat" w:hAnsi="GHEA Grapalat"/>
          <w:b/>
        </w:rPr>
        <w:t xml:space="preserve">к Приглашению на </w:t>
      </w:r>
      <w:r w:rsidR="00326F81">
        <w:rPr>
          <w:rFonts w:ascii="GHEA Grapalat" w:hAnsi="GHEA Grapalat"/>
          <w:b/>
        </w:rPr>
        <w:t>запрос котировок</w:t>
      </w:r>
    </w:p>
    <w:p w14:paraId="2387769E" w14:textId="1A8B2E14" w:rsidR="00F33976" w:rsidRPr="00E97048" w:rsidRDefault="00F33976" w:rsidP="00EA4626">
      <w:pPr>
        <w:pStyle w:val="Heading3"/>
        <w:keepNext w:val="0"/>
        <w:widowControl w:val="0"/>
        <w:spacing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326F81">
        <w:rPr>
          <w:rFonts w:ascii="GHEA Grapalat" w:hAnsi="GHEA Grapalat"/>
          <w:b/>
          <w:i w:val="0"/>
          <w:sz w:val="24"/>
          <w:szCs w:val="24"/>
        </w:rPr>
        <w:t>EQ-GHAShDzB-</w:t>
      </w:r>
      <w:r w:rsidR="00D52A84">
        <w:rPr>
          <w:rFonts w:ascii="GHEA Grapalat" w:hAnsi="GHEA Grapalat"/>
          <w:b/>
          <w:i w:val="0"/>
          <w:sz w:val="24"/>
          <w:szCs w:val="24"/>
        </w:rPr>
        <w:t>25/14</w:t>
      </w:r>
    </w:p>
    <w:p w14:paraId="1EDE57AE" w14:textId="77777777" w:rsidR="00092E73" w:rsidRDefault="00092E73" w:rsidP="00EA4626">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EA4626">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EA4626">
      <w:pPr>
        <w:ind w:left="360" w:hanging="360"/>
        <w:jc w:val="center"/>
        <w:rPr>
          <w:rFonts w:ascii="GHEA Grapalat" w:eastAsia="GHEA Grapalat" w:hAnsi="GHEA Grapalat" w:cs="GHEA Grapalat"/>
          <w:b/>
        </w:rPr>
      </w:pPr>
    </w:p>
    <w:p w14:paraId="27EF2918" w14:textId="77777777" w:rsidR="00092E73" w:rsidRPr="00FD1EE4" w:rsidRDefault="00092E73" w:rsidP="00EA4626">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rsidP="00EA4626">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EA4626">
            <w:pPr>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EA4626">
            <w:pPr>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EA4626">
            <w:pPr>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EA4626">
            <w:pPr>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EA4626">
            <w:pPr>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EA4626">
            <w:pPr>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rsidP="00EA4626">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EA4626">
            <w:pPr>
              <w:ind w:left="993" w:hanging="851"/>
              <w:rPr>
                <w:rFonts w:ascii="GHEA Grapalat" w:eastAsia="GHEA Grapalat" w:hAnsi="GHEA Grapalat" w:cs="GHEA Grapalat"/>
              </w:rPr>
            </w:pPr>
          </w:p>
        </w:tc>
      </w:tr>
    </w:tbl>
    <w:p w14:paraId="54A2E1BE" w14:textId="77777777" w:rsidR="00092E73" w:rsidRPr="00FD1EE4" w:rsidRDefault="00092E73" w:rsidP="00EA4626">
      <w:pPr>
        <w:numPr>
          <w:ilvl w:val="1"/>
          <w:numId w:val="28"/>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EA4626">
            <w:pPr>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EA4626">
            <w:pPr>
              <w:rPr>
                <w:rFonts w:ascii="GHEA Grapalat" w:eastAsia="GHEA Grapalat" w:hAnsi="GHEA Grapalat" w:cs="GHEA Grapalat"/>
              </w:rPr>
            </w:pPr>
          </w:p>
        </w:tc>
      </w:tr>
    </w:tbl>
    <w:p w14:paraId="499384CD" w14:textId="77777777" w:rsidR="00092E73" w:rsidRPr="00FD1EE4" w:rsidRDefault="00092E73" w:rsidP="00EA4626">
      <w:pPr>
        <w:numPr>
          <w:ilvl w:val="1"/>
          <w:numId w:val="28"/>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rsidP="00EA4626">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EA4626">
            <w:pPr>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rsidP="00EA4626">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EA4626">
            <w:pPr>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rsidP="00EA4626">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EA4626">
            <w:pPr>
              <w:rPr>
                <w:rFonts w:ascii="GHEA Grapalat" w:eastAsia="GHEA Grapalat" w:hAnsi="GHEA Grapalat" w:cs="GHEA Grapalat"/>
              </w:rPr>
            </w:pPr>
          </w:p>
        </w:tc>
      </w:tr>
    </w:tbl>
    <w:p w14:paraId="1BD96D05" w14:textId="77777777" w:rsidR="00092E73" w:rsidRPr="00FD1EE4" w:rsidRDefault="00092E73" w:rsidP="00EA4626">
      <w:pPr>
        <w:rPr>
          <w:rFonts w:ascii="GHEA Grapalat" w:eastAsia="GHEA Grapalat" w:hAnsi="GHEA Grapalat" w:cs="GHEA Grapalat"/>
        </w:rPr>
      </w:pPr>
    </w:p>
    <w:p w14:paraId="7F380C37" w14:textId="77777777" w:rsidR="00092E73" w:rsidRPr="00FD1EE4" w:rsidRDefault="00092E73" w:rsidP="00EA4626">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rsidP="00EA4626">
      <w:pPr>
        <w:numPr>
          <w:ilvl w:val="0"/>
          <w:numId w:val="28"/>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rsidP="00EA4626">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rsidP="00EA4626">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EA4626">
            <w:pPr>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EA4626">
            <w:pPr>
              <w:rPr>
                <w:rFonts w:ascii="GHEA Grapalat" w:eastAsia="GHEA Grapalat" w:hAnsi="GHEA Grapalat" w:cs="GHEA Grapalat"/>
              </w:rPr>
            </w:pPr>
          </w:p>
        </w:tc>
      </w:tr>
    </w:tbl>
    <w:p w14:paraId="1BBC27A3" w14:textId="77777777" w:rsidR="00092E73" w:rsidRPr="00FD1EE4" w:rsidRDefault="00092E73" w:rsidP="00EA4626">
      <w:pPr>
        <w:numPr>
          <w:ilvl w:val="1"/>
          <w:numId w:val="28"/>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EA4626">
            <w:pPr>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EA4626">
            <w:pPr>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EA4626">
            <w:pPr>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EA4626">
            <w:pPr>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EA4626">
            <w:pPr>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EA4626">
            <w:pPr>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EA4626">
            <w:pPr>
              <w:rPr>
                <w:rFonts w:ascii="GHEA Grapalat" w:eastAsia="GHEA Grapalat" w:hAnsi="GHEA Grapalat" w:cs="GHEA Grapalat"/>
              </w:rPr>
            </w:pPr>
          </w:p>
        </w:tc>
      </w:tr>
    </w:tbl>
    <w:p w14:paraId="29D77B51" w14:textId="77777777" w:rsidR="00092E73" w:rsidRPr="00574FF7" w:rsidRDefault="00092E73" w:rsidP="00EA4626">
      <w:pPr>
        <w:numPr>
          <w:ilvl w:val="1"/>
          <w:numId w:val="28"/>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rsidP="00EA4626">
            <w:pPr>
              <w:numPr>
                <w:ilvl w:val="2"/>
                <w:numId w:val="28"/>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EA4626">
            <w:pPr>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rsidP="00EA4626">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EA4626">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EA4626">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EA4626">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C8E94EF" w14:textId="77777777" w:rsidR="00092E73" w:rsidRPr="00CB7DFD" w:rsidRDefault="00092E73" w:rsidP="00EA4626">
      <w:pPr>
        <w:numPr>
          <w:ilvl w:val="0"/>
          <w:numId w:val="28"/>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rsidP="00EA4626">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EA4626">
            <w:pPr>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EA4626">
            <w:pPr>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EA4626">
            <w:pPr>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EA4626">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EA4626">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rsidP="00EA4626">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EA4626">
            <w:pPr>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EA4626">
            <w:pPr>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EA4626">
            <w:pPr>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EA4626">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EA4626">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EA4626">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rsidP="00EA4626">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rsidP="00EA4626">
      <w:pPr>
        <w:numPr>
          <w:ilvl w:val="1"/>
          <w:numId w:val="28"/>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EA4626">
            <w:pPr>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EA4626">
            <w:pPr>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EA4626">
            <w:pPr>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EA4626">
            <w:pPr>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EA4626">
            <w:pPr>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EA4626">
            <w:pPr>
              <w:rPr>
                <w:rFonts w:ascii="GHEA Grapalat" w:eastAsia="GHEA Grapalat" w:hAnsi="GHEA Grapalat" w:cs="GHEA Grapalat"/>
              </w:rPr>
            </w:pPr>
          </w:p>
        </w:tc>
      </w:tr>
    </w:tbl>
    <w:p w14:paraId="10627ACB" w14:textId="77777777" w:rsidR="00092E73" w:rsidRPr="00FD1EE4" w:rsidRDefault="00092E73" w:rsidP="00EA4626">
      <w:pPr>
        <w:numPr>
          <w:ilvl w:val="1"/>
          <w:numId w:val="28"/>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EA4626">
            <w:pPr>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EA4626">
            <w:pPr>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rsidP="00EA4626">
            <w:pPr>
              <w:numPr>
                <w:ilvl w:val="2"/>
                <w:numId w:val="28"/>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EA4626">
            <w:pPr>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rsidP="00EA4626">
            <w:pPr>
              <w:numPr>
                <w:ilvl w:val="2"/>
                <w:numId w:val="28"/>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EA4626">
            <w:pPr>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EA4626">
            <w:pPr>
              <w:rPr>
                <w:rFonts w:ascii="GHEA Grapalat" w:eastAsia="GHEA Grapalat" w:hAnsi="GHEA Grapalat" w:cs="GHEA Grapalat"/>
              </w:rPr>
            </w:pPr>
          </w:p>
        </w:tc>
      </w:tr>
    </w:tbl>
    <w:p w14:paraId="0228122B" w14:textId="77777777" w:rsidR="00092E73" w:rsidRPr="00FD1EE4" w:rsidRDefault="00092E73" w:rsidP="00EA4626">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EA4626">
            <w:pPr>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EA4626">
            <w:pPr>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rsidP="00EA4626">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EA4626">
            <w:pPr>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rsidP="00EA4626">
            <w:pPr>
              <w:numPr>
                <w:ilvl w:val="2"/>
                <w:numId w:val="28"/>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EA4626">
            <w:pPr>
              <w:rPr>
                <w:rFonts w:ascii="GHEA Grapalat" w:eastAsia="GHEA Grapalat" w:hAnsi="GHEA Grapalat" w:cs="GHEA Grapalat"/>
              </w:rPr>
            </w:pPr>
          </w:p>
        </w:tc>
      </w:tr>
    </w:tbl>
    <w:p w14:paraId="4F8E99A7" w14:textId="77777777" w:rsidR="00092E73" w:rsidRPr="00FD1EE4" w:rsidRDefault="00092E73" w:rsidP="00EA4626">
      <w:pPr>
        <w:numPr>
          <w:ilvl w:val="1"/>
          <w:numId w:val="28"/>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EA4626">
            <w:pPr>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EA4626">
            <w:pPr>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EA4626">
            <w:pPr>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EA4626">
            <w:pPr>
              <w:rPr>
                <w:rFonts w:ascii="GHEA Grapalat" w:eastAsia="GHEA Grapalat" w:hAnsi="GHEA Grapalat" w:cs="GHEA Grapalat"/>
              </w:rPr>
            </w:pPr>
          </w:p>
        </w:tc>
      </w:tr>
    </w:tbl>
    <w:p w14:paraId="74D3C3BB" w14:textId="77777777" w:rsidR="00092E73" w:rsidRPr="008C665F" w:rsidRDefault="00092E73" w:rsidP="00EA4626">
      <w:pPr>
        <w:numPr>
          <w:ilvl w:val="1"/>
          <w:numId w:val="28"/>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EA4626">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EA4626">
            <w:pPr>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EA4626">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EA4626">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EA4626">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EA4626">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rsidP="00EA4626">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EA4626">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5FD7521" w14:textId="77777777" w:rsidR="00092E73" w:rsidRPr="00FD1EE4" w:rsidRDefault="00092E73" w:rsidP="00EA4626">
            <w:pPr>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EA4626">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EA4626">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EA4626">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EA4626">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EA4626">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EA4626">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rsidP="00EA4626">
      <w:pPr>
        <w:numPr>
          <w:ilvl w:val="1"/>
          <w:numId w:val="28"/>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rsidP="00EA4626">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EA4626">
            <w:pPr>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rsidP="00EA4626">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EA4626">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EA4626">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rsidP="00EA4626">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w:t>
            </w:r>
            <w:r w:rsidRPr="005D151C">
              <w:rPr>
                <w:rFonts w:ascii="GHEA Grapalat" w:eastAsia="GHEA Grapalat" w:hAnsi="GHEA Grapalat" w:cs="GHEA Grapalat"/>
                <w:color w:val="000000"/>
              </w:rPr>
              <w:lastRenderedPageBreak/>
              <w:t>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EA4626">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EA4626">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rsidP="00EA4626">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EA4626">
            <w:pPr>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EA4626">
            <w:pPr>
              <w:rPr>
                <w:rFonts w:ascii="GHEA Grapalat" w:eastAsia="GHEA Grapalat" w:hAnsi="GHEA Grapalat" w:cs="GHEA Grapalat"/>
              </w:rPr>
            </w:pPr>
          </w:p>
        </w:tc>
      </w:tr>
    </w:tbl>
    <w:p w14:paraId="5297D154" w14:textId="77777777" w:rsidR="00092E73" w:rsidRPr="00FD1EE4" w:rsidRDefault="00092E73" w:rsidP="00EA462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rsidP="00EA4626">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rsidP="00EA4626">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EA4626">
            <w:pPr>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EA4626">
            <w:pPr>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EA4626">
            <w:pPr>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EA4626">
            <w:pPr>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EA4626">
            <w:pPr>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EA4626">
            <w:pPr>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EA4626">
            <w:pPr>
              <w:rPr>
                <w:rFonts w:ascii="GHEA Grapalat" w:eastAsia="GHEA Grapalat" w:hAnsi="GHEA Grapalat" w:cs="GHEA Grapalat"/>
              </w:rPr>
            </w:pPr>
          </w:p>
        </w:tc>
      </w:tr>
    </w:tbl>
    <w:p w14:paraId="19628932" w14:textId="77777777" w:rsidR="00092E73" w:rsidRPr="00FD1EE4" w:rsidRDefault="00092E73" w:rsidP="00EA4626">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rsidP="00EA4626">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EA4626">
            <w:pPr>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EA4626">
            <w:pPr>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EA4626">
            <w:pPr>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EA4626">
            <w:pPr>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EA4626">
            <w:pPr>
              <w:rPr>
                <w:rFonts w:ascii="GHEA Grapalat" w:eastAsia="GHEA Grapalat" w:hAnsi="GHEA Grapalat" w:cs="GHEA Grapalat"/>
              </w:rPr>
            </w:pPr>
          </w:p>
        </w:tc>
      </w:tr>
    </w:tbl>
    <w:p w14:paraId="2876BA9E" w14:textId="77777777" w:rsidR="00092E73" w:rsidRDefault="00092E73" w:rsidP="00EA4626">
      <w:pPr>
        <w:numPr>
          <w:ilvl w:val="1"/>
          <w:numId w:val="28"/>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EA4626">
            <w:pPr>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EA4626">
            <w:pPr>
              <w:rPr>
                <w:rFonts w:ascii="GHEA Grapalat" w:eastAsia="GHEA Grapalat" w:hAnsi="GHEA Grapalat" w:cs="GHEA Grapalat"/>
              </w:rPr>
            </w:pPr>
          </w:p>
        </w:tc>
      </w:tr>
    </w:tbl>
    <w:p w14:paraId="72E515BC" w14:textId="77777777" w:rsidR="00092E73" w:rsidRPr="00FD1EE4" w:rsidRDefault="00092E73" w:rsidP="00EA4626">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rsidP="00EA4626">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EA4626">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EA4626">
            <w:pPr>
              <w:rPr>
                <w:rFonts w:ascii="GHEA Grapalat" w:eastAsia="GHEA Grapalat" w:hAnsi="GHEA Grapalat" w:cs="GHEA Grapalat"/>
                <w:b/>
                <w:color w:val="000000"/>
              </w:rPr>
            </w:pPr>
          </w:p>
        </w:tc>
      </w:tr>
    </w:tbl>
    <w:p w14:paraId="7365CCE5" w14:textId="77777777" w:rsidR="00092E73" w:rsidRPr="00FD1EE4" w:rsidRDefault="00092E73" w:rsidP="00EA4626">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EA4626">
      <w:pPr>
        <w:rPr>
          <w:rFonts w:ascii="GHEA Grapalat" w:hAnsi="GHEA Grapalat"/>
          <w:b/>
        </w:rPr>
      </w:pPr>
    </w:p>
    <w:p w14:paraId="7743345D" w14:textId="77777777" w:rsidR="00092E73" w:rsidRDefault="00092E73" w:rsidP="00EA4626">
      <w:pPr>
        <w:rPr>
          <w:rFonts w:ascii="GHEA Grapalat" w:hAnsi="GHEA Grapalat"/>
          <w:b/>
        </w:rPr>
      </w:pPr>
      <w:r>
        <w:rPr>
          <w:rFonts w:ascii="GHEA Grapalat" w:hAnsi="GHEA Grapalat"/>
          <w:b/>
        </w:rPr>
        <w:br w:type="page"/>
      </w:r>
    </w:p>
    <w:p w14:paraId="683CD5B5" w14:textId="77777777" w:rsidR="00092E73" w:rsidRDefault="00092E73" w:rsidP="00EA4626">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EA4626">
      <w:pPr>
        <w:jc w:val="center"/>
        <w:rPr>
          <w:rFonts w:ascii="GHEA Grapalat" w:hAnsi="GHEA Grapalat"/>
          <w:b/>
          <w:sz w:val="28"/>
          <w:szCs w:val="28"/>
          <w:lang w:val="hy-AM"/>
        </w:rPr>
      </w:pPr>
    </w:p>
    <w:p w14:paraId="19350ABF" w14:textId="77777777" w:rsidR="00092E73" w:rsidRPr="00092E73" w:rsidRDefault="00092E73" w:rsidP="00EA4626">
      <w:pPr>
        <w:pStyle w:val="ListParagraph"/>
        <w:numPr>
          <w:ilvl w:val="0"/>
          <w:numId w:val="29"/>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rsidP="00EA4626">
      <w:pPr>
        <w:pStyle w:val="ListParagraph"/>
        <w:numPr>
          <w:ilvl w:val="0"/>
          <w:numId w:val="30"/>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rsidP="00EA4626">
      <w:pPr>
        <w:pStyle w:val="ListParagraph"/>
        <w:numPr>
          <w:ilvl w:val="0"/>
          <w:numId w:val="30"/>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rsidP="00EA4626">
      <w:pPr>
        <w:pStyle w:val="ListParagraph"/>
        <w:numPr>
          <w:ilvl w:val="0"/>
          <w:numId w:val="30"/>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rsidP="00EA4626">
      <w:pPr>
        <w:pStyle w:val="ListParagraph"/>
        <w:numPr>
          <w:ilvl w:val="0"/>
          <w:numId w:val="29"/>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rsidP="00EA4626">
      <w:pPr>
        <w:pStyle w:val="ListParagraph"/>
        <w:numPr>
          <w:ilvl w:val="0"/>
          <w:numId w:val="31"/>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rsidP="00EA4626">
      <w:pPr>
        <w:pStyle w:val="ListParagraph"/>
        <w:numPr>
          <w:ilvl w:val="0"/>
          <w:numId w:val="31"/>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rsidP="00EA4626">
      <w:pPr>
        <w:pStyle w:val="ListParagraph"/>
        <w:numPr>
          <w:ilvl w:val="0"/>
          <w:numId w:val="31"/>
        </w:numPr>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w:t>
      </w:r>
      <w:r w:rsidRPr="00092E73">
        <w:rPr>
          <w:rFonts w:ascii="GHEA Grapalat" w:hAnsi="GHEA Grapalat"/>
        </w:rPr>
        <w:lastRenderedPageBreak/>
        <w:t>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rsidP="00EA4626">
      <w:pPr>
        <w:pStyle w:val="ListParagraph"/>
        <w:numPr>
          <w:ilvl w:val="0"/>
          <w:numId w:val="29"/>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rsidP="00EA4626">
      <w:pPr>
        <w:pStyle w:val="ListParagraph"/>
        <w:numPr>
          <w:ilvl w:val="0"/>
          <w:numId w:val="32"/>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EA4626">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rsidP="00EA4626">
      <w:pPr>
        <w:pStyle w:val="ListParagraph"/>
        <w:numPr>
          <w:ilvl w:val="0"/>
          <w:numId w:val="29"/>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rsidP="00EA4626">
      <w:pPr>
        <w:pStyle w:val="ListParagraph"/>
        <w:numPr>
          <w:ilvl w:val="0"/>
          <w:numId w:val="33"/>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EA4626">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EA4626">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EA4626">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EA4626">
      <w:pPr>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w:t>
      </w:r>
      <w:r w:rsidRPr="00092E73">
        <w:rPr>
          <w:rFonts w:ascii="GHEA Grapalat" w:hAnsi="GHEA Grapalat"/>
        </w:rPr>
        <w:lastRenderedPageBreak/>
        <w:t>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EA4626">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EA4626">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EA4626">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EA4626">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EA4626">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w:t>
      </w:r>
      <w:r w:rsidRPr="00092E73">
        <w:rPr>
          <w:rFonts w:ascii="GHEA Grapalat" w:hAnsi="GHEA Grapalat"/>
        </w:rPr>
        <w:lastRenderedPageBreak/>
        <w:t xml:space="preserve">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EA4626">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EA4626">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EA4626">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EA4626">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EA4626">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EA4626">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EA4626">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EA4626">
      <w:pPr>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EA4626">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EA4626">
      <w:pPr>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EA4626">
      <w:pPr>
        <w:jc w:val="both"/>
        <w:rPr>
          <w:rFonts w:ascii="GHEA Grapalat" w:hAnsi="GHEA Grapalat"/>
        </w:rPr>
      </w:pPr>
      <w:r w:rsidRPr="00092E73">
        <w:rPr>
          <w:rFonts w:ascii="GHEA Grapalat" w:hAnsi="GHEA Grapalat"/>
        </w:rPr>
        <w:lastRenderedPageBreak/>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EA4626">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EA4626">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EA4626">
      <w:pPr>
        <w:contextualSpacing/>
        <w:jc w:val="both"/>
        <w:rPr>
          <w:rFonts w:ascii="GHEA Grapalat" w:hAnsi="GHEA Grapalat"/>
          <w:sz w:val="28"/>
          <w:szCs w:val="28"/>
        </w:rPr>
      </w:pPr>
    </w:p>
    <w:p w14:paraId="0E3828E2" w14:textId="77777777" w:rsidR="00092E73" w:rsidRDefault="00092E73" w:rsidP="00EA4626">
      <w:pPr>
        <w:contextualSpacing/>
        <w:jc w:val="both"/>
        <w:rPr>
          <w:rFonts w:ascii="GHEA Grapalat" w:hAnsi="GHEA Grapalat"/>
          <w:sz w:val="28"/>
          <w:szCs w:val="28"/>
        </w:rPr>
      </w:pPr>
    </w:p>
    <w:p w14:paraId="1B8517C8" w14:textId="77777777" w:rsidR="00092E73" w:rsidRPr="009E5671" w:rsidRDefault="00092E73" w:rsidP="00EA4626">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EA4626">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EA4626">
      <w:pPr>
        <w:rPr>
          <w:rFonts w:ascii="GHEA Grapalat" w:hAnsi="GHEA Grapalat"/>
          <w:b/>
        </w:rPr>
      </w:pPr>
    </w:p>
    <w:p w14:paraId="1196D6A1" w14:textId="77777777" w:rsidR="00092E73" w:rsidRDefault="00092E73" w:rsidP="00EA4626">
      <w:pPr>
        <w:rPr>
          <w:rFonts w:ascii="GHEA Grapalat" w:hAnsi="GHEA Grapalat"/>
          <w:b/>
        </w:rPr>
      </w:pPr>
      <w:r>
        <w:rPr>
          <w:rFonts w:ascii="GHEA Grapalat" w:hAnsi="GHEA Grapalat"/>
          <w:b/>
        </w:rPr>
        <w:br w:type="page"/>
      </w:r>
    </w:p>
    <w:p w14:paraId="62B48BAB" w14:textId="77777777" w:rsidR="00B2572B" w:rsidRPr="00DC619D" w:rsidRDefault="00B2572B" w:rsidP="00EA4626">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32012A9B" w:rsidR="00B2572B" w:rsidRPr="009044F1" w:rsidRDefault="00B2572B" w:rsidP="00EA4626">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326F81">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326F81">
        <w:rPr>
          <w:rFonts w:ascii="GHEA Grapalat" w:hAnsi="GHEA Grapalat"/>
          <w:b/>
          <w:sz w:val="24"/>
          <w:szCs w:val="24"/>
        </w:rPr>
        <w:t>EQ-GHAShDzB-</w:t>
      </w:r>
      <w:r w:rsidR="00D52A84">
        <w:rPr>
          <w:rFonts w:ascii="GHEA Grapalat" w:hAnsi="GHEA Grapalat"/>
          <w:b/>
          <w:sz w:val="24"/>
          <w:szCs w:val="24"/>
        </w:rPr>
        <w:t>25/14</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0"/>
        <w:t>*</w:t>
      </w:r>
    </w:p>
    <w:p w14:paraId="2347BC65" w14:textId="77777777" w:rsidR="00B2572B" w:rsidRPr="009044F1" w:rsidRDefault="00B2572B" w:rsidP="00EA4626">
      <w:pPr>
        <w:widowControl w:val="0"/>
        <w:ind w:left="-66"/>
        <w:jc w:val="center"/>
        <w:rPr>
          <w:rFonts w:ascii="GHEA Grapalat" w:hAnsi="GHEA Grapalat"/>
          <w:b/>
        </w:rPr>
      </w:pPr>
      <w:r w:rsidRPr="009044F1">
        <w:rPr>
          <w:rFonts w:ascii="GHEA Grapalat" w:hAnsi="GHEA Grapalat"/>
          <w:b/>
        </w:rPr>
        <w:t>ЦЕНОВОЕ ПРЕДЛОЖЕНИЕ</w:t>
      </w:r>
    </w:p>
    <w:p w14:paraId="050C8689" w14:textId="4545D62B" w:rsidR="005744FC" w:rsidRPr="000F6C24" w:rsidRDefault="00B2572B" w:rsidP="00EA4626">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326F81">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326F81">
        <w:rPr>
          <w:rFonts w:ascii="GHEA Grapalat" w:hAnsi="GHEA Grapalat"/>
          <w:spacing w:val="-6"/>
        </w:rPr>
        <w:t>EQ-GHAShDzB-</w:t>
      </w:r>
      <w:r w:rsidR="00D52A84">
        <w:rPr>
          <w:rFonts w:ascii="GHEA Grapalat" w:hAnsi="GHEA Grapalat"/>
          <w:spacing w:val="-6"/>
        </w:rPr>
        <w:t>25/14</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EA4626">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EA4626">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EA4626">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EA4626">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202EB4" w:rsidRPr="005744FC" w14:paraId="4A751DC8" w14:textId="77777777" w:rsidTr="00387F87">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EA4626">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EA4626">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EA4626">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EA4626">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EA4626">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1"/>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EA4626">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EA4626">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387F8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EA4626">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EA4626">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EA4626">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EA4626">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EA4626">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B152CE" w:rsidRPr="005744FC" w14:paraId="6A0AB9A7" w14:textId="77777777"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91433C" w14:textId="436FF9B3" w:rsidR="00B152CE" w:rsidRPr="00521B73" w:rsidRDefault="00E35E99" w:rsidP="00EA4626">
            <w:pPr>
              <w:widowControl w:val="0"/>
              <w:jc w:val="center"/>
              <w:rPr>
                <w:rFonts w:ascii="GHEA Grapalat" w:hAnsi="GHEA Grapalat"/>
                <w:b/>
                <w:sz w:val="20"/>
                <w:szCs w:val="20"/>
                <w:lang w:val="hy-AM"/>
              </w:rPr>
            </w:pPr>
            <w:r>
              <w:rPr>
                <w:rFonts w:ascii="GHEA Grapalat" w:hAnsi="GHEA Grapalat"/>
                <w:b/>
                <w:sz w:val="20"/>
                <w:szCs w:val="20"/>
                <w:lang w:val="hy-AM"/>
              </w:rPr>
              <w:t>1</w:t>
            </w:r>
          </w:p>
        </w:tc>
        <w:tc>
          <w:tcPr>
            <w:tcW w:w="1559" w:type="dxa"/>
            <w:tcBorders>
              <w:top w:val="single" w:sz="4" w:space="0" w:color="auto"/>
              <w:left w:val="single" w:sz="4" w:space="0" w:color="auto"/>
              <w:bottom w:val="single" w:sz="4" w:space="0" w:color="auto"/>
              <w:right w:val="single" w:sz="4" w:space="0" w:color="auto"/>
            </w:tcBorders>
            <w:vAlign w:val="center"/>
          </w:tcPr>
          <w:p w14:paraId="73CD26EA" w14:textId="16208E6D" w:rsidR="00B152CE" w:rsidRPr="00711527" w:rsidRDefault="001B1D16" w:rsidP="00EA4626">
            <w:pPr>
              <w:widowControl w:val="0"/>
              <w:rPr>
                <w:rFonts w:ascii="GHEA Grapalat" w:hAnsi="GHEA Grapalat"/>
                <w:bCs/>
                <w:sz w:val="28"/>
                <w:szCs w:val="28"/>
              </w:rPr>
            </w:pPr>
            <w:r>
              <w:rPr>
                <w:rFonts w:ascii="GHEA Grapalat" w:hAnsi="GHEA Grapalat" w:cs="Sylfaen" w:hint="eastAsia"/>
                <w:bCs/>
                <w:sz w:val="22"/>
                <w:lang w:val="hy-AM"/>
              </w:rPr>
              <w:t xml:space="preserve">работ по установке (приобретению) устройств световой сигнализации в Ереване </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05AE236" w14:textId="77777777" w:rsidR="00B152CE" w:rsidRPr="005744FC" w:rsidRDefault="00B152CE" w:rsidP="00EA4626">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59A4E731" w14:textId="77777777" w:rsidR="00B152CE" w:rsidRPr="005744FC" w:rsidRDefault="00B152CE" w:rsidP="00EA4626">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64617C5" w14:textId="77777777" w:rsidR="00B152CE" w:rsidRPr="005744FC" w:rsidRDefault="00B152CE" w:rsidP="00EA4626">
            <w:pPr>
              <w:widowControl w:val="0"/>
              <w:jc w:val="center"/>
              <w:rPr>
                <w:rFonts w:ascii="GHEA Grapalat" w:hAnsi="GHEA Grapalat"/>
                <w:sz w:val="20"/>
                <w:szCs w:val="20"/>
              </w:rPr>
            </w:pPr>
          </w:p>
        </w:tc>
      </w:tr>
    </w:tbl>
    <w:p w14:paraId="5BDBA797" w14:textId="77777777" w:rsidR="00374F4A" w:rsidRPr="00DD2B43" w:rsidRDefault="00374F4A" w:rsidP="00EA4626">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EA4626">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EA4626">
      <w:pPr>
        <w:widowControl w:val="0"/>
        <w:jc w:val="both"/>
        <w:rPr>
          <w:rFonts w:ascii="GHEA Grapalat" w:hAnsi="GHEA Grapalat"/>
          <w:lang w:val="es-ES"/>
        </w:rPr>
      </w:pPr>
    </w:p>
    <w:p w14:paraId="49817F3E" w14:textId="77777777" w:rsidR="00B2572B" w:rsidRPr="000F6C24" w:rsidRDefault="00B2572B" w:rsidP="00EA4626">
      <w:pPr>
        <w:widowControl w:val="0"/>
        <w:jc w:val="right"/>
        <w:rPr>
          <w:rFonts w:ascii="GHEA Grapalat" w:hAnsi="GHEA Grapalat"/>
        </w:rPr>
      </w:pPr>
      <w:r w:rsidRPr="009044F1">
        <w:rPr>
          <w:rFonts w:ascii="GHEA Grapalat" w:hAnsi="GHEA Grapalat"/>
        </w:rPr>
        <w:t>М. П.</w:t>
      </w:r>
    </w:p>
    <w:p w14:paraId="07FB3A67" w14:textId="77777777" w:rsidR="00B217BB" w:rsidRDefault="00B217BB" w:rsidP="00EA4626">
      <w:pPr>
        <w:rPr>
          <w:rFonts w:ascii="GHEA Grapalat" w:hAnsi="GHEA Grapalat"/>
          <w:b/>
        </w:rPr>
      </w:pPr>
      <w:r>
        <w:rPr>
          <w:rFonts w:ascii="GHEA Grapalat" w:hAnsi="GHEA Grapalat"/>
          <w:b/>
        </w:rPr>
        <w:br w:type="page"/>
      </w:r>
    </w:p>
    <w:p w14:paraId="27DD4018" w14:textId="77777777" w:rsidR="001F6F04" w:rsidRPr="00C715FB" w:rsidRDefault="001F6F04" w:rsidP="00EA4626">
      <w:pPr>
        <w:widowControl w:val="0"/>
        <w:ind w:firstLine="567"/>
        <w:jc w:val="right"/>
        <w:rPr>
          <w:rFonts w:ascii="GHEA Grapalat" w:hAnsi="GHEA Grapalat"/>
          <w:b/>
        </w:rPr>
      </w:pPr>
      <w:r w:rsidRPr="00C715FB">
        <w:rPr>
          <w:rFonts w:ascii="GHEA Grapalat" w:hAnsi="GHEA Grapalat"/>
          <w:b/>
        </w:rPr>
        <w:lastRenderedPageBreak/>
        <w:t>Приложение № 4.1</w:t>
      </w:r>
    </w:p>
    <w:p w14:paraId="6DF0A18C" w14:textId="7C8FD487" w:rsidR="001F6F04" w:rsidRPr="00C715FB" w:rsidRDefault="001F6F04" w:rsidP="00EA4626">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326F81">
        <w:rPr>
          <w:rFonts w:ascii="GHEA Grapalat" w:hAnsi="GHEA Grapalat"/>
          <w:b/>
        </w:rPr>
        <w:t>запрос котировок</w:t>
      </w:r>
      <w:r w:rsidRPr="00C715FB">
        <w:rPr>
          <w:rFonts w:ascii="GHEA Grapalat" w:hAnsi="GHEA Grapalat" w:cs="Arial"/>
          <w:b/>
        </w:rPr>
        <w:br/>
      </w:r>
      <w:r w:rsidRPr="00C715FB">
        <w:rPr>
          <w:rFonts w:ascii="GHEA Grapalat" w:hAnsi="GHEA Grapalat"/>
          <w:b/>
        </w:rPr>
        <w:t>под кодом "</w:t>
      </w:r>
      <w:r w:rsidR="00326F81">
        <w:rPr>
          <w:rFonts w:ascii="GHEA Grapalat" w:hAnsi="GHEA Grapalat"/>
          <w:b/>
        </w:rPr>
        <w:t>EQ-GHAShDzB-</w:t>
      </w:r>
      <w:r w:rsidR="00D52A84">
        <w:rPr>
          <w:rFonts w:ascii="GHEA Grapalat" w:hAnsi="GHEA Grapalat"/>
          <w:b/>
        </w:rPr>
        <w:t>25/14</w:t>
      </w:r>
      <w:r w:rsidRPr="00C715FB">
        <w:rPr>
          <w:rFonts w:ascii="GHEA Grapalat" w:hAnsi="GHEA Grapalat"/>
          <w:b/>
        </w:rPr>
        <w:t>"</w:t>
      </w:r>
      <w:r w:rsidRPr="00C715FB">
        <w:rPr>
          <w:rStyle w:val="FootnoteReference"/>
          <w:rFonts w:ascii="GHEA Grapalat" w:hAnsi="GHEA Grapalat"/>
          <w:b/>
          <w:sz w:val="36"/>
          <w:szCs w:val="36"/>
        </w:rPr>
        <w:footnoteReference w:customMarkFollows="1" w:id="12"/>
        <w:t>*</w:t>
      </w:r>
    </w:p>
    <w:p w14:paraId="437266FA" w14:textId="77777777" w:rsidR="00520508" w:rsidRPr="00C715FB" w:rsidRDefault="00520508" w:rsidP="00EA4626">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16E56D0C" w14:textId="77777777" w:rsidR="00520508" w:rsidRPr="00C715FB" w:rsidRDefault="00520508" w:rsidP="00EA4626">
      <w:pPr>
        <w:widowControl w:val="0"/>
        <w:ind w:left="567" w:right="565"/>
        <w:jc w:val="center"/>
        <w:rPr>
          <w:rFonts w:ascii="GHEA Grapalat" w:hAnsi="GHEA Grapalat"/>
          <w:b/>
        </w:rPr>
      </w:pPr>
      <w:r w:rsidRPr="00C715FB">
        <w:rPr>
          <w:rFonts w:ascii="GHEA Grapalat" w:hAnsi="GHEA Grapalat"/>
          <w:b/>
        </w:rPr>
        <w:t>(обеспечение квалификации)</w:t>
      </w:r>
    </w:p>
    <w:p w14:paraId="7A95323C" w14:textId="77777777" w:rsidR="00520508" w:rsidRPr="00C715FB" w:rsidRDefault="00520508" w:rsidP="00EA4626">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48B50F93" w14:textId="77777777" w:rsidR="00520508" w:rsidRPr="00C715FB" w:rsidRDefault="00520508" w:rsidP="00EA4626">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w:t>
      </w:r>
      <w:r w:rsidR="00506873" w:rsidRPr="00C715FB">
        <w:rPr>
          <w:rStyle w:val="Strong"/>
          <w:rFonts w:ascii="GHEA Grapalat" w:hAnsi="GHEA Grapalat"/>
          <w:b w:val="0"/>
          <w:sz w:val="18"/>
          <w:szCs w:val="18"/>
        </w:rPr>
        <w:t xml:space="preserve">                                 </w:t>
      </w:r>
      <w:r w:rsidRPr="00C715FB">
        <w:rPr>
          <w:rStyle w:val="Strong"/>
          <w:rFonts w:ascii="GHEA Grapalat" w:hAnsi="GHEA Grapalat"/>
          <w:b w:val="0"/>
          <w:sz w:val="18"/>
          <w:szCs w:val="18"/>
        </w:rPr>
        <w:t>номер заключаемого договора</w:t>
      </w:r>
    </w:p>
    <w:p w14:paraId="652343E8" w14:textId="77777777" w:rsidR="00520508" w:rsidRPr="00C715FB" w:rsidRDefault="00520508" w:rsidP="00EA4626">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4F0FC64" w14:textId="77777777" w:rsidR="00520508" w:rsidRPr="00C715FB" w:rsidRDefault="00520508" w:rsidP="00EA4626">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7C0F4B63"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71CC049B" w14:textId="77777777" w:rsidR="00520508" w:rsidRPr="00C715FB" w:rsidRDefault="00520508" w:rsidP="00EA4626">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3AD9A106" w14:textId="77777777" w:rsidR="00520508" w:rsidRPr="00C715FB" w:rsidRDefault="00520508" w:rsidP="00EA4626">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4A03409D" w14:textId="77777777" w:rsidR="00520508" w:rsidRPr="00C715FB" w:rsidRDefault="00520508" w:rsidP="00EA4626">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79D2B447" w14:textId="77777777" w:rsidR="00520508" w:rsidRPr="00C715FB" w:rsidRDefault="00520508" w:rsidP="00EA4626">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235B018E" w14:textId="77777777" w:rsidR="00520508" w:rsidRPr="00C715FB" w:rsidRDefault="00520508" w:rsidP="00EA4626">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5575E81" w14:textId="77777777" w:rsidR="00520508" w:rsidRPr="00C715FB" w:rsidRDefault="00520508" w:rsidP="00EA4626">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4F6DE8"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банка</w:t>
      </w:r>
      <w:r w:rsidR="00697031" w:rsidRPr="00C715FB">
        <w:rPr>
          <w:rFonts w:ascii="GHEA Grapalat" w:eastAsiaTheme="minorHAnsi" w:hAnsi="GHEA Grapalat" w:cstheme="minorBidi"/>
          <w:sz w:val="18"/>
          <w:szCs w:val="18"/>
        </w:rPr>
        <w:t xml:space="preserve"> </w:t>
      </w:r>
    </w:p>
    <w:p w14:paraId="33D1645D" w14:textId="77777777" w:rsidR="00520508" w:rsidRPr="00C715FB" w:rsidRDefault="00520508" w:rsidP="00EA4626">
      <w:pPr>
        <w:pStyle w:val="NormalWeb"/>
        <w:shd w:val="clear" w:color="auto" w:fill="FFFFFF"/>
        <w:spacing w:before="0" w:beforeAutospacing="0" w:after="0" w:afterAutospacing="0"/>
        <w:jc w:val="both"/>
        <w:rPr>
          <w:rFonts w:ascii="GHEA Grapalat" w:eastAsiaTheme="minorHAnsi" w:hAnsi="GHEA Grapalat" w:cstheme="minorBidi"/>
        </w:rPr>
      </w:pPr>
    </w:p>
    <w:p w14:paraId="0304140A" w14:textId="77777777" w:rsidR="00520508" w:rsidRPr="00C715FB" w:rsidRDefault="00520508" w:rsidP="00EA4626">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4E81655A" w14:textId="77777777" w:rsidR="00520508" w:rsidRPr="00C715FB" w:rsidRDefault="00520508" w:rsidP="00EA4626">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5519FD7F" w14:textId="77777777" w:rsidR="00520508" w:rsidRPr="00C715FB" w:rsidRDefault="00520508" w:rsidP="00EA4626">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232E72"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При выплате суммы гарантии учитываются вычеты из суммы гарантии на основании </w:t>
      </w:r>
      <w:r w:rsidR="005613D6" w:rsidRPr="00C715FB">
        <w:rPr>
          <w:rFonts w:ascii="GHEA Grapalat" w:eastAsiaTheme="minorHAnsi" w:hAnsi="GHEA Grapalat" w:cstheme="minorBidi"/>
          <w:lang w:val="hy-AM"/>
        </w:rPr>
        <w:t xml:space="preserve">двухсторонне утвержденного </w:t>
      </w:r>
      <w:r w:rsidR="00D27BE8" w:rsidRPr="00C715FB">
        <w:rPr>
          <w:rFonts w:ascii="GHEA Grapalat" w:eastAsiaTheme="minorHAnsi" w:hAnsi="GHEA Grapalat" w:cstheme="minorBidi"/>
        </w:rPr>
        <w:t>акта (актов) сдачи-приемки</w:t>
      </w:r>
      <w:r w:rsidRPr="00C715FB">
        <w:rPr>
          <w:rFonts w:ascii="GHEA Grapalat" w:eastAsiaTheme="minorHAnsi" w:hAnsi="GHEA Grapalat" w:cstheme="minorBidi"/>
        </w:rPr>
        <w:t xml:space="preserve"> между бенефициаром и принципалом </w:t>
      </w:r>
      <w:r w:rsidR="005613D6" w:rsidRPr="00C715FB">
        <w:rPr>
          <w:rFonts w:ascii="GHEA Grapalat" w:eastAsiaTheme="minorHAnsi" w:hAnsi="GHEA Grapalat" w:cstheme="minorBidi"/>
        </w:rPr>
        <w:t>в рамках исполнения договора</w:t>
      </w:r>
      <w:r w:rsidR="005613D6" w:rsidRPr="00C715FB">
        <w:rPr>
          <w:rFonts w:ascii="GHEA Grapalat" w:eastAsiaTheme="minorHAnsi" w:hAnsi="GHEA Grapalat" w:cstheme="minorBidi"/>
          <w:lang w:val="hy-AM"/>
        </w:rPr>
        <w:t xml:space="preserve"> и</w:t>
      </w:r>
      <w:r w:rsidR="005613D6" w:rsidRPr="00C715FB">
        <w:rPr>
          <w:rFonts w:ascii="GHEA Grapalat" w:eastAsiaTheme="minorHAnsi" w:hAnsi="GHEA Grapalat" w:cstheme="minorBidi"/>
        </w:rPr>
        <w:t xml:space="preserve"> представленн</w:t>
      </w:r>
      <w:r w:rsidR="005613D6" w:rsidRPr="00C715FB">
        <w:rPr>
          <w:rFonts w:ascii="GHEA Grapalat" w:eastAsiaTheme="minorHAnsi" w:hAnsi="GHEA Grapalat" w:cstheme="minorBidi"/>
          <w:lang w:val="hy-AM"/>
        </w:rPr>
        <w:t>ого принципалом</w:t>
      </w:r>
      <w:r w:rsidR="005613D6" w:rsidRPr="00C715FB">
        <w:rPr>
          <w:rFonts w:ascii="GHEA Grapalat" w:eastAsiaTheme="minorHAnsi" w:hAnsi="GHEA Grapalat" w:cstheme="minorBidi"/>
        </w:rPr>
        <w:t xml:space="preserve"> лицу</w:t>
      </w:r>
      <w:r w:rsidR="00A5482B" w:rsidRPr="00C715FB">
        <w:rPr>
          <w:rFonts w:ascii="GHEA Grapalat" w:eastAsiaTheme="minorHAnsi" w:hAnsi="GHEA Grapalat" w:cstheme="minorBidi"/>
        </w:rPr>
        <w:t xml:space="preserve"> </w:t>
      </w:r>
      <w:r w:rsidR="005613D6" w:rsidRPr="00C715FB">
        <w:rPr>
          <w:rFonts w:ascii="GHEA Grapalat" w:eastAsiaTheme="minorHAnsi" w:hAnsi="GHEA Grapalat" w:cstheme="minorBidi"/>
        </w:rPr>
        <w:t xml:space="preserve"> давшему гарантию</w:t>
      </w:r>
      <w:r w:rsidRPr="00C715FB">
        <w:rPr>
          <w:rFonts w:ascii="GHEA Grapalat" w:eastAsiaTheme="minorHAnsi" w:hAnsi="GHEA Grapalat" w:cstheme="minorBidi"/>
        </w:rPr>
        <w:t>.</w:t>
      </w:r>
    </w:p>
    <w:p w14:paraId="611ECCC6" w14:textId="77777777" w:rsidR="00520508" w:rsidRPr="00C715FB" w:rsidRDefault="00520508" w:rsidP="00EA4626">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5A2A763" w14:textId="77777777" w:rsidR="00520508" w:rsidRPr="00C715FB" w:rsidRDefault="00520508" w:rsidP="00EA4626">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7BFC6A89" w14:textId="77777777" w:rsidR="00520508" w:rsidRPr="00C715FB" w:rsidRDefault="00520508" w:rsidP="00EA4626">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1D90076D" w14:textId="77777777" w:rsidR="00520508" w:rsidRPr="00C715FB" w:rsidRDefault="00520508" w:rsidP="00EA4626">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979AB9A"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BB905F8" w14:textId="77777777" w:rsidR="00EB1A78" w:rsidRPr="00C715FB" w:rsidRDefault="00EB1A78" w:rsidP="00EA4626">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5426B876" w14:textId="77777777" w:rsidR="00EB1A78" w:rsidRPr="00C715FB" w:rsidRDefault="00EB1A78" w:rsidP="00EA4626">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6C7F57A3" w14:textId="77777777" w:rsidR="00EB1A78" w:rsidRPr="00C715FB" w:rsidRDefault="00EB1A78" w:rsidP="00EA4626">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6C520112" w14:textId="77777777" w:rsidR="00EB1A78" w:rsidRPr="00C715FB" w:rsidRDefault="00EB1A78" w:rsidP="00EA4626">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21000F4B" w14:textId="77777777" w:rsidR="00EB1A78" w:rsidRPr="00C715FB" w:rsidRDefault="00EB1A78" w:rsidP="00EA4626">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1A577E8C" w14:textId="77777777" w:rsidR="00EB1A78" w:rsidRPr="00C715FB" w:rsidRDefault="00EB1A78" w:rsidP="00EA4626">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D47545"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крайн</w:t>
      </w:r>
      <w:r w:rsidR="00A265BE"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299E9395" w14:textId="77777777" w:rsidR="00183022" w:rsidRPr="00C715FB" w:rsidRDefault="00183022" w:rsidP="00EA4626">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721A7B"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721A7B"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оригинала </w:t>
      </w:r>
      <w:r w:rsidRPr="00C715FB">
        <w:rPr>
          <w:rFonts w:ascii="GHEA Grapalat" w:eastAsiaTheme="minorHAnsi" w:hAnsi="GHEA Grapalat" w:cstheme="minorBidi"/>
        </w:rPr>
        <w:lastRenderedPageBreak/>
        <w:t>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439082FC" w14:textId="77777777" w:rsidR="00520508" w:rsidRPr="00C715FB" w:rsidRDefault="00520508" w:rsidP="00EA4626">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9FDDECE"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3B5955D6" w14:textId="77777777" w:rsidR="00520508" w:rsidRPr="00C715FB" w:rsidRDefault="00520508" w:rsidP="00EA4626">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D3EB3C7" w14:textId="77777777" w:rsidR="00520508" w:rsidRPr="00C715FB" w:rsidRDefault="00520508" w:rsidP="00EA4626">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EA7FB2" w:rsidRPr="00C715FB">
        <w:rPr>
          <w:rFonts w:eastAsiaTheme="minorHAnsi" w:cstheme="minorBidi"/>
        </w:rPr>
        <w:t xml:space="preserve">        </w:t>
      </w:r>
      <w:r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1983CC9C"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704D4520"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F61CF44"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C715FB">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C715FB">
        <w:rPr>
          <w:rFonts w:ascii="GHEA Grapalat" w:eastAsiaTheme="minorHAnsi" w:hAnsi="GHEA Grapalat" w:cstheme="minorBidi"/>
        </w:rPr>
        <w:t xml:space="preserve"> .</w:t>
      </w:r>
    </w:p>
    <w:p w14:paraId="46593A3F"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81C54DB" w14:textId="77777777" w:rsidR="005613D6" w:rsidRPr="00C715FB" w:rsidRDefault="000C3BD3"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3) </w:t>
      </w:r>
      <w:r w:rsidR="005613D6" w:rsidRPr="00C715FB">
        <w:rPr>
          <w:rFonts w:ascii="GHEA Grapalat" w:eastAsiaTheme="minorHAnsi" w:hAnsi="GHEA Grapalat" w:cstheme="minorBidi"/>
          <w:lang w:val="hy-AM"/>
        </w:rPr>
        <w:t xml:space="preserve">двухсторонне </w:t>
      </w:r>
      <w:r w:rsidR="005613D6" w:rsidRPr="00C715FB">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5613D6" w:rsidRPr="00C715FB">
        <w:rPr>
          <w:rFonts w:ascii="GHEA Grapalat" w:eastAsiaTheme="minorHAnsi" w:hAnsi="GHEA Grapalat" w:cstheme="minorBidi"/>
          <w:lang w:val="hy-AM"/>
        </w:rPr>
        <w:t xml:space="preserve"> </w:t>
      </w:r>
      <w:r w:rsidR="005613D6" w:rsidRPr="00C715FB">
        <w:rPr>
          <w:rFonts w:ascii="GHEA Grapalat" w:eastAsiaTheme="minorHAnsi" w:hAnsi="GHEA Grapalat" w:cstheme="minorBidi"/>
        </w:rPr>
        <w:t>(</w:t>
      </w:r>
      <w:r w:rsidR="005613D6" w:rsidRPr="00C715FB">
        <w:rPr>
          <w:rFonts w:ascii="GHEA Grapalat" w:eastAsiaTheme="minorHAnsi" w:hAnsi="GHEA Grapalat" w:cstheme="minorBidi"/>
          <w:lang w:val="hy-AM"/>
        </w:rPr>
        <w:t>их</w:t>
      </w:r>
      <w:r w:rsidR="005613D6" w:rsidRPr="00C715FB">
        <w:rPr>
          <w:rFonts w:ascii="GHEA Grapalat" w:eastAsiaTheme="minorHAnsi" w:hAnsi="GHEA Grapalat" w:cstheme="minorBidi"/>
        </w:rPr>
        <w:t xml:space="preserve">) копии. </w:t>
      </w:r>
    </w:p>
    <w:p w14:paraId="21F04AD3" w14:textId="77777777" w:rsidR="000C3BD3" w:rsidRPr="00C715FB" w:rsidRDefault="000C3BD3"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733E65"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22D75F1"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51282CE"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2230F407"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B0E6631" w14:textId="77777777" w:rsidR="00520508" w:rsidRPr="00C715FB" w:rsidRDefault="00520508" w:rsidP="00EA4626">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027341BE" w14:textId="77777777" w:rsidR="00520508" w:rsidRPr="00C715FB" w:rsidRDefault="00520508" w:rsidP="00EA4626">
      <w:pPr>
        <w:pStyle w:val="NormalWeb"/>
        <w:shd w:val="clear" w:color="auto" w:fill="FFFFFF"/>
        <w:spacing w:before="0" w:beforeAutospacing="0" w:after="0" w:afterAutospacing="0"/>
        <w:ind w:firstLine="375"/>
        <w:rPr>
          <w:rFonts w:ascii="GHEA Grapalat" w:eastAsiaTheme="minorHAnsi" w:hAnsi="GHEA Grapalat" w:cstheme="minorBidi"/>
        </w:rPr>
      </w:pPr>
    </w:p>
    <w:p w14:paraId="1AADC4A2" w14:textId="77777777" w:rsidR="00520508" w:rsidRPr="00C715FB" w:rsidRDefault="00520508" w:rsidP="00EA4626">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75D2D95" w14:textId="77777777" w:rsidR="00520508" w:rsidRPr="00C715FB" w:rsidRDefault="00520508" w:rsidP="00EA4626">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CAA767B"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2904637"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E29DCC"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hAnsi="GHEA Grapalat"/>
          <w:sz w:val="20"/>
          <w:szCs w:val="20"/>
        </w:rPr>
      </w:pPr>
    </w:p>
    <w:p w14:paraId="37CC7194"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392E05C5"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5A02997"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C684338"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26E7B27B" w14:textId="77777777" w:rsidR="00520508" w:rsidRPr="00C715FB" w:rsidRDefault="00520508" w:rsidP="00EA4626">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21B6EB2F"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1691D08" w14:textId="77777777" w:rsidR="00520508" w:rsidRPr="00B138F3" w:rsidRDefault="00520508"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57B1272" w14:textId="7E716557" w:rsidR="00520508" w:rsidRDefault="00520508" w:rsidP="00EA4626">
      <w:pPr>
        <w:rPr>
          <w:ins w:id="12" w:author="Vardan" w:date="2020-06-02T23:01:00Z"/>
          <w:rFonts w:ascii="GHEA Grapalat" w:hAnsi="GHEA Grapalat"/>
          <w:i/>
          <w:sz w:val="22"/>
          <w:szCs w:val="22"/>
        </w:rPr>
      </w:pPr>
    </w:p>
    <w:p w14:paraId="42301071" w14:textId="77777777" w:rsidR="00CE77D8" w:rsidRDefault="00CE77D8" w:rsidP="00EA4626">
      <w:pPr>
        <w:widowControl w:val="0"/>
        <w:contextualSpacing/>
        <w:jc w:val="right"/>
        <w:rPr>
          <w:rFonts w:ascii="GHEA Grapalat" w:hAnsi="GHEA Grapalat"/>
          <w:b/>
          <w:i/>
          <w:sz w:val="22"/>
          <w:szCs w:val="22"/>
        </w:rPr>
      </w:pPr>
    </w:p>
    <w:p w14:paraId="011D2D14" w14:textId="77777777" w:rsidR="00F87042" w:rsidRDefault="00F87042" w:rsidP="00EA4626">
      <w:pPr>
        <w:widowControl w:val="0"/>
        <w:contextualSpacing/>
        <w:jc w:val="right"/>
        <w:rPr>
          <w:rFonts w:ascii="GHEA Grapalat" w:hAnsi="GHEA Grapalat"/>
          <w:b/>
          <w:i/>
          <w:sz w:val="22"/>
          <w:szCs w:val="22"/>
        </w:rPr>
      </w:pPr>
    </w:p>
    <w:p w14:paraId="41A3C71C" w14:textId="77777777" w:rsidR="00F87042" w:rsidRDefault="00F87042" w:rsidP="00EA4626">
      <w:pPr>
        <w:widowControl w:val="0"/>
        <w:contextualSpacing/>
        <w:jc w:val="right"/>
        <w:rPr>
          <w:rFonts w:ascii="GHEA Grapalat" w:hAnsi="GHEA Grapalat"/>
          <w:b/>
          <w:i/>
          <w:sz w:val="22"/>
          <w:szCs w:val="22"/>
        </w:rPr>
      </w:pPr>
    </w:p>
    <w:p w14:paraId="2D7F5178" w14:textId="57570D3D" w:rsidR="003D2FE2" w:rsidRPr="00572A57" w:rsidRDefault="003D2FE2" w:rsidP="00EA4626">
      <w:pPr>
        <w:widowControl w:val="0"/>
        <w:contextualSpacing/>
        <w:jc w:val="right"/>
        <w:rPr>
          <w:rFonts w:ascii="GHEA Grapalat" w:hAnsi="GHEA Grapalat" w:cs="GHEA Grapalat"/>
          <w:b/>
          <w:i/>
          <w:sz w:val="22"/>
          <w:szCs w:val="22"/>
        </w:rPr>
      </w:pPr>
      <w:r w:rsidRPr="00594D27">
        <w:rPr>
          <w:rFonts w:ascii="GHEA Grapalat" w:hAnsi="GHEA Grapalat"/>
          <w:b/>
          <w:i/>
          <w:sz w:val="22"/>
          <w:szCs w:val="22"/>
        </w:rPr>
        <w:lastRenderedPageBreak/>
        <w:t>Приложение № 4.</w:t>
      </w:r>
      <w:r w:rsidR="001F6F04" w:rsidRPr="00572A57">
        <w:rPr>
          <w:rFonts w:ascii="GHEA Grapalat" w:hAnsi="GHEA Grapalat"/>
          <w:b/>
          <w:i/>
          <w:sz w:val="22"/>
          <w:szCs w:val="22"/>
        </w:rPr>
        <w:t>2</w:t>
      </w:r>
    </w:p>
    <w:p w14:paraId="086528F6" w14:textId="0B903A54" w:rsidR="003D2FE2" w:rsidRPr="00594D27" w:rsidRDefault="003D2FE2" w:rsidP="00EA4626">
      <w:pPr>
        <w:widowControl w:val="0"/>
        <w:contextualSpacing/>
        <w:jc w:val="right"/>
        <w:rPr>
          <w:rFonts w:ascii="GHEA Grapalat" w:hAnsi="GHEA Grapalat" w:cs="GHEA Grapalat"/>
          <w:b/>
          <w:i/>
          <w:sz w:val="22"/>
          <w:szCs w:val="22"/>
        </w:rPr>
      </w:pPr>
      <w:r w:rsidRPr="00594D27">
        <w:rPr>
          <w:rFonts w:ascii="GHEA Grapalat" w:hAnsi="GHEA Grapalat"/>
          <w:b/>
          <w:i/>
          <w:sz w:val="22"/>
          <w:szCs w:val="22"/>
        </w:rPr>
        <w:t xml:space="preserve">к Приглашению на </w:t>
      </w:r>
      <w:r w:rsidR="00326F81">
        <w:rPr>
          <w:rFonts w:ascii="GHEA Grapalat" w:hAnsi="GHEA Grapalat"/>
          <w:b/>
          <w:i/>
          <w:sz w:val="22"/>
          <w:szCs w:val="22"/>
        </w:rPr>
        <w:t>запрос котировок</w:t>
      </w:r>
      <w:r w:rsidRPr="00594D27">
        <w:rPr>
          <w:rFonts w:ascii="GHEA Grapalat" w:hAnsi="GHEA Grapalat" w:cs="GHEA Grapalat"/>
          <w:b/>
          <w:i/>
          <w:sz w:val="22"/>
          <w:szCs w:val="22"/>
        </w:rPr>
        <w:br/>
      </w:r>
      <w:r w:rsidRPr="00594D27">
        <w:rPr>
          <w:rFonts w:ascii="GHEA Grapalat" w:hAnsi="GHEA Grapalat"/>
          <w:b/>
          <w:i/>
          <w:sz w:val="22"/>
          <w:szCs w:val="22"/>
        </w:rPr>
        <w:t>под кодом "</w:t>
      </w:r>
      <w:r w:rsidR="00326F81">
        <w:rPr>
          <w:rFonts w:ascii="GHEA Grapalat" w:hAnsi="GHEA Grapalat"/>
          <w:b/>
          <w:i/>
          <w:sz w:val="22"/>
          <w:szCs w:val="22"/>
        </w:rPr>
        <w:t>EQ-GHAShDzB-</w:t>
      </w:r>
      <w:r w:rsidR="00D52A84">
        <w:rPr>
          <w:rFonts w:ascii="GHEA Grapalat" w:hAnsi="GHEA Grapalat"/>
          <w:b/>
          <w:i/>
          <w:sz w:val="22"/>
          <w:szCs w:val="22"/>
        </w:rPr>
        <w:t>25/14</w:t>
      </w:r>
      <w:r w:rsidRPr="00594D27">
        <w:rPr>
          <w:rFonts w:ascii="GHEA Grapalat" w:hAnsi="GHEA Grapalat"/>
          <w:b/>
          <w:i/>
          <w:sz w:val="22"/>
          <w:szCs w:val="22"/>
        </w:rPr>
        <w:t>"</w:t>
      </w:r>
      <w:r w:rsidRPr="00594D27">
        <w:rPr>
          <w:rStyle w:val="FootnoteReference"/>
          <w:rFonts w:ascii="GHEA Grapalat" w:hAnsi="GHEA Grapalat"/>
          <w:b/>
          <w:i/>
          <w:sz w:val="22"/>
          <w:szCs w:val="22"/>
        </w:rPr>
        <w:footnoteReference w:customMarkFollows="1" w:id="13"/>
        <w:t>*</w:t>
      </w:r>
    </w:p>
    <w:p w14:paraId="2BE119F8" w14:textId="77777777" w:rsidR="003D2FE2" w:rsidRPr="00B138F3" w:rsidRDefault="003D2FE2" w:rsidP="00EA4626">
      <w:pPr>
        <w:widowControl w:val="0"/>
        <w:jc w:val="center"/>
        <w:rPr>
          <w:rFonts w:ascii="GHEA Grapalat" w:hAnsi="GHEA Grapalat"/>
          <w:b/>
          <w:sz w:val="22"/>
          <w:szCs w:val="22"/>
        </w:rPr>
      </w:pPr>
    </w:p>
    <w:p w14:paraId="75AE0633" w14:textId="77777777" w:rsidR="003D2FE2" w:rsidRPr="00B138F3" w:rsidRDefault="003D2FE2" w:rsidP="00EA4626">
      <w:pPr>
        <w:widowControl w:val="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3030BAD4" w14:textId="77777777" w:rsidR="003D2FE2" w:rsidRPr="00B138F3" w:rsidRDefault="003D2FE2" w:rsidP="00EA4626">
      <w:pPr>
        <w:widowControl w:val="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43CC8092" w14:textId="77777777" w:rsidTr="00B932B8">
        <w:tc>
          <w:tcPr>
            <w:tcW w:w="4786" w:type="dxa"/>
          </w:tcPr>
          <w:p w14:paraId="587C2ADC" w14:textId="77777777" w:rsidR="003D2FE2" w:rsidRPr="00B138F3" w:rsidRDefault="003D2FE2" w:rsidP="00EA4626">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2E851D94" w14:textId="77777777" w:rsidR="003D2FE2" w:rsidRPr="00B138F3" w:rsidRDefault="003D2FE2" w:rsidP="00EA4626">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4"/>
              <w:t>**</w:t>
            </w:r>
          </w:p>
        </w:tc>
      </w:tr>
    </w:tbl>
    <w:p w14:paraId="176D37A9" w14:textId="77777777" w:rsidR="003D2FE2" w:rsidRPr="00B138F3" w:rsidRDefault="003D2FE2" w:rsidP="00EA4626">
      <w:pPr>
        <w:widowControl w:val="0"/>
        <w:rPr>
          <w:rFonts w:ascii="GHEA Grapalat" w:hAnsi="GHEA Grapalat" w:cs="GHEA Grapalat"/>
          <w:b/>
          <w:sz w:val="22"/>
          <w:szCs w:val="22"/>
        </w:rPr>
      </w:pPr>
    </w:p>
    <w:p w14:paraId="53FD00F8" w14:textId="77777777" w:rsidR="003D2FE2" w:rsidRPr="00B138F3" w:rsidRDefault="003D2FE2" w:rsidP="00EA4626">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2C1B1B3D" w14:textId="77777777" w:rsidR="003D2FE2" w:rsidRPr="00B138F3" w:rsidRDefault="003D2FE2" w:rsidP="00EA4626">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26F0B147" w14:textId="77777777" w:rsidR="003D2FE2" w:rsidRPr="00B138F3" w:rsidRDefault="003D2FE2" w:rsidP="00EA4626">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7ACDBA85" w14:textId="77777777" w:rsidR="003D2FE2" w:rsidRPr="00B138F3" w:rsidRDefault="003D2FE2" w:rsidP="00EA4626">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41797654" w14:textId="77777777" w:rsidR="003D2FE2" w:rsidRPr="00B138F3" w:rsidRDefault="003D2FE2" w:rsidP="00EA4626">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BBD51A6" w14:textId="77777777" w:rsidR="003D2FE2" w:rsidRPr="00B138F3" w:rsidRDefault="003D2FE2" w:rsidP="00EA4626">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58F2450A" w14:textId="77777777" w:rsidR="003D2FE2" w:rsidRPr="00B138F3" w:rsidRDefault="003D2FE2" w:rsidP="00EA4626">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614F74A9" w14:textId="77777777" w:rsidR="003D2FE2" w:rsidRPr="00B138F3" w:rsidRDefault="003D2FE2" w:rsidP="00EA4626">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403B640A" w14:textId="77777777" w:rsidR="003D2FE2" w:rsidRPr="00B138F3" w:rsidRDefault="003D2FE2" w:rsidP="00EA4626">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4179BC02" w14:textId="77777777" w:rsidR="003D2FE2" w:rsidRPr="00B138F3" w:rsidRDefault="003D2FE2" w:rsidP="00EA4626">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762E7389" w14:textId="77777777" w:rsidR="003D2FE2" w:rsidRPr="00B138F3" w:rsidRDefault="003D2FE2" w:rsidP="00EA4626">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F1354AA" w14:textId="77777777" w:rsidR="003D2FE2" w:rsidRPr="00B138F3" w:rsidRDefault="003D2FE2" w:rsidP="00EA462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53A3EE60" w14:textId="77777777" w:rsidR="003D2FE2" w:rsidRPr="00B138F3" w:rsidRDefault="003D2FE2" w:rsidP="00EA462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2FCB303" w14:textId="77777777" w:rsidR="003D2FE2" w:rsidRPr="00B138F3" w:rsidRDefault="003D2FE2" w:rsidP="00EA462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36C67A3" w14:textId="77777777" w:rsidR="003D2FE2" w:rsidRPr="00B138F3" w:rsidRDefault="003D2FE2" w:rsidP="00EA462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0D0A11F" w14:textId="77777777" w:rsidR="003D2FE2" w:rsidRPr="00B138F3" w:rsidRDefault="003D2FE2" w:rsidP="00EA462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4EC1F1FC" w14:textId="77777777" w:rsidR="003D2FE2" w:rsidRPr="00B138F3" w:rsidRDefault="003D2FE2" w:rsidP="00EA462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16D3495" w14:textId="77777777" w:rsidR="003D2FE2" w:rsidRPr="00B138F3" w:rsidRDefault="003D2FE2" w:rsidP="00EA462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w:t>
      </w:r>
      <w:r w:rsidRPr="00B138F3">
        <w:rPr>
          <w:rFonts w:ascii="GHEA Grapalat" w:hAnsi="GHEA Grapalat"/>
          <w:sz w:val="22"/>
          <w:szCs w:val="22"/>
        </w:rPr>
        <w:lastRenderedPageBreak/>
        <w:t>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586D80C" w14:textId="77777777" w:rsidR="003D2FE2" w:rsidRPr="00B138F3" w:rsidRDefault="003D2FE2" w:rsidP="00EA462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311B2CBD" w14:textId="77777777" w:rsidR="003D2FE2" w:rsidRPr="00B138F3" w:rsidRDefault="003D2FE2" w:rsidP="00EA462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7A900E92" w14:textId="77777777" w:rsidR="003D2FE2" w:rsidRPr="00B138F3" w:rsidRDefault="003D2FE2" w:rsidP="00EA462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38BF4EC" w14:textId="77777777" w:rsidR="003D2FE2" w:rsidRPr="00B138F3" w:rsidRDefault="003D2FE2" w:rsidP="00EA462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2B3FBB35" w14:textId="77777777" w:rsidR="00CC28E2" w:rsidRPr="00185BB2" w:rsidRDefault="003D2FE2" w:rsidP="00EA4626">
      <w:pPr>
        <w:widowControl w:val="0"/>
        <w:jc w:val="center"/>
        <w:rPr>
          <w:rFonts w:ascii="GHEA Grapalat" w:hAnsi="GHEA Grapalat"/>
          <w:b/>
          <w:sz w:val="22"/>
          <w:szCs w:val="22"/>
        </w:rPr>
      </w:pPr>
      <w:r w:rsidRPr="00B138F3">
        <w:rPr>
          <w:rFonts w:ascii="GHEA Grapalat" w:hAnsi="GHEA Grapalat"/>
          <w:b/>
          <w:sz w:val="22"/>
          <w:szCs w:val="22"/>
        </w:rPr>
        <w:t>2. Иные условия</w:t>
      </w:r>
    </w:p>
    <w:p w14:paraId="46FD9FF1" w14:textId="77777777" w:rsidR="003D2FE2" w:rsidRPr="00B138F3" w:rsidRDefault="003D2FE2" w:rsidP="00EA4626">
      <w:pPr>
        <w:widowControl w:val="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653939">
        <w:rPr>
          <w:rFonts w:ascii="GHEA Grapalat" w:hAnsi="GHEA Grapalat"/>
          <w:sz w:val="22"/>
          <w:szCs w:val="22"/>
          <w:lang w:val="hy-AM"/>
        </w:rPr>
        <w:t>двадцатого</w:t>
      </w:r>
      <w:r w:rsidR="00653939"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14:paraId="0AEDC987" w14:textId="77777777" w:rsidR="003D2FE2" w:rsidRPr="00B138F3" w:rsidRDefault="003D2FE2" w:rsidP="00EA462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5F5905E0" w14:textId="77777777" w:rsidR="003D2FE2" w:rsidRPr="00B138F3" w:rsidRDefault="003D2FE2" w:rsidP="00EA462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7543474D" w14:textId="77777777" w:rsidR="003D2FE2" w:rsidRPr="00B138F3" w:rsidDel="00A13215" w:rsidRDefault="003D2FE2" w:rsidP="00EA462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1134883" w14:textId="77777777" w:rsidR="003D2FE2" w:rsidRPr="00EC1F84" w:rsidRDefault="003D2FE2" w:rsidP="00EA4626">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BD1A706" w14:textId="77777777" w:rsidR="002849A6" w:rsidRPr="00B138F3" w:rsidRDefault="002849A6" w:rsidP="00EA4626">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45017E6D" w14:textId="77777777" w:rsidR="002849A6" w:rsidRPr="00CC28E2" w:rsidRDefault="002849A6" w:rsidP="00EA4626">
      <w:pPr>
        <w:widowControl w:val="0"/>
        <w:jc w:val="both"/>
        <w:rPr>
          <w:rFonts w:ascii="GHEA Grapalat" w:hAnsi="GHEA Grapalat"/>
          <w:sz w:val="22"/>
          <w:szCs w:val="22"/>
        </w:rPr>
      </w:pPr>
      <w:r w:rsidRPr="00CC28E2">
        <w:rPr>
          <w:rFonts w:ascii="GHEA Grapalat" w:hAnsi="GHEA Grapalat"/>
          <w:sz w:val="22"/>
          <w:szCs w:val="22"/>
        </w:rPr>
        <w:t>_____________________________________</w:t>
      </w:r>
    </w:p>
    <w:p w14:paraId="655BEEFE" w14:textId="77777777" w:rsidR="004D5A00" w:rsidRPr="00CC28E2" w:rsidRDefault="002849A6" w:rsidP="00EA4626">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 xml:space="preserve">наименование </w:t>
      </w:r>
      <w:r w:rsidR="004D5A00" w:rsidRPr="00CC28E2">
        <w:rPr>
          <w:rFonts w:ascii="GHEA Grapalat" w:hAnsi="GHEA Grapalat"/>
          <w:sz w:val="22"/>
          <w:szCs w:val="22"/>
          <w:vertAlign w:val="superscript"/>
        </w:rPr>
        <w:t xml:space="preserve"> компании</w:t>
      </w:r>
    </w:p>
    <w:p w14:paraId="12EC667C" w14:textId="77777777" w:rsidR="002849A6" w:rsidRPr="00CC28E2" w:rsidRDefault="002849A6" w:rsidP="00EA4626">
      <w:pPr>
        <w:widowControl w:val="0"/>
        <w:ind w:right="4253"/>
        <w:contextualSpacing/>
        <w:rPr>
          <w:rFonts w:ascii="GHEA Grapalat" w:hAnsi="GHEA Grapalat"/>
          <w:sz w:val="22"/>
          <w:szCs w:val="22"/>
        </w:rPr>
      </w:pPr>
      <w:r w:rsidRPr="00CC28E2">
        <w:rPr>
          <w:rFonts w:ascii="GHEA Grapalat" w:hAnsi="GHEA Grapalat"/>
          <w:sz w:val="22"/>
          <w:szCs w:val="22"/>
        </w:rPr>
        <w:t>___________________________________</w:t>
      </w:r>
    </w:p>
    <w:p w14:paraId="12245F38" w14:textId="77777777" w:rsidR="002849A6" w:rsidRPr="00CC28E2" w:rsidRDefault="002849A6" w:rsidP="00EA4626">
      <w:pPr>
        <w:widowControl w:val="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14:paraId="1865955A" w14:textId="77777777" w:rsidR="002849A6" w:rsidRPr="00CC28E2" w:rsidRDefault="002849A6" w:rsidP="00EA4626">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14:paraId="0C1F6568" w14:textId="77777777" w:rsidR="002849A6" w:rsidRPr="00CC28E2" w:rsidRDefault="002849A6" w:rsidP="00EA4626">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14:paraId="2B81F3BD" w14:textId="77777777" w:rsidR="00C5310C" w:rsidRPr="00D847AB" w:rsidRDefault="00C5310C" w:rsidP="00EA4626">
      <w:pPr>
        <w:widowControl w:val="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14:paraId="337072E7" w14:textId="77777777" w:rsidR="00C5310C" w:rsidRPr="00B138F3" w:rsidRDefault="00C5310C" w:rsidP="00EA4626">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14:paraId="7BF4C834" w14:textId="77777777" w:rsidR="00C5310C" w:rsidRDefault="002D7881" w:rsidP="00EA4626">
      <w:pPr>
        <w:widowControl w:val="0"/>
        <w:ind w:right="4250"/>
        <w:rPr>
          <w:rFonts w:ascii="GHEA Grapalat" w:hAnsi="GHEA Grapalat"/>
          <w:sz w:val="22"/>
          <w:szCs w:val="22"/>
        </w:rPr>
      </w:pPr>
      <w:r w:rsidRPr="007D0452">
        <w:rPr>
          <w:rFonts w:ascii="GHEA Grapalat" w:hAnsi="GHEA Grapalat"/>
          <w:sz w:val="22"/>
          <w:szCs w:val="22"/>
          <w:vertAlign w:val="superscript"/>
        </w:rPr>
        <w:t xml:space="preserve">                        </w:t>
      </w:r>
      <w:r w:rsidR="00C5310C">
        <w:rPr>
          <w:rFonts w:ascii="GHEA Grapalat" w:hAnsi="GHEA Grapalat"/>
          <w:sz w:val="22"/>
          <w:szCs w:val="22"/>
          <w:vertAlign w:val="superscript"/>
        </w:rPr>
        <w:t>учетный номер</w:t>
      </w:r>
      <w:r w:rsidR="00D847AB">
        <w:rPr>
          <w:rFonts w:ascii="GHEA Grapalat" w:hAnsi="GHEA Grapalat"/>
          <w:sz w:val="22"/>
          <w:szCs w:val="22"/>
          <w:vertAlign w:val="superscript"/>
        </w:rPr>
        <w:t xml:space="preserve"> налогоплательщика</w:t>
      </w:r>
      <w:r w:rsidR="00E55D53" w:rsidRPr="007D0452">
        <w:rPr>
          <w:rFonts w:ascii="GHEA Grapalat" w:hAnsi="GHEA Grapalat"/>
          <w:sz w:val="22"/>
          <w:szCs w:val="22"/>
          <w:vertAlign w:val="superscript"/>
        </w:rPr>
        <w:t xml:space="preserve"> </w:t>
      </w:r>
      <w:r w:rsidR="00E55D53">
        <w:rPr>
          <w:rFonts w:ascii="GHEA Grapalat" w:hAnsi="GHEA Grapalat"/>
          <w:sz w:val="22"/>
          <w:szCs w:val="22"/>
          <w:vertAlign w:val="superscript"/>
        </w:rPr>
        <w:t>компании</w:t>
      </w:r>
      <w:r w:rsidR="00C5310C">
        <w:rPr>
          <w:rFonts w:ascii="GHEA Grapalat" w:hAnsi="GHEA Grapalat"/>
          <w:sz w:val="22"/>
          <w:szCs w:val="22"/>
          <w:vertAlign w:val="superscript"/>
        </w:rPr>
        <w:t xml:space="preserve"> </w:t>
      </w:r>
      <w:r w:rsidR="00C5310C" w:rsidRPr="00B138F3">
        <w:rPr>
          <w:rFonts w:ascii="GHEA Grapalat" w:hAnsi="GHEA Grapalat"/>
          <w:sz w:val="22"/>
          <w:szCs w:val="22"/>
        </w:rPr>
        <w:t>________________________________</w:t>
      </w:r>
    </w:p>
    <w:p w14:paraId="78B16D3F" w14:textId="77777777" w:rsidR="002D7881" w:rsidRPr="00B138F3" w:rsidRDefault="002D7881" w:rsidP="00EA4626">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49B8FB8D" w14:textId="77777777" w:rsidR="00B1119D" w:rsidRDefault="00B1119D" w:rsidP="00EA4626">
      <w:pPr>
        <w:widowControl w:val="0"/>
        <w:ind w:right="4250"/>
        <w:rPr>
          <w:rFonts w:ascii="GHEA Grapalat" w:hAnsi="GHEA Grapalat"/>
          <w:sz w:val="22"/>
          <w:szCs w:val="22"/>
        </w:rPr>
      </w:pPr>
    </w:p>
    <w:p w14:paraId="58973F31" w14:textId="77777777" w:rsidR="00B1119D" w:rsidRPr="00B138F3" w:rsidRDefault="00B1119D" w:rsidP="00EA4626">
      <w:pPr>
        <w:widowControl w:val="0"/>
        <w:ind w:right="4250"/>
        <w:rPr>
          <w:rFonts w:ascii="GHEA Grapalat" w:hAnsi="GHEA Grapalat"/>
          <w:sz w:val="22"/>
          <w:szCs w:val="22"/>
        </w:rPr>
      </w:pPr>
    </w:p>
    <w:p w14:paraId="3D601504" w14:textId="77777777" w:rsidR="002849A6" w:rsidRPr="004D5A00" w:rsidRDefault="002849A6" w:rsidP="00EA4626">
      <w:pPr>
        <w:widowControl w:val="0"/>
        <w:rPr>
          <w:rFonts w:ascii="GHEA Grapalat" w:hAnsi="GHEA Grapalat"/>
          <w:b/>
          <w:sz w:val="20"/>
          <w:szCs w:val="20"/>
        </w:rPr>
      </w:pPr>
      <w:r w:rsidRPr="004D5A00">
        <w:rPr>
          <w:rFonts w:ascii="GHEA Grapalat" w:hAnsi="GHEA Grapalat"/>
          <w:sz w:val="20"/>
          <w:szCs w:val="20"/>
        </w:rPr>
        <w:t>М. П.</w:t>
      </w:r>
      <w:r w:rsidR="004D5A00" w:rsidRPr="004D5A00">
        <w:rPr>
          <w:rFonts w:ascii="GHEA Grapalat" w:hAnsi="GHEA Grapalat"/>
          <w:sz w:val="20"/>
          <w:szCs w:val="20"/>
        </w:rPr>
        <w:t xml:space="preserve">  </w:t>
      </w:r>
      <w:r w:rsidR="004D5A00" w:rsidRPr="005F1CC0">
        <w:rPr>
          <w:rFonts w:ascii="GHEA Grapalat" w:hAnsi="GHEA Grapalat"/>
          <w:sz w:val="20"/>
          <w:szCs w:val="20"/>
        </w:rPr>
        <w:t xml:space="preserve">           </w:t>
      </w:r>
      <w:r w:rsidRPr="004D5A00">
        <w:rPr>
          <w:rFonts w:ascii="GHEA Grapalat" w:hAnsi="GHEA Grapalat"/>
          <w:sz w:val="20"/>
          <w:szCs w:val="20"/>
        </w:rPr>
        <w:t>День/месяц/год</w:t>
      </w:r>
    </w:p>
    <w:p w14:paraId="2A13089B" w14:textId="77777777" w:rsidR="002849A6" w:rsidRPr="004D5A00" w:rsidRDefault="002849A6" w:rsidP="00EA4626">
      <w:pPr>
        <w:widowControl w:val="0"/>
        <w:tabs>
          <w:tab w:val="left" w:pos="1134"/>
        </w:tabs>
        <w:ind w:firstLine="567"/>
        <w:jc w:val="both"/>
        <w:rPr>
          <w:rFonts w:ascii="GHEA Grapalat" w:hAnsi="GHEA Grapalat"/>
          <w:sz w:val="22"/>
          <w:szCs w:val="22"/>
        </w:rPr>
      </w:pPr>
    </w:p>
    <w:p w14:paraId="373DE718" w14:textId="77777777" w:rsidR="002849A6" w:rsidRPr="004D5A00" w:rsidRDefault="002849A6" w:rsidP="00EA4626">
      <w:pPr>
        <w:widowControl w:val="0"/>
        <w:tabs>
          <w:tab w:val="left" w:pos="1134"/>
        </w:tabs>
        <w:ind w:firstLine="567"/>
        <w:jc w:val="both"/>
        <w:rPr>
          <w:rFonts w:ascii="GHEA Grapalat" w:hAnsi="GHEA Grapalat"/>
          <w:sz w:val="22"/>
          <w:szCs w:val="22"/>
        </w:rPr>
      </w:pPr>
    </w:p>
    <w:p w14:paraId="5CD753D1" w14:textId="77777777" w:rsidR="002849A6" w:rsidRPr="004D5A00" w:rsidRDefault="002849A6" w:rsidP="00EA4626">
      <w:pPr>
        <w:widowControl w:val="0"/>
        <w:tabs>
          <w:tab w:val="left" w:pos="1134"/>
        </w:tabs>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14:paraId="53EECF5D"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B7596F" w14:textId="77777777" w:rsidR="002849A6" w:rsidRPr="004D5A00" w:rsidRDefault="002849A6" w:rsidP="00EA4626">
            <w:pPr>
              <w:widowControl w:val="0"/>
              <w:tabs>
                <w:tab w:val="left" w:pos="3402"/>
              </w:tabs>
              <w:ind w:left="360"/>
              <w:rPr>
                <w:rFonts w:ascii="GHEA Grapalat" w:hAnsi="GHEA Grapalat" w:cs="Sylfaen"/>
                <w:b/>
                <w:bCs/>
              </w:rPr>
            </w:pPr>
            <w:r w:rsidRPr="004D5A00">
              <w:rPr>
                <w:rFonts w:ascii="GHEA Grapalat" w:hAnsi="GHEA Grapalat"/>
              </w:rPr>
              <w:lastRenderedPageBreak/>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2849A6" w:rsidRPr="00B138F3" w14:paraId="167EDB7A"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960D09" w14:textId="77777777" w:rsidR="002849A6" w:rsidRPr="00B138F3" w:rsidRDefault="002849A6" w:rsidP="00EA4626">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849A6" w:rsidRPr="00B138F3" w14:paraId="47A0C721"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B69C8E" w14:textId="77777777" w:rsidR="002849A6" w:rsidRPr="00B138F3" w:rsidRDefault="002849A6" w:rsidP="00EA4626">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14:paraId="00F791A5"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042B21" w14:textId="77777777" w:rsidR="002849A6" w:rsidRPr="00B138F3" w:rsidRDefault="002849A6" w:rsidP="00EA4626">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14:paraId="3C9F1490"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9B15C6" w14:textId="77777777" w:rsidR="002849A6" w:rsidRPr="00B138F3" w:rsidRDefault="002849A6" w:rsidP="00EA4626">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14:paraId="0947274F"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E4B02B" w14:textId="77777777" w:rsidR="002849A6" w:rsidRPr="00B138F3" w:rsidRDefault="002849A6" w:rsidP="00EA4626">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14:paraId="00B515F0"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BBB255" w14:textId="77777777" w:rsidR="002849A6" w:rsidRPr="00B138F3" w:rsidRDefault="002849A6" w:rsidP="00EA4626">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14:paraId="1F2605C7"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174E5C" w14:textId="77777777" w:rsidR="002849A6" w:rsidRPr="00B138F3" w:rsidRDefault="002849A6" w:rsidP="00EA4626">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14:paraId="0D4F9970"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866E2" w14:textId="77777777" w:rsidR="002849A6" w:rsidRPr="00B138F3" w:rsidRDefault="002849A6" w:rsidP="00EA4626">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2849A6" w:rsidRPr="00B138F3" w14:paraId="3307310B"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BE0D0B" w14:textId="77777777" w:rsidR="002849A6" w:rsidRPr="00B138F3" w:rsidRDefault="002849A6" w:rsidP="00EA4626">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14:paraId="04852646"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F148DD" w14:textId="77777777" w:rsidR="002849A6" w:rsidRPr="00B138F3" w:rsidRDefault="002849A6" w:rsidP="00EA4626">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2849A6" w:rsidRPr="00B138F3" w14:paraId="15805109"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19F2B2" w14:textId="77777777" w:rsidR="002849A6" w:rsidRPr="00B138F3" w:rsidRDefault="002849A6" w:rsidP="00EA4626">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2849A6" w:rsidRPr="00B138F3" w14:paraId="14757C16"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B18CDA" w14:textId="77777777" w:rsidR="002849A6" w:rsidRPr="00B138F3" w:rsidRDefault="002849A6" w:rsidP="00EA4626">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2849A6" w:rsidRPr="00B138F3" w14:paraId="22A3B479"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261940" w14:textId="77777777" w:rsidR="002849A6" w:rsidRPr="00B138F3" w:rsidRDefault="002849A6" w:rsidP="00EA4626">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14:paraId="64A899FE"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4F421F" w14:textId="77777777" w:rsidR="002849A6" w:rsidRPr="00B138F3" w:rsidRDefault="002849A6" w:rsidP="00EA4626">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14:paraId="36AF2A08"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28937E" w14:textId="77777777" w:rsidR="002849A6" w:rsidRPr="00B138F3" w:rsidRDefault="002849A6" w:rsidP="00EA4626">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14:paraId="1B429652"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EC45E7" w14:textId="77777777" w:rsidR="002849A6" w:rsidRPr="00B138F3" w:rsidRDefault="002849A6" w:rsidP="00EA4626">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sidR="00BD3F93">
              <w:rPr>
                <w:rFonts w:ascii="GHEA Grapalat" w:hAnsi="GHEA Grapalat"/>
              </w:rPr>
              <w:t>квалификации</w:t>
            </w:r>
            <w:r w:rsidRPr="00B138F3">
              <w:rPr>
                <w:rFonts w:ascii="GHEA Grapalat" w:hAnsi="GHEA Grapalat"/>
              </w:rPr>
              <w:t>)</w:t>
            </w:r>
          </w:p>
        </w:tc>
      </w:tr>
      <w:tr w:rsidR="002849A6" w:rsidRPr="00B138F3" w14:paraId="26900568"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648D94BD" w14:textId="77777777" w:rsidR="002849A6" w:rsidRPr="00B138F3" w:rsidRDefault="002849A6" w:rsidP="00EA4626">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14:paraId="7FA448DE"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2C2C16" w14:textId="77777777" w:rsidR="002849A6" w:rsidRPr="00B138F3" w:rsidRDefault="002849A6" w:rsidP="00EA4626">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14:paraId="0EE5DF3A"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8C56AC" w14:textId="77777777" w:rsidR="002849A6" w:rsidRPr="00B138F3" w:rsidRDefault="002849A6" w:rsidP="00EA4626">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14:paraId="48FF4C49" w14:textId="77777777" w:rsidTr="002849A6">
        <w:trPr>
          <w:trHeight w:val="3234"/>
        </w:trPr>
        <w:tc>
          <w:tcPr>
            <w:tcW w:w="5616" w:type="dxa"/>
            <w:tcBorders>
              <w:top w:val="nil"/>
              <w:left w:val="single" w:sz="4" w:space="0" w:color="auto"/>
              <w:bottom w:val="single" w:sz="4" w:space="0" w:color="auto"/>
              <w:right w:val="single" w:sz="4" w:space="0" w:color="auto"/>
            </w:tcBorders>
            <w:noWrap/>
            <w:vAlign w:val="bottom"/>
          </w:tcPr>
          <w:p w14:paraId="23B16646" w14:textId="77777777" w:rsidR="002849A6" w:rsidRPr="00B138F3" w:rsidRDefault="002849A6" w:rsidP="00EA4626">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7AD59BA" w14:textId="77777777" w:rsidR="002849A6" w:rsidRPr="00B138F3" w:rsidRDefault="002849A6" w:rsidP="00EA4626">
            <w:pPr>
              <w:widowControl w:val="0"/>
              <w:rPr>
                <w:rFonts w:ascii="GHEA Grapalat" w:hAnsi="GHEA Grapalat" w:cs="Sylfaen"/>
              </w:rPr>
            </w:pPr>
          </w:p>
          <w:p w14:paraId="00582DA9" w14:textId="77777777" w:rsidR="002849A6" w:rsidRPr="00B138F3" w:rsidRDefault="002849A6" w:rsidP="00EA4626">
            <w:pPr>
              <w:widowControl w:val="0"/>
              <w:jc w:val="right"/>
              <w:rPr>
                <w:rFonts w:ascii="GHEA Grapalat" w:hAnsi="GHEA Grapalat" w:cs="Tahoma"/>
              </w:rPr>
            </w:pPr>
            <w:r w:rsidRPr="00B138F3">
              <w:rPr>
                <w:rFonts w:ascii="GHEA Grapalat" w:hAnsi="GHEA Grapalat"/>
              </w:rPr>
              <w:t>/____________________/</w:t>
            </w:r>
          </w:p>
          <w:p w14:paraId="51DC4DE3" w14:textId="77777777" w:rsidR="002849A6" w:rsidRPr="00B138F3" w:rsidRDefault="002849A6" w:rsidP="00EA4626">
            <w:pPr>
              <w:widowControl w:val="0"/>
              <w:rPr>
                <w:rFonts w:ascii="GHEA Grapalat" w:hAnsi="GHEA Grapalat" w:cs="Sylfaen"/>
              </w:rPr>
            </w:pPr>
          </w:p>
          <w:p w14:paraId="0BA4DEBA" w14:textId="77777777" w:rsidR="002849A6" w:rsidRPr="00B138F3" w:rsidRDefault="002849A6" w:rsidP="00EA4626">
            <w:pPr>
              <w:widowControl w:val="0"/>
              <w:jc w:val="right"/>
              <w:rPr>
                <w:rFonts w:ascii="GHEA Grapalat" w:hAnsi="GHEA Grapalat" w:cs="Sylfaen"/>
              </w:rPr>
            </w:pPr>
            <w:r w:rsidRPr="00B138F3">
              <w:rPr>
                <w:rFonts w:ascii="GHEA Grapalat" w:hAnsi="GHEA Grapalat"/>
              </w:rPr>
              <w:t>/____________________/</w:t>
            </w:r>
          </w:p>
          <w:p w14:paraId="4F013E97" w14:textId="77777777" w:rsidR="002849A6" w:rsidRPr="00B138F3" w:rsidRDefault="002849A6" w:rsidP="00EA4626">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7DCB0975" w14:textId="77777777" w:rsidR="002849A6" w:rsidRPr="00B138F3" w:rsidRDefault="002849A6" w:rsidP="00EA4626">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7136CF34" w14:textId="77777777" w:rsidR="002849A6" w:rsidRPr="00B138F3" w:rsidRDefault="002849A6" w:rsidP="00EA4626">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EB7E7EA" w14:textId="77777777" w:rsidR="002849A6" w:rsidRPr="00B138F3" w:rsidRDefault="002849A6" w:rsidP="00EA4626">
            <w:pPr>
              <w:widowControl w:val="0"/>
              <w:rPr>
                <w:rFonts w:ascii="GHEA Grapalat" w:hAnsi="GHEA Grapalat" w:cs="Sylfaen"/>
              </w:rPr>
            </w:pPr>
          </w:p>
          <w:p w14:paraId="5048D6BF" w14:textId="77777777" w:rsidR="002849A6" w:rsidRPr="00B138F3" w:rsidRDefault="002849A6" w:rsidP="00EA4626">
            <w:pPr>
              <w:widowControl w:val="0"/>
              <w:jc w:val="right"/>
              <w:rPr>
                <w:rFonts w:ascii="GHEA Grapalat" w:hAnsi="GHEA Grapalat" w:cs="Sylfaen"/>
              </w:rPr>
            </w:pPr>
            <w:r w:rsidRPr="00B138F3">
              <w:rPr>
                <w:rFonts w:ascii="GHEA Grapalat" w:hAnsi="GHEA Grapalat"/>
              </w:rPr>
              <w:t>/____________________/</w:t>
            </w:r>
          </w:p>
          <w:p w14:paraId="156335F4" w14:textId="77777777" w:rsidR="002849A6" w:rsidRPr="00B138F3" w:rsidRDefault="002849A6" w:rsidP="00EA4626">
            <w:pPr>
              <w:widowControl w:val="0"/>
              <w:jc w:val="right"/>
              <w:rPr>
                <w:rFonts w:ascii="GHEA Grapalat" w:hAnsi="GHEA Grapalat" w:cs="Tahoma"/>
              </w:rPr>
            </w:pPr>
          </w:p>
          <w:p w14:paraId="1A199FF1" w14:textId="77777777" w:rsidR="002849A6" w:rsidRPr="00B138F3" w:rsidRDefault="002849A6" w:rsidP="00EA4626">
            <w:pPr>
              <w:widowControl w:val="0"/>
              <w:jc w:val="right"/>
              <w:rPr>
                <w:rFonts w:ascii="GHEA Grapalat" w:hAnsi="GHEA Grapalat" w:cs="Sylfaen"/>
              </w:rPr>
            </w:pPr>
            <w:r w:rsidRPr="00B138F3">
              <w:rPr>
                <w:rFonts w:ascii="GHEA Grapalat" w:hAnsi="GHEA Grapalat"/>
              </w:rPr>
              <w:t>/____________________/</w:t>
            </w:r>
          </w:p>
          <w:p w14:paraId="6419B345" w14:textId="77777777" w:rsidR="002849A6" w:rsidRPr="00B138F3" w:rsidRDefault="002849A6" w:rsidP="00EA4626">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14:paraId="590BF500"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051E6DC8" w14:textId="77777777" w:rsidR="002849A6" w:rsidRPr="00B138F3" w:rsidRDefault="002849A6" w:rsidP="00EA4626">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7B663C4A" w14:textId="77777777" w:rsidR="002849A6" w:rsidRPr="00B138F3" w:rsidRDefault="002849A6" w:rsidP="00EA4626">
            <w:pPr>
              <w:widowControl w:val="0"/>
              <w:rPr>
                <w:rFonts w:ascii="GHEA Grapalat" w:hAnsi="GHEA Grapalat"/>
              </w:rPr>
            </w:pPr>
          </w:p>
          <w:p w14:paraId="1C23CA49" w14:textId="77777777" w:rsidR="002849A6" w:rsidRPr="00B138F3" w:rsidRDefault="002849A6" w:rsidP="00EA4626">
            <w:pPr>
              <w:widowControl w:val="0"/>
              <w:jc w:val="right"/>
              <w:rPr>
                <w:rFonts w:ascii="GHEA Grapalat" w:hAnsi="GHEA Grapalat" w:cs="Tahoma"/>
              </w:rPr>
            </w:pPr>
            <w:r w:rsidRPr="00B138F3">
              <w:rPr>
                <w:rFonts w:ascii="GHEA Grapalat" w:hAnsi="GHEA Grapalat"/>
              </w:rPr>
              <w:t>/____________________/</w:t>
            </w:r>
          </w:p>
          <w:p w14:paraId="24141F79" w14:textId="77777777" w:rsidR="002849A6" w:rsidRPr="00B138F3" w:rsidRDefault="002849A6" w:rsidP="00EA4626">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3082D57" w14:textId="77777777" w:rsidR="002849A6" w:rsidRPr="00B138F3" w:rsidRDefault="002849A6" w:rsidP="00EA4626">
            <w:pPr>
              <w:widowControl w:val="0"/>
              <w:rPr>
                <w:rFonts w:ascii="GHEA Grapalat" w:hAnsi="GHEA Grapalat" w:cs="Tahoma"/>
              </w:rPr>
            </w:pPr>
          </w:p>
          <w:p w14:paraId="5BC027EA" w14:textId="77777777" w:rsidR="002849A6" w:rsidRPr="00B138F3" w:rsidRDefault="002849A6" w:rsidP="00EA4626">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75C81685" w14:textId="77777777" w:rsidR="002849A6" w:rsidRPr="00B138F3" w:rsidRDefault="002849A6" w:rsidP="00EA4626">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1814D658" w14:textId="77777777" w:rsidR="002849A6" w:rsidRPr="00B138F3" w:rsidRDefault="002849A6" w:rsidP="00EA4626">
            <w:pPr>
              <w:widowControl w:val="0"/>
              <w:rPr>
                <w:rFonts w:ascii="GHEA Grapalat" w:hAnsi="GHEA Grapalat" w:cs="Tahoma"/>
              </w:rPr>
            </w:pPr>
          </w:p>
          <w:p w14:paraId="726FA257" w14:textId="77777777" w:rsidR="002849A6" w:rsidRPr="00B138F3" w:rsidRDefault="002849A6" w:rsidP="00EA4626">
            <w:pPr>
              <w:widowControl w:val="0"/>
              <w:jc w:val="right"/>
              <w:rPr>
                <w:rFonts w:ascii="GHEA Grapalat" w:hAnsi="GHEA Grapalat" w:cs="Tahoma"/>
              </w:rPr>
            </w:pPr>
            <w:r w:rsidRPr="00B138F3">
              <w:rPr>
                <w:rFonts w:ascii="GHEA Grapalat" w:hAnsi="GHEA Grapalat"/>
              </w:rPr>
              <w:t>/____________________/</w:t>
            </w:r>
          </w:p>
          <w:p w14:paraId="3FB3E289" w14:textId="77777777" w:rsidR="002849A6" w:rsidRPr="00B138F3" w:rsidRDefault="002849A6" w:rsidP="00EA4626">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73067037" w14:textId="77777777" w:rsidR="002849A6" w:rsidRPr="00B138F3" w:rsidRDefault="002849A6" w:rsidP="00EA4626">
            <w:pPr>
              <w:widowControl w:val="0"/>
              <w:rPr>
                <w:rFonts w:ascii="GHEA Grapalat" w:hAnsi="GHEA Grapalat" w:cs="Arial"/>
              </w:rPr>
            </w:pPr>
          </w:p>
        </w:tc>
      </w:tr>
      <w:tr w:rsidR="002849A6" w:rsidRPr="00B138F3" w14:paraId="19A73093"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3AC2E721" w14:textId="77777777" w:rsidR="002849A6" w:rsidRPr="00B138F3" w:rsidRDefault="002849A6" w:rsidP="00EA4626">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6229A691" w14:textId="77777777" w:rsidR="002849A6" w:rsidRPr="00B138F3" w:rsidRDefault="002849A6" w:rsidP="00EA4626">
            <w:pPr>
              <w:widowControl w:val="0"/>
              <w:rPr>
                <w:rFonts w:ascii="GHEA Grapalat" w:hAnsi="GHEA Grapalat" w:cs="Sylfaen"/>
              </w:rPr>
            </w:pPr>
          </w:p>
          <w:p w14:paraId="72E7F0C0" w14:textId="77777777" w:rsidR="002849A6" w:rsidRPr="00B138F3" w:rsidRDefault="002849A6" w:rsidP="00EA4626">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70BDB0E" w14:textId="77777777" w:rsidR="002849A6" w:rsidRPr="00B138F3" w:rsidRDefault="002849A6" w:rsidP="00EA4626">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2CDF71BE" w14:textId="77777777" w:rsidR="002849A6" w:rsidRPr="00B138F3" w:rsidRDefault="002849A6" w:rsidP="00EA4626">
            <w:pPr>
              <w:widowControl w:val="0"/>
              <w:rPr>
                <w:rFonts w:ascii="GHEA Grapalat" w:hAnsi="GHEA Grapalat"/>
              </w:rPr>
            </w:pPr>
          </w:p>
          <w:p w14:paraId="131B4EB5" w14:textId="77777777" w:rsidR="002849A6" w:rsidRPr="00B138F3" w:rsidRDefault="002849A6" w:rsidP="00EA4626">
            <w:pPr>
              <w:widowControl w:val="0"/>
              <w:jc w:val="right"/>
              <w:rPr>
                <w:rFonts w:ascii="GHEA Grapalat" w:hAnsi="GHEA Grapalat" w:cs="Sylfaen"/>
              </w:rPr>
            </w:pPr>
            <w:r w:rsidRPr="00B138F3">
              <w:rPr>
                <w:rFonts w:ascii="GHEA Grapalat" w:hAnsi="GHEA Grapalat"/>
              </w:rPr>
              <w:t>23.в Дата исполнения: "___" ___ 20___г.</w:t>
            </w:r>
          </w:p>
        </w:tc>
      </w:tr>
    </w:tbl>
    <w:p w14:paraId="3DFF416F" w14:textId="77777777" w:rsidR="002849A6" w:rsidRPr="00EC1F84" w:rsidRDefault="002849A6" w:rsidP="00EA4626">
      <w:pPr>
        <w:widowControl w:val="0"/>
        <w:tabs>
          <w:tab w:val="left" w:pos="1134"/>
        </w:tabs>
        <w:ind w:firstLine="567"/>
        <w:jc w:val="both"/>
        <w:rPr>
          <w:rFonts w:ascii="GHEA Grapalat" w:hAnsi="GHEA Grapalat"/>
          <w:sz w:val="22"/>
          <w:szCs w:val="22"/>
        </w:rPr>
      </w:pPr>
    </w:p>
    <w:p w14:paraId="047E047D" w14:textId="77777777" w:rsidR="00C3421C" w:rsidRPr="00B138F3" w:rsidRDefault="00C3421C" w:rsidP="00EA4626">
      <w:pPr>
        <w:widowControl w:val="0"/>
        <w:jc w:val="center"/>
        <w:rPr>
          <w:rFonts w:ascii="GHEA Grapalat" w:hAnsi="GHEA Grapalat" w:cs="Sylfaen"/>
        </w:rPr>
      </w:pPr>
    </w:p>
    <w:p w14:paraId="717ED59F" w14:textId="77777777" w:rsidR="00C3421C" w:rsidRPr="00B138F3" w:rsidRDefault="00C3421C" w:rsidP="00EA4626">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9D62707" w14:textId="77777777" w:rsidR="00C3421C" w:rsidRPr="00B138F3" w:rsidRDefault="00C3421C" w:rsidP="00EA4626">
      <w:pPr>
        <w:rPr>
          <w:rFonts w:ascii="GHEA Grapalat" w:hAnsi="GHEA Grapalat" w:cs="Sylfaen"/>
        </w:rPr>
      </w:pPr>
      <w:r w:rsidRPr="00B138F3">
        <w:rPr>
          <w:rFonts w:ascii="GHEA Grapalat" w:hAnsi="GHEA Grapalat" w:cs="Sylfaen"/>
        </w:rPr>
        <w:br w:type="page"/>
      </w:r>
    </w:p>
    <w:p w14:paraId="17A41189" w14:textId="77777777" w:rsidR="00C3421C" w:rsidRPr="00B138F3" w:rsidRDefault="00C3421C" w:rsidP="00EA4626">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25F54E54"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416E05"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526609A" w14:textId="77777777" w:rsidR="00C3421C" w:rsidRPr="00B138F3" w:rsidRDefault="00C3421C" w:rsidP="00EA4626">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C54C2EB" w14:textId="77777777" w:rsidR="00C3421C" w:rsidRPr="00B138F3" w:rsidRDefault="00C3421C" w:rsidP="00EA4626">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AC69C72" w14:textId="77777777" w:rsidR="00C3421C" w:rsidRPr="00B138F3" w:rsidRDefault="00C3421C" w:rsidP="00EA4626">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06C8AA0" w14:textId="77777777" w:rsidR="00C3421C" w:rsidRPr="00B138F3" w:rsidRDefault="00C3421C" w:rsidP="00EA4626">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F0EBAFE" w14:textId="77777777" w:rsidR="00C3421C" w:rsidRPr="00B138F3" w:rsidRDefault="00C3421C" w:rsidP="00EA4626">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3289C2F" w14:textId="77777777" w:rsidR="00C3421C" w:rsidRPr="00B138F3" w:rsidRDefault="00C3421C" w:rsidP="00EA4626">
            <w:pPr>
              <w:widowControl w:val="0"/>
              <w:jc w:val="center"/>
              <w:rPr>
                <w:rFonts w:ascii="GHEA Grapalat" w:hAnsi="GHEA Grapalat"/>
                <w:b/>
                <w:sz w:val="18"/>
                <w:szCs w:val="18"/>
              </w:rPr>
            </w:pPr>
            <w:r w:rsidRPr="00B138F3">
              <w:rPr>
                <w:rFonts w:ascii="GHEA Grapalat" w:hAnsi="GHEA Grapalat"/>
                <w:b/>
                <w:sz w:val="18"/>
                <w:szCs w:val="18"/>
              </w:rPr>
              <w:t>Сторона,</w:t>
            </w:r>
          </w:p>
          <w:p w14:paraId="57FC8A52" w14:textId="77777777" w:rsidR="00C3421C" w:rsidRPr="00B138F3" w:rsidRDefault="00C3421C" w:rsidP="00EA4626">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0E533E10" w14:textId="77777777" w:rsidR="00C3421C" w:rsidRPr="00B138F3" w:rsidRDefault="00C3421C" w:rsidP="00EA4626">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2A80B039" w14:textId="77777777" w:rsidR="00C3421C" w:rsidRPr="00B138F3" w:rsidRDefault="00C3421C" w:rsidP="00EA4626">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A7BBD19"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CABB44" w14:textId="77777777" w:rsidR="00C3421C" w:rsidRPr="00B138F3" w:rsidRDefault="00C3421C" w:rsidP="00EA4626">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27EF5DF" w14:textId="77777777" w:rsidR="00C3421C" w:rsidRPr="00B138F3" w:rsidRDefault="00C3421C" w:rsidP="00EA4626">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6BAB4181" w14:textId="77777777" w:rsidR="00C3421C" w:rsidRPr="00B138F3" w:rsidRDefault="00C3421C" w:rsidP="00EA4626">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3FCD55F" w14:textId="77777777" w:rsidR="00C3421C" w:rsidRPr="00B138F3" w:rsidRDefault="00C3421C" w:rsidP="00EA4626">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5925961" w14:textId="77777777" w:rsidR="00C3421C" w:rsidRPr="00B138F3" w:rsidRDefault="00C3421C" w:rsidP="00EA4626">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14:paraId="40504C4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124047"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F388F40"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7DC719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FE00BF"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16F9267"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4857653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8B88AD"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B072DDC" w14:textId="77777777" w:rsidR="00C3421C" w:rsidRPr="00B138F3" w:rsidRDefault="00C3421C" w:rsidP="00EA4626">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D774908"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399857"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09612AD"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4DBF0E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D2DE3F"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3A50CF9" w14:textId="77777777" w:rsidR="00C3421C" w:rsidRPr="00B138F3" w:rsidRDefault="00C3421C" w:rsidP="00EA4626">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DEF907D"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86D1B1"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01275BAE" w14:textId="77777777" w:rsidR="00C3421C" w:rsidRPr="00B138F3" w:rsidRDefault="00C3421C" w:rsidP="00EA462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DF4D6A9"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02EC7B5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B6B01A"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F8EC6E2" w14:textId="77777777" w:rsidR="00C3421C" w:rsidRPr="00B138F3" w:rsidRDefault="00C3421C" w:rsidP="00EA4626">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370CC75"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605DD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40FC3FC5"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827336C"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EEBCD9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43BE66"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2EC1F14"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77132CF"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B7024B"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3DFE1F1"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DFECED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3A069F"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81CDE99"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6946F72"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84366A"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36285DB8"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5A0342F"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8AD3B8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51A077"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D85BBF7"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E88B830"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0EF1E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E62733F"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1EC134E"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464D04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D1799F"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7338F7E"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014C098"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2D6FAA"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521D4E8"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DF17D68"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30F593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980BCA"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6091AD9"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имя, фамилия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5657E83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573BFA0"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448B2176"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w:t>
            </w:r>
            <w:r w:rsidRPr="00B138F3">
              <w:rPr>
                <w:rFonts w:ascii="GHEA Grapalat" w:hAnsi="GHEA Grapalat"/>
                <w:sz w:val="18"/>
                <w:szCs w:val="18"/>
              </w:rPr>
              <w:lastRenderedPageBreak/>
              <w:t>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88F7885"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14:paraId="0CBA6AA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DD5C3C"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2D281C7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6D83985"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23AA09"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33F0BE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4B7DD88"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639B73D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9922C9"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BD86EBC"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91CE37C"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4FE6EF"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85B455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07F6D92"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67310F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B91956"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10DE497"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D07415C"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632B5C"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9832019"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A54849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5F6C57"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2CC027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786BC2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EC53B1"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6353AA5B"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BBB450B"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9FD416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70A87F"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7FCD6CB"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9C90E9A"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41F027"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69A6E99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35B8B56"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2A198BA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C2DA1E"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536989A"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A890E68"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FA8A0B"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48E8ECD"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C094144"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15851B8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100147"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E0DD8AF"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43E8DE4"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D60EE9"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06EB7F"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FFC336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7D4928"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76C51D6"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18C2B1A"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5E4C4D"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sidR="00EC6F0E">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1A2073A"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E476E1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EA5D"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D24BEBD"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5B6210A"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1E684D"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149452ED"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93E18BB"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BEAAF9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582082" w14:textId="77777777" w:rsidR="00C3421C" w:rsidRPr="00B138F3" w:rsidDel="0010680B" w:rsidRDefault="00C3421C" w:rsidP="00EA4626">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0E3EA46"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29F7178"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D0F41D" w14:textId="77777777" w:rsidR="00C3421C" w:rsidRPr="00B138F3" w:rsidRDefault="00C3421C" w:rsidP="00EA4626">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031EF8E" w14:textId="77777777" w:rsidR="00C3421C" w:rsidRPr="00B138F3" w:rsidRDefault="00C3421C" w:rsidP="00EA4626">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66BFC717"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lastRenderedPageBreak/>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645B982"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14:paraId="1DC0A9D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5F9F0F"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065BC72"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9FB2B85"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C15972"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B9132DF"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C59614B"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BF62A47"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48F086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400129"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9793EE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B6E5EC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363694"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0ED8C082"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C5DEE8E"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A95815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7A474CB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42E4B6"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74CECEA"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D299BD5"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4C1784"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22EF454"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E5FF808" w14:textId="77777777" w:rsidR="00C3421C" w:rsidRPr="00B138F3" w:rsidRDefault="00C3421C" w:rsidP="00EA462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2BB299E"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51385CA7"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1EFADBB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57888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51CD6B0"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E651A9F"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BB02D5"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4C685A47"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A5C38C6"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779F38C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CD03BC"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C14F281"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AA802FA"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6E891"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494E1E8"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EAB7C50"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3CCECA4"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43A545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520508"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F97DC8D"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FF4BC21"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20C96"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4D09C516"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ADABABB" w14:textId="77777777" w:rsidR="00C3421C" w:rsidRPr="00B138F3" w:rsidRDefault="00C3421C" w:rsidP="00EA4626">
            <w:pPr>
              <w:widowControl w:val="0"/>
              <w:jc w:val="center"/>
              <w:rPr>
                <w:rFonts w:ascii="GHEA Grapalat" w:hAnsi="GHEA Grapalat"/>
                <w:sz w:val="18"/>
                <w:szCs w:val="18"/>
              </w:rPr>
            </w:pPr>
          </w:p>
        </w:tc>
      </w:tr>
      <w:tr w:rsidR="00B138F3" w:rsidRPr="00B138F3" w14:paraId="19C725D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C1DD6D"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458804E"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23F04C9"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A73B55"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289BFB14"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2FC07E2" w14:textId="77777777" w:rsidR="00C3421C" w:rsidRPr="00B138F3" w:rsidRDefault="00C3421C" w:rsidP="00EA4626">
            <w:pPr>
              <w:widowControl w:val="0"/>
              <w:jc w:val="center"/>
              <w:rPr>
                <w:rFonts w:ascii="GHEA Grapalat" w:hAnsi="GHEA Grapalat"/>
                <w:sz w:val="18"/>
                <w:szCs w:val="18"/>
              </w:rPr>
            </w:pPr>
          </w:p>
        </w:tc>
      </w:tr>
      <w:tr w:rsidR="00B138F3" w:rsidRPr="00B138F3" w14:paraId="71E0E40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049B68"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3CAA286"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исполнения </w:t>
            </w:r>
            <w:r w:rsidRPr="00B138F3">
              <w:rPr>
                <w:rFonts w:ascii="GHEA Grapalat" w:hAnsi="GHEA Grapalat"/>
                <w:sz w:val="18"/>
                <w:szCs w:val="18"/>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FC9BBED"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93B7DB6"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7A52B0D1"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обслуживающей плательщика </w:t>
            </w:r>
            <w:r w:rsidRPr="00B138F3">
              <w:rPr>
                <w:rFonts w:ascii="GHEA Grapalat" w:hAnsi="GHEA Grapalat"/>
                <w:sz w:val="18"/>
                <w:szCs w:val="18"/>
              </w:rPr>
              <w:lastRenderedPageBreak/>
              <w:t>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1562BF3" w14:textId="77777777" w:rsidR="00C3421C" w:rsidRPr="00B138F3" w:rsidRDefault="00C3421C" w:rsidP="00EA4626">
            <w:pPr>
              <w:widowControl w:val="0"/>
              <w:jc w:val="center"/>
              <w:rPr>
                <w:rFonts w:ascii="GHEA Grapalat" w:hAnsi="GHEA Grapalat"/>
                <w:sz w:val="18"/>
                <w:szCs w:val="18"/>
              </w:rPr>
            </w:pPr>
          </w:p>
        </w:tc>
      </w:tr>
      <w:tr w:rsidR="00B138F3" w:rsidRPr="00B138F3" w14:paraId="140C9C7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984604"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BC2FC4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2549D5D"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25B88E"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925C2CE"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8AF318D" w14:textId="77777777" w:rsidR="00C3421C" w:rsidRPr="00B138F3" w:rsidRDefault="00C3421C" w:rsidP="00EA4626">
            <w:pPr>
              <w:widowControl w:val="0"/>
              <w:jc w:val="center"/>
              <w:rPr>
                <w:rFonts w:ascii="GHEA Grapalat" w:hAnsi="GHEA Grapalat"/>
                <w:sz w:val="18"/>
                <w:szCs w:val="18"/>
              </w:rPr>
            </w:pPr>
          </w:p>
        </w:tc>
      </w:tr>
      <w:tr w:rsidR="00B138F3" w:rsidRPr="00B138F3" w14:paraId="6316657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DAEAC1"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36CB512"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C6B4DE7"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987302"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280D045"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2C2B7EA" w14:textId="77777777" w:rsidR="00C3421C" w:rsidRPr="00B138F3" w:rsidRDefault="00C3421C" w:rsidP="00EA4626">
            <w:pPr>
              <w:widowControl w:val="0"/>
              <w:jc w:val="center"/>
              <w:rPr>
                <w:rFonts w:ascii="GHEA Grapalat" w:hAnsi="GHEA Grapalat"/>
                <w:sz w:val="18"/>
                <w:szCs w:val="18"/>
              </w:rPr>
            </w:pPr>
          </w:p>
        </w:tc>
      </w:tr>
      <w:tr w:rsidR="00FF3DE9" w:rsidRPr="00B138F3" w14:paraId="1A661E9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3FA826"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E22A7CD"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28C2FD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138F0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4624C5D"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A1889A9" w14:textId="77777777" w:rsidR="00C3421C" w:rsidRPr="00B138F3" w:rsidRDefault="00C3421C" w:rsidP="00EA4626">
            <w:pPr>
              <w:widowControl w:val="0"/>
              <w:jc w:val="center"/>
              <w:rPr>
                <w:rFonts w:ascii="GHEA Grapalat" w:hAnsi="GHEA Grapalat"/>
                <w:sz w:val="18"/>
                <w:szCs w:val="18"/>
              </w:rPr>
            </w:pPr>
          </w:p>
        </w:tc>
      </w:tr>
    </w:tbl>
    <w:p w14:paraId="5AB06CFB" w14:textId="77777777" w:rsidR="001005B0" w:rsidRPr="00B138F3" w:rsidRDefault="001005B0" w:rsidP="00EA4626">
      <w:pPr>
        <w:widowControl w:val="0"/>
        <w:ind w:left="567" w:right="565"/>
        <w:jc w:val="center"/>
        <w:rPr>
          <w:rFonts w:ascii="GHEA Grapalat" w:hAnsi="GHEA Grapalat"/>
          <w:b/>
        </w:rPr>
      </w:pPr>
    </w:p>
    <w:p w14:paraId="3D51C920" w14:textId="77777777" w:rsidR="001005B0" w:rsidRPr="00B138F3" w:rsidRDefault="001005B0" w:rsidP="00EA4626">
      <w:pPr>
        <w:widowControl w:val="0"/>
        <w:ind w:left="567" w:right="565"/>
        <w:jc w:val="center"/>
        <w:rPr>
          <w:rFonts w:ascii="GHEA Grapalat" w:hAnsi="GHEA Grapalat"/>
          <w:b/>
        </w:rPr>
      </w:pPr>
    </w:p>
    <w:p w14:paraId="059DB8B4" w14:textId="77777777" w:rsidR="001005B0" w:rsidRPr="00B138F3" w:rsidRDefault="001005B0" w:rsidP="00EA4626">
      <w:pPr>
        <w:widowControl w:val="0"/>
        <w:ind w:left="567" w:right="565"/>
        <w:jc w:val="center"/>
        <w:rPr>
          <w:rFonts w:ascii="GHEA Grapalat" w:hAnsi="GHEA Grapalat"/>
          <w:b/>
        </w:rPr>
      </w:pPr>
    </w:p>
    <w:p w14:paraId="0EC39055" w14:textId="77777777" w:rsidR="001005B0" w:rsidRPr="00B138F3" w:rsidRDefault="001005B0" w:rsidP="00EA4626">
      <w:pPr>
        <w:widowControl w:val="0"/>
        <w:ind w:left="567" w:right="565"/>
        <w:jc w:val="center"/>
        <w:rPr>
          <w:rFonts w:ascii="GHEA Grapalat" w:hAnsi="GHEA Grapalat"/>
          <w:b/>
        </w:rPr>
      </w:pPr>
    </w:p>
    <w:p w14:paraId="7F84D688" w14:textId="77777777" w:rsidR="001005B0" w:rsidRPr="00B138F3" w:rsidRDefault="001005B0" w:rsidP="00EA4626">
      <w:pPr>
        <w:widowControl w:val="0"/>
        <w:ind w:left="567" w:right="565"/>
        <w:jc w:val="center"/>
        <w:rPr>
          <w:rFonts w:ascii="GHEA Grapalat" w:hAnsi="GHEA Grapalat"/>
          <w:b/>
        </w:rPr>
      </w:pPr>
    </w:p>
    <w:p w14:paraId="26270E74" w14:textId="77777777" w:rsidR="001005B0" w:rsidRPr="00B138F3" w:rsidRDefault="001005B0" w:rsidP="00EA4626">
      <w:pPr>
        <w:widowControl w:val="0"/>
        <w:ind w:left="567" w:right="565"/>
        <w:jc w:val="center"/>
        <w:rPr>
          <w:rFonts w:ascii="GHEA Grapalat" w:hAnsi="GHEA Grapalat"/>
          <w:b/>
        </w:rPr>
      </w:pPr>
    </w:p>
    <w:p w14:paraId="4362331C" w14:textId="77777777" w:rsidR="00F331AD" w:rsidRPr="002A4554" w:rsidRDefault="00F331AD" w:rsidP="00EA4626">
      <w:pPr>
        <w:widowControl w:val="0"/>
        <w:ind w:firstLine="567"/>
        <w:jc w:val="right"/>
        <w:rPr>
          <w:rFonts w:ascii="GHEA Grapalat" w:hAnsi="GHEA Grapalat"/>
          <w:b/>
        </w:rPr>
      </w:pPr>
    </w:p>
    <w:p w14:paraId="294F9124" w14:textId="77777777" w:rsidR="008D24C2" w:rsidRPr="00230D36" w:rsidRDefault="008D24C2" w:rsidP="00EA4626">
      <w:pPr>
        <w:widowControl w:val="0"/>
        <w:ind w:firstLine="567"/>
        <w:jc w:val="right"/>
        <w:rPr>
          <w:rFonts w:ascii="GHEA Grapalat" w:hAnsi="GHEA Grapalat"/>
          <w:b/>
        </w:rPr>
      </w:pPr>
    </w:p>
    <w:p w14:paraId="6C7FCEFE" w14:textId="77777777" w:rsidR="008D24C2" w:rsidRPr="00230D36" w:rsidRDefault="008D24C2" w:rsidP="00EA4626">
      <w:pPr>
        <w:widowControl w:val="0"/>
        <w:ind w:firstLine="567"/>
        <w:jc w:val="right"/>
        <w:rPr>
          <w:rFonts w:ascii="GHEA Grapalat" w:hAnsi="GHEA Grapalat"/>
          <w:b/>
        </w:rPr>
      </w:pPr>
    </w:p>
    <w:p w14:paraId="7E34D9F6" w14:textId="77777777" w:rsidR="008D24C2" w:rsidRPr="00230D36" w:rsidRDefault="008D24C2" w:rsidP="00EA4626">
      <w:pPr>
        <w:widowControl w:val="0"/>
        <w:ind w:firstLine="567"/>
        <w:jc w:val="right"/>
        <w:rPr>
          <w:rFonts w:ascii="GHEA Grapalat" w:hAnsi="GHEA Grapalat"/>
          <w:b/>
        </w:rPr>
      </w:pPr>
    </w:p>
    <w:p w14:paraId="4C9A9D97" w14:textId="77777777" w:rsidR="008D24C2" w:rsidRPr="00230D36" w:rsidRDefault="008D24C2" w:rsidP="00EA4626">
      <w:pPr>
        <w:widowControl w:val="0"/>
        <w:ind w:firstLine="567"/>
        <w:jc w:val="right"/>
        <w:rPr>
          <w:rFonts w:ascii="GHEA Grapalat" w:hAnsi="GHEA Grapalat"/>
          <w:b/>
        </w:rPr>
      </w:pPr>
    </w:p>
    <w:p w14:paraId="629C80FF" w14:textId="77777777" w:rsidR="008D24C2" w:rsidRPr="00230D36" w:rsidRDefault="008D24C2" w:rsidP="00EA4626">
      <w:pPr>
        <w:widowControl w:val="0"/>
        <w:ind w:firstLine="567"/>
        <w:jc w:val="right"/>
        <w:rPr>
          <w:rFonts w:ascii="GHEA Grapalat" w:hAnsi="GHEA Grapalat"/>
          <w:b/>
        </w:rPr>
      </w:pPr>
    </w:p>
    <w:p w14:paraId="290D99FE" w14:textId="77777777" w:rsidR="008D24C2" w:rsidRPr="00230D36" w:rsidRDefault="008D24C2" w:rsidP="00EA4626">
      <w:pPr>
        <w:widowControl w:val="0"/>
        <w:ind w:firstLine="567"/>
        <w:jc w:val="right"/>
        <w:rPr>
          <w:rFonts w:ascii="GHEA Grapalat" w:hAnsi="GHEA Grapalat"/>
          <w:b/>
        </w:rPr>
      </w:pPr>
    </w:p>
    <w:p w14:paraId="09D97992" w14:textId="77777777" w:rsidR="008D24C2" w:rsidRPr="00230D36" w:rsidRDefault="008D24C2" w:rsidP="00EA4626">
      <w:pPr>
        <w:widowControl w:val="0"/>
        <w:ind w:firstLine="567"/>
        <w:jc w:val="right"/>
        <w:rPr>
          <w:rFonts w:ascii="GHEA Grapalat" w:hAnsi="GHEA Grapalat"/>
          <w:b/>
        </w:rPr>
      </w:pPr>
    </w:p>
    <w:p w14:paraId="771996C6" w14:textId="77777777" w:rsidR="008D24C2" w:rsidRPr="00230D36" w:rsidRDefault="008D24C2" w:rsidP="00EA4626">
      <w:pPr>
        <w:widowControl w:val="0"/>
        <w:ind w:firstLine="567"/>
        <w:jc w:val="right"/>
        <w:rPr>
          <w:rFonts w:ascii="GHEA Grapalat" w:hAnsi="GHEA Grapalat"/>
          <w:b/>
        </w:rPr>
      </w:pPr>
    </w:p>
    <w:p w14:paraId="2BBA27BC" w14:textId="77777777" w:rsidR="008D24C2" w:rsidRPr="00230D36" w:rsidRDefault="008D24C2" w:rsidP="00EA4626">
      <w:pPr>
        <w:widowControl w:val="0"/>
        <w:ind w:firstLine="567"/>
        <w:jc w:val="right"/>
        <w:rPr>
          <w:rFonts w:ascii="GHEA Grapalat" w:hAnsi="GHEA Grapalat"/>
          <w:b/>
        </w:rPr>
      </w:pPr>
    </w:p>
    <w:p w14:paraId="71A38636" w14:textId="77777777" w:rsidR="00A01F5E" w:rsidRDefault="00A01F5E" w:rsidP="00EA4626">
      <w:pPr>
        <w:widowControl w:val="0"/>
        <w:ind w:firstLine="567"/>
        <w:jc w:val="right"/>
        <w:rPr>
          <w:rFonts w:ascii="GHEA Grapalat" w:hAnsi="GHEA Grapalat"/>
          <w:b/>
          <w:lang w:val="hy-AM"/>
        </w:rPr>
      </w:pPr>
    </w:p>
    <w:p w14:paraId="0D55D832" w14:textId="77777777" w:rsidR="00D24392" w:rsidRPr="005F2C25" w:rsidRDefault="00D24392" w:rsidP="00EA4626">
      <w:pPr>
        <w:widowControl w:val="0"/>
        <w:jc w:val="right"/>
        <w:rPr>
          <w:rFonts w:ascii="GHEA Grapalat" w:hAnsi="GHEA Grapalat"/>
          <w:i/>
        </w:rPr>
      </w:pPr>
    </w:p>
    <w:p w14:paraId="3153B7A7" w14:textId="77777777" w:rsidR="000A214C" w:rsidRPr="00B138F3" w:rsidRDefault="000A214C" w:rsidP="00EA4626">
      <w:pPr>
        <w:widowControl w:val="0"/>
        <w:jc w:val="right"/>
        <w:rPr>
          <w:rFonts w:ascii="GHEA Grapalat" w:hAnsi="GHEA Grapalat" w:cs="GHEA Grapalat"/>
          <w:i/>
        </w:rPr>
      </w:pPr>
      <w:r w:rsidRPr="00B138F3">
        <w:rPr>
          <w:rFonts w:ascii="GHEA Grapalat" w:hAnsi="GHEA Grapalat"/>
          <w:i/>
        </w:rPr>
        <w:t>Приложение № 5.1</w:t>
      </w:r>
    </w:p>
    <w:p w14:paraId="73B95210" w14:textId="1776CCAC" w:rsidR="000A214C" w:rsidRPr="00B138F3" w:rsidRDefault="000A214C" w:rsidP="00EA4626">
      <w:pPr>
        <w:widowControl w:val="0"/>
        <w:jc w:val="right"/>
        <w:rPr>
          <w:rFonts w:ascii="GHEA Grapalat" w:hAnsi="GHEA Grapalat" w:cs="GHEA Grapalat"/>
          <w:i/>
        </w:rPr>
      </w:pPr>
      <w:r w:rsidRPr="00B138F3">
        <w:rPr>
          <w:rFonts w:ascii="GHEA Grapalat" w:hAnsi="GHEA Grapalat"/>
          <w:i/>
        </w:rPr>
        <w:t xml:space="preserve">к Приглашению на </w:t>
      </w:r>
      <w:r w:rsidR="00326F81">
        <w:rPr>
          <w:rFonts w:ascii="GHEA Grapalat" w:hAnsi="GHEA Grapalat"/>
          <w:i/>
        </w:rPr>
        <w:t>запрос котировок</w:t>
      </w:r>
      <w:r w:rsidRPr="00B138F3">
        <w:rPr>
          <w:rFonts w:ascii="GHEA Grapalat" w:hAnsi="GHEA Grapalat"/>
          <w:i/>
        </w:rPr>
        <w:br/>
        <w:t>под кодом "</w:t>
      </w:r>
      <w:r w:rsidR="00326F81">
        <w:rPr>
          <w:rFonts w:ascii="GHEA Grapalat" w:hAnsi="GHEA Grapalat"/>
          <w:i/>
        </w:rPr>
        <w:t>EQ-GHAShDzB-</w:t>
      </w:r>
      <w:r w:rsidR="00D52A84">
        <w:rPr>
          <w:rFonts w:ascii="GHEA Grapalat" w:hAnsi="GHEA Grapalat"/>
          <w:i/>
        </w:rPr>
        <w:t>25/14</w:t>
      </w:r>
      <w:r w:rsidRPr="00B138F3">
        <w:rPr>
          <w:rFonts w:ascii="GHEA Grapalat" w:hAnsi="GHEA Grapalat"/>
          <w:i/>
        </w:rPr>
        <w:t>"</w:t>
      </w:r>
      <w:r w:rsidRPr="00B138F3">
        <w:rPr>
          <w:rStyle w:val="FootnoteReference"/>
          <w:rFonts w:ascii="GHEA Grapalat" w:hAnsi="GHEA Grapalat"/>
          <w:i/>
        </w:rPr>
        <w:footnoteReference w:customMarkFollows="1" w:id="15"/>
        <w:t>*</w:t>
      </w:r>
    </w:p>
    <w:p w14:paraId="278E2C32" w14:textId="77777777" w:rsidR="00AF4211" w:rsidRPr="002A4554" w:rsidRDefault="00AF4211" w:rsidP="00EA4626">
      <w:pPr>
        <w:widowControl w:val="0"/>
        <w:jc w:val="center"/>
        <w:rPr>
          <w:rFonts w:ascii="GHEA Grapalat" w:hAnsi="GHEA Grapalat"/>
          <w:b/>
        </w:rPr>
      </w:pPr>
    </w:p>
    <w:p w14:paraId="144241B9" w14:textId="77777777" w:rsidR="000A214C" w:rsidRPr="00B138F3" w:rsidRDefault="000A214C" w:rsidP="00EA4626">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4CE01B97" w14:textId="77777777" w:rsidR="000A214C" w:rsidRPr="00B138F3" w:rsidRDefault="000A214C" w:rsidP="00EA4626">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219A047B" w14:textId="77777777" w:rsidTr="003D2146">
        <w:tc>
          <w:tcPr>
            <w:tcW w:w="4786" w:type="dxa"/>
          </w:tcPr>
          <w:p w14:paraId="4C8F5156" w14:textId="77777777" w:rsidR="000A214C" w:rsidRPr="00B138F3" w:rsidRDefault="000A214C" w:rsidP="00EA4626">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31303625" w14:textId="77777777" w:rsidR="000A214C" w:rsidRPr="00B138F3" w:rsidRDefault="000A214C" w:rsidP="00EA4626">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6"/>
              <w:t>**</w:t>
            </w:r>
          </w:p>
        </w:tc>
      </w:tr>
    </w:tbl>
    <w:p w14:paraId="2CAAB0C3" w14:textId="77777777" w:rsidR="000A214C" w:rsidRPr="00B138F3" w:rsidRDefault="000A214C" w:rsidP="00EA4626">
      <w:pPr>
        <w:widowControl w:val="0"/>
        <w:rPr>
          <w:rFonts w:ascii="GHEA Grapalat" w:hAnsi="GHEA Grapalat" w:cs="GHEA Grapalat"/>
          <w:b/>
        </w:rPr>
      </w:pPr>
    </w:p>
    <w:p w14:paraId="2B4BE6A8" w14:textId="77777777" w:rsidR="000A214C" w:rsidRPr="00B138F3" w:rsidRDefault="000A214C" w:rsidP="00EA4626">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19DC8F41" w14:textId="77777777" w:rsidR="000A214C" w:rsidRPr="00B138F3" w:rsidRDefault="000A214C" w:rsidP="00EA4626">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3D706A62" w14:textId="77777777" w:rsidR="000A214C" w:rsidRPr="00B138F3" w:rsidRDefault="000A214C" w:rsidP="00EA4626">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1CAE0D2B" w14:textId="77777777" w:rsidR="000A214C" w:rsidRPr="00B138F3" w:rsidRDefault="000A214C" w:rsidP="00EA4626">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5C3BDCBF" w14:textId="77777777" w:rsidR="000A214C" w:rsidRPr="00B138F3" w:rsidRDefault="000A214C" w:rsidP="00EA4626">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F907914" w14:textId="77777777" w:rsidR="007965E0" w:rsidRPr="00572A57" w:rsidRDefault="007965E0" w:rsidP="00EA4626">
      <w:pPr>
        <w:widowControl w:val="0"/>
        <w:jc w:val="center"/>
        <w:rPr>
          <w:rFonts w:ascii="GHEA Grapalat" w:hAnsi="GHEA Grapalat"/>
          <w:b/>
        </w:rPr>
      </w:pPr>
    </w:p>
    <w:p w14:paraId="6481F178" w14:textId="77777777" w:rsidR="000A214C" w:rsidRPr="00B138F3" w:rsidRDefault="000A214C" w:rsidP="00EA4626">
      <w:pPr>
        <w:widowControl w:val="0"/>
        <w:jc w:val="center"/>
        <w:rPr>
          <w:rFonts w:ascii="GHEA Grapalat" w:hAnsi="GHEA Grapalat" w:cs="GHEA Grapalat"/>
          <w:b/>
          <w:bCs/>
        </w:rPr>
      </w:pPr>
      <w:r w:rsidRPr="00B138F3">
        <w:rPr>
          <w:rFonts w:ascii="GHEA Grapalat" w:hAnsi="GHEA Grapalat"/>
          <w:b/>
        </w:rPr>
        <w:t>1. Предмет соглашения</w:t>
      </w:r>
    </w:p>
    <w:p w14:paraId="68197683" w14:textId="77777777" w:rsidR="000A214C" w:rsidRPr="00B138F3" w:rsidRDefault="000A214C" w:rsidP="00EA4626">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33E46B56" w14:textId="77777777" w:rsidR="000A214C" w:rsidRPr="00B138F3" w:rsidRDefault="000A214C" w:rsidP="00EA4626">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5CF6A3B9" w14:textId="77777777" w:rsidR="000A214C" w:rsidRPr="00B138F3" w:rsidRDefault="000A214C" w:rsidP="00EA4626">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7CF3D61B" w14:textId="77777777" w:rsidR="000A214C" w:rsidRPr="00B138F3" w:rsidRDefault="000A214C" w:rsidP="00EA4626">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3169CB36" w14:textId="77777777" w:rsidR="000A214C" w:rsidRPr="00B138F3" w:rsidRDefault="000A214C" w:rsidP="00EA4626">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2A5A4C4" w14:textId="77777777" w:rsidR="000A214C" w:rsidRPr="00B138F3" w:rsidRDefault="000A214C" w:rsidP="00EA4626">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67AEDE59" w14:textId="77777777" w:rsidR="000A214C" w:rsidRPr="00B138F3" w:rsidRDefault="000A214C" w:rsidP="00EA4626">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A94F2CB" w14:textId="77777777" w:rsidR="000A214C" w:rsidRPr="00B138F3" w:rsidRDefault="000A214C" w:rsidP="00EA4626">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F333640" w14:textId="77777777" w:rsidR="000A214C" w:rsidRPr="00B138F3" w:rsidRDefault="000A214C" w:rsidP="00EA4626">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AB533A7" w14:textId="77777777" w:rsidR="000A214C" w:rsidRPr="00B138F3" w:rsidRDefault="000A214C" w:rsidP="00EA4626">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448B77FE" w14:textId="77777777" w:rsidR="000A214C" w:rsidRPr="00B138F3" w:rsidRDefault="000A214C" w:rsidP="00EA4626">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w:t>
      </w:r>
      <w:r w:rsidRPr="00B138F3">
        <w:rPr>
          <w:rFonts w:ascii="GHEA Grapalat" w:hAnsi="GHEA Grapalat"/>
        </w:rPr>
        <w:lastRenderedPageBreak/>
        <w:t xml:space="preserve">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5871B73" w14:textId="77777777" w:rsidR="000A214C" w:rsidRPr="00B138F3" w:rsidRDefault="000A214C" w:rsidP="00EA4626">
      <w:pPr>
        <w:widowControl w:val="0"/>
        <w:tabs>
          <w:tab w:val="left" w:pos="1134"/>
        </w:tabs>
        <w:ind w:firstLine="567"/>
        <w:jc w:val="both"/>
        <w:rPr>
          <w:rFonts w:ascii="GHEA Grapalat" w:hAnsi="GHEA Grapalat" w:cs="GHEA Grapalat"/>
        </w:rPr>
      </w:pPr>
      <w:r w:rsidRPr="00B138F3">
        <w:rPr>
          <w:rFonts w:ascii="GHEA Grapalat" w:hAnsi="GHEA Grapalat"/>
        </w:rPr>
        <w:t>1.</w:t>
      </w:r>
      <w:r w:rsidR="00C0337E">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B34CBE5" w14:textId="77777777" w:rsidR="000A214C" w:rsidRPr="00B138F3" w:rsidRDefault="000A214C" w:rsidP="00EA4626">
      <w:pPr>
        <w:widowControl w:val="0"/>
        <w:tabs>
          <w:tab w:val="left" w:pos="1134"/>
        </w:tabs>
        <w:ind w:firstLine="567"/>
        <w:jc w:val="both"/>
        <w:rPr>
          <w:rFonts w:ascii="GHEA Grapalat" w:hAnsi="GHEA Grapalat" w:cs="GHEA Grapalat"/>
        </w:rPr>
      </w:pPr>
      <w:r w:rsidRPr="00B138F3">
        <w:rPr>
          <w:rFonts w:ascii="GHEA Grapalat" w:hAnsi="GHEA Grapalat"/>
        </w:rPr>
        <w:t>1.</w:t>
      </w:r>
      <w:r w:rsidR="00C0337E">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537EBDBF" w14:textId="77777777" w:rsidR="000A214C" w:rsidRPr="00B138F3" w:rsidRDefault="000A214C" w:rsidP="00EA4626">
      <w:pPr>
        <w:widowControl w:val="0"/>
        <w:tabs>
          <w:tab w:val="left" w:pos="1134"/>
        </w:tabs>
        <w:ind w:firstLine="567"/>
        <w:jc w:val="both"/>
        <w:rPr>
          <w:rFonts w:ascii="GHEA Grapalat" w:hAnsi="GHEA Grapalat" w:cs="GHEA Grapalat"/>
        </w:rPr>
      </w:pPr>
      <w:r w:rsidRPr="00B138F3">
        <w:rPr>
          <w:rFonts w:ascii="GHEA Grapalat" w:hAnsi="GHEA Grapalat"/>
        </w:rPr>
        <w:t>1.</w:t>
      </w:r>
      <w:r w:rsidR="00C0337E">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40423303" w14:textId="77777777" w:rsidR="000A214C" w:rsidRPr="00B138F3" w:rsidRDefault="000A214C" w:rsidP="00EA4626">
      <w:pPr>
        <w:widowControl w:val="0"/>
        <w:tabs>
          <w:tab w:val="left" w:pos="1134"/>
        </w:tabs>
        <w:ind w:firstLine="567"/>
        <w:jc w:val="both"/>
        <w:rPr>
          <w:rFonts w:ascii="GHEA Grapalat" w:hAnsi="GHEA Grapalat" w:cs="GHEA Grapalat"/>
        </w:rPr>
      </w:pPr>
      <w:r w:rsidRPr="00B138F3">
        <w:rPr>
          <w:rFonts w:ascii="GHEA Grapalat" w:hAnsi="GHEA Grapalat"/>
        </w:rPr>
        <w:t>1.</w:t>
      </w:r>
      <w:r w:rsidR="00C0337E">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ABBFC6" w14:textId="77777777" w:rsidR="000A214C" w:rsidRPr="00B138F3" w:rsidRDefault="000A214C" w:rsidP="00EA4626">
      <w:pPr>
        <w:widowControl w:val="0"/>
        <w:tabs>
          <w:tab w:val="left" w:pos="1134"/>
        </w:tabs>
        <w:ind w:firstLine="567"/>
        <w:jc w:val="both"/>
        <w:rPr>
          <w:rFonts w:ascii="GHEA Grapalat" w:hAnsi="GHEA Grapalat" w:cs="GHEA Grapalat"/>
        </w:rPr>
      </w:pPr>
      <w:r w:rsidRPr="00B138F3">
        <w:rPr>
          <w:rFonts w:ascii="GHEA Grapalat" w:hAnsi="GHEA Grapalat"/>
        </w:rPr>
        <w:t>1.</w:t>
      </w:r>
      <w:r w:rsidR="00C0337E">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45E8E5EC" w14:textId="77777777" w:rsidR="007965E0" w:rsidRPr="00572A57" w:rsidRDefault="007965E0" w:rsidP="00EA4626">
      <w:pPr>
        <w:widowControl w:val="0"/>
        <w:jc w:val="center"/>
        <w:rPr>
          <w:rFonts w:ascii="GHEA Grapalat" w:hAnsi="GHEA Grapalat"/>
          <w:b/>
        </w:rPr>
      </w:pPr>
    </w:p>
    <w:p w14:paraId="12C96428" w14:textId="77777777" w:rsidR="007965E0" w:rsidRPr="00572A57" w:rsidRDefault="007965E0" w:rsidP="00EA4626">
      <w:pPr>
        <w:widowControl w:val="0"/>
        <w:jc w:val="center"/>
        <w:rPr>
          <w:rFonts w:ascii="GHEA Grapalat" w:hAnsi="GHEA Grapalat"/>
          <w:b/>
        </w:rPr>
      </w:pPr>
    </w:p>
    <w:p w14:paraId="531408B4" w14:textId="77777777" w:rsidR="000A214C" w:rsidRPr="00572A57" w:rsidRDefault="000A214C" w:rsidP="00EA4626">
      <w:pPr>
        <w:widowControl w:val="0"/>
        <w:jc w:val="center"/>
        <w:rPr>
          <w:rFonts w:ascii="GHEA Grapalat" w:hAnsi="GHEA Grapalat"/>
          <w:b/>
        </w:rPr>
      </w:pPr>
      <w:r w:rsidRPr="00B138F3">
        <w:rPr>
          <w:rFonts w:ascii="GHEA Grapalat" w:hAnsi="GHEA Grapalat"/>
          <w:b/>
        </w:rPr>
        <w:t>2. Иные условия</w:t>
      </w:r>
    </w:p>
    <w:p w14:paraId="429EC7BE" w14:textId="77777777" w:rsidR="007965E0" w:rsidRPr="00572A57" w:rsidRDefault="007965E0" w:rsidP="00EA4626">
      <w:pPr>
        <w:widowControl w:val="0"/>
        <w:jc w:val="center"/>
        <w:rPr>
          <w:rFonts w:ascii="GHEA Grapalat" w:hAnsi="GHEA Grapalat" w:cs="GHEA Grapalat"/>
          <w:b/>
          <w:bCs/>
        </w:rPr>
      </w:pPr>
    </w:p>
    <w:p w14:paraId="6061A282" w14:textId="77777777" w:rsidR="00ED4719" w:rsidRPr="00B138F3" w:rsidRDefault="000A214C" w:rsidP="00EA4626">
      <w:pPr>
        <w:widowControl w:val="0"/>
        <w:tabs>
          <w:tab w:val="left" w:pos="1134"/>
        </w:tabs>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ED4719" w:rsidRPr="00DC49CB">
        <w:rPr>
          <w:rFonts w:ascii="GHEA Grapalat" w:hAnsi="GHEA Grapalat"/>
        </w:rPr>
        <w:t xml:space="preserve">до двадцатого рабочего дня, </w:t>
      </w:r>
      <w:r w:rsidR="00AB3267" w:rsidRPr="00DC49CB">
        <w:rPr>
          <w:rFonts w:ascii="GHEA Grapalat" w:hAnsi="GHEA Grapalat"/>
        </w:rPr>
        <w:t xml:space="preserve">следующего за последним днем </w:t>
      </w:r>
      <w:r w:rsidR="00CA2227" w:rsidRPr="00CA2227">
        <w:rPr>
          <w:rFonts w:ascii="GHEA Grapalat" w:hAnsi="GHEA Grapalat"/>
        </w:rPr>
        <w:t>полного выполнения</w:t>
      </w:r>
      <w:r w:rsidR="00AB3267" w:rsidRPr="00DC49CB">
        <w:rPr>
          <w:rFonts w:ascii="GHEA Grapalat" w:hAnsi="GHEA Grapalat"/>
        </w:rPr>
        <w:t xml:space="preserve"> взятых </w:t>
      </w:r>
      <w:r w:rsidR="00CA2227" w:rsidRPr="00CA2227">
        <w:rPr>
          <w:rFonts w:ascii="GHEA Grapalat" w:hAnsi="GHEA Grapalat"/>
        </w:rPr>
        <w:t>К</w:t>
      </w:r>
      <w:r w:rsidR="00AB3267" w:rsidRPr="00DC49CB">
        <w:rPr>
          <w:rFonts w:ascii="GHEA Grapalat" w:hAnsi="GHEA Grapalat"/>
        </w:rPr>
        <w:t>омпанией по заключаемому договору обязательств, включительно.</w:t>
      </w:r>
    </w:p>
    <w:p w14:paraId="1CA430F1" w14:textId="77777777" w:rsidR="00F331AD" w:rsidRPr="002A4554" w:rsidRDefault="000A214C" w:rsidP="00EA4626">
      <w:pPr>
        <w:widowControl w:val="0"/>
        <w:tabs>
          <w:tab w:val="left" w:pos="1134"/>
        </w:tabs>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61F64D9D" w14:textId="77777777" w:rsidR="00F331AD" w:rsidRPr="00B138F3" w:rsidRDefault="00F331AD" w:rsidP="00EA4626">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410C657D" w14:textId="77777777" w:rsidR="00F331AD" w:rsidRPr="00B138F3" w:rsidDel="00A13215" w:rsidRDefault="00F331AD" w:rsidP="00EA4626">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39E4401" w14:textId="77777777" w:rsidR="00F331AD" w:rsidRPr="00B138F3" w:rsidRDefault="00F331AD" w:rsidP="00EA4626">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9A39ACD" w14:textId="77777777" w:rsidR="000A214C" w:rsidRPr="00B138F3" w:rsidRDefault="000A214C" w:rsidP="00EA4626">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54768C67" w14:textId="77777777" w:rsidR="000A214C" w:rsidRPr="00B138F3" w:rsidRDefault="000A214C" w:rsidP="00EA4626">
      <w:pPr>
        <w:widowControl w:val="0"/>
        <w:jc w:val="both"/>
        <w:rPr>
          <w:rFonts w:ascii="GHEA Grapalat" w:hAnsi="GHEA Grapalat"/>
        </w:rPr>
      </w:pPr>
      <w:r w:rsidRPr="00B138F3">
        <w:rPr>
          <w:rFonts w:ascii="GHEA Grapalat" w:hAnsi="GHEA Grapalat"/>
        </w:rPr>
        <w:t>_______________________________________</w:t>
      </w:r>
    </w:p>
    <w:p w14:paraId="62F534C4" w14:textId="77777777" w:rsidR="000A214C" w:rsidRPr="00B138F3" w:rsidRDefault="000A214C" w:rsidP="00EA4626">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73F62BE0" w14:textId="77777777" w:rsidR="000A214C" w:rsidRPr="00B138F3" w:rsidRDefault="000A214C" w:rsidP="00EA4626">
      <w:pPr>
        <w:widowControl w:val="0"/>
        <w:jc w:val="both"/>
        <w:rPr>
          <w:rFonts w:ascii="GHEA Grapalat" w:hAnsi="GHEA Grapalat"/>
        </w:rPr>
      </w:pPr>
      <w:r w:rsidRPr="00B138F3">
        <w:rPr>
          <w:rFonts w:ascii="GHEA Grapalat" w:hAnsi="GHEA Grapalat"/>
        </w:rPr>
        <w:t>_______________________________________</w:t>
      </w:r>
    </w:p>
    <w:p w14:paraId="45FE2710" w14:textId="77777777" w:rsidR="000A214C" w:rsidRPr="00B138F3" w:rsidRDefault="000A214C" w:rsidP="00EA4626">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422D5FDD" w14:textId="77777777" w:rsidR="000A214C" w:rsidRPr="00B138F3" w:rsidRDefault="000A214C" w:rsidP="00EA4626">
      <w:pPr>
        <w:widowControl w:val="0"/>
        <w:jc w:val="both"/>
        <w:rPr>
          <w:rFonts w:ascii="GHEA Grapalat" w:hAnsi="GHEA Grapalat"/>
        </w:rPr>
      </w:pPr>
      <w:r w:rsidRPr="00B138F3">
        <w:rPr>
          <w:rFonts w:ascii="GHEA Grapalat" w:hAnsi="GHEA Grapalat"/>
        </w:rPr>
        <w:lastRenderedPageBreak/>
        <w:t>_______________________________________</w:t>
      </w:r>
    </w:p>
    <w:p w14:paraId="61C36CF6" w14:textId="77777777" w:rsidR="000A214C" w:rsidRPr="00B138F3" w:rsidRDefault="000A214C" w:rsidP="00EA4626">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213804BE" w14:textId="77777777" w:rsidR="000A214C" w:rsidRPr="00B138F3" w:rsidRDefault="000A214C" w:rsidP="00EA4626">
      <w:pPr>
        <w:widowControl w:val="0"/>
        <w:jc w:val="both"/>
        <w:rPr>
          <w:rFonts w:ascii="GHEA Grapalat" w:hAnsi="GHEA Grapalat"/>
        </w:rPr>
      </w:pPr>
      <w:r w:rsidRPr="00B138F3">
        <w:rPr>
          <w:rFonts w:ascii="GHEA Grapalat" w:hAnsi="GHEA Grapalat"/>
        </w:rPr>
        <w:t>_______________________________________</w:t>
      </w:r>
    </w:p>
    <w:p w14:paraId="7D1AABA9" w14:textId="77777777" w:rsidR="000A214C" w:rsidRPr="00B138F3" w:rsidRDefault="000A214C" w:rsidP="00EA4626">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03386CE8" w14:textId="77777777" w:rsidR="000A214C" w:rsidRPr="00B138F3" w:rsidRDefault="000A214C" w:rsidP="00EA4626">
      <w:pPr>
        <w:widowControl w:val="0"/>
        <w:jc w:val="both"/>
        <w:rPr>
          <w:rFonts w:ascii="GHEA Grapalat" w:hAnsi="GHEA Grapalat"/>
        </w:rPr>
      </w:pPr>
      <w:r w:rsidRPr="00B138F3">
        <w:rPr>
          <w:rFonts w:ascii="GHEA Grapalat" w:hAnsi="GHEA Grapalat"/>
        </w:rPr>
        <w:t>_______________________________________</w:t>
      </w:r>
    </w:p>
    <w:p w14:paraId="26B6B329" w14:textId="77777777" w:rsidR="000A214C" w:rsidRPr="00B138F3" w:rsidRDefault="000A214C" w:rsidP="00EA4626">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4A03EC2F" w14:textId="77777777" w:rsidR="000A214C" w:rsidRPr="00B138F3" w:rsidRDefault="000A214C" w:rsidP="00EA4626">
      <w:pPr>
        <w:widowControl w:val="0"/>
        <w:jc w:val="both"/>
        <w:rPr>
          <w:rFonts w:ascii="GHEA Grapalat" w:hAnsi="GHEA Grapalat"/>
        </w:rPr>
      </w:pPr>
      <w:r w:rsidRPr="00B138F3">
        <w:rPr>
          <w:rFonts w:ascii="GHEA Grapalat" w:hAnsi="GHEA Grapalat"/>
        </w:rPr>
        <w:t>_______________________________________</w:t>
      </w:r>
    </w:p>
    <w:p w14:paraId="1388B213" w14:textId="77777777" w:rsidR="000A214C" w:rsidRPr="00B138F3" w:rsidRDefault="000A214C" w:rsidP="00EA4626">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7E244510" w14:textId="77777777" w:rsidR="000A214C" w:rsidRPr="00B138F3" w:rsidRDefault="00632AC2" w:rsidP="00EA4626">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14:paraId="01B0EEC2"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A5F90" w14:textId="77777777" w:rsidR="00BE2572" w:rsidRPr="00B138F3" w:rsidRDefault="00BE2572" w:rsidP="00EA4626">
            <w:pPr>
              <w:widowControl w:val="0"/>
              <w:tabs>
                <w:tab w:val="left" w:pos="3402"/>
              </w:tabs>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321772FF"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C43AFA" w14:textId="77777777" w:rsidR="00BE2572" w:rsidRPr="00B138F3" w:rsidRDefault="00BE2572" w:rsidP="00EA4626">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42876D07"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A379E0" w14:textId="77777777" w:rsidR="00BE2572" w:rsidRPr="00B138F3" w:rsidRDefault="00BE2572" w:rsidP="00EA4626">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09396E5D"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E7989" w14:textId="77777777" w:rsidR="00BE2572" w:rsidRPr="00B138F3" w:rsidRDefault="00BE2572" w:rsidP="00EA4626">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205FD8B3"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4BA758" w14:textId="77777777" w:rsidR="00BE2572" w:rsidRPr="00B138F3" w:rsidRDefault="00BE2572" w:rsidP="00EA4626">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30AD37C5"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091D14" w14:textId="77777777" w:rsidR="00BE2572" w:rsidRPr="00B138F3" w:rsidRDefault="00BE2572" w:rsidP="00EA4626">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6721CED9"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1608E" w14:textId="77777777" w:rsidR="00BE2572" w:rsidRPr="00B138F3" w:rsidRDefault="00BE2572" w:rsidP="00EA4626">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583EFEA5"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093B92" w14:textId="77777777" w:rsidR="00BE2572" w:rsidRPr="00B138F3" w:rsidRDefault="00BE2572" w:rsidP="00EA4626">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5881E09F"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BBD909" w14:textId="77777777" w:rsidR="00BE2572" w:rsidRPr="00B138F3" w:rsidRDefault="00BE2572" w:rsidP="00EA4626">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69D99A7A"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931001" w14:textId="77777777" w:rsidR="00BE2572" w:rsidRPr="00B138F3" w:rsidRDefault="00BE2572" w:rsidP="00EA4626">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4024D619"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08294A" w14:textId="77777777" w:rsidR="00BE2572" w:rsidRPr="00B138F3" w:rsidRDefault="00BE2572" w:rsidP="00EA4626">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1DF10195"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64B3B" w14:textId="77777777" w:rsidR="00BE2572" w:rsidRPr="00B138F3" w:rsidRDefault="00BE2572" w:rsidP="00EA4626">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5D286E94"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D6813A" w14:textId="77777777" w:rsidR="00BE2572" w:rsidRPr="00B138F3" w:rsidRDefault="00BE2572" w:rsidP="00EA4626">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14:paraId="3996F816"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26FBCE" w14:textId="77777777" w:rsidR="00BE2572" w:rsidRPr="00B138F3" w:rsidRDefault="00BE2572" w:rsidP="00EA4626">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7B08282"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B82D58" w14:textId="77777777" w:rsidR="00BE2572" w:rsidRPr="00B138F3" w:rsidRDefault="00BE2572" w:rsidP="00EA4626">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1214ABE5"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8B5A52" w14:textId="77777777" w:rsidR="00BE2572" w:rsidRPr="00B138F3" w:rsidRDefault="00BE2572" w:rsidP="00EA4626">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02D2C030"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133B32" w14:textId="77777777" w:rsidR="00BE2572" w:rsidRPr="00B138F3" w:rsidRDefault="00BE2572" w:rsidP="00EA4626">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B138F3" w:rsidRPr="00B138F3" w14:paraId="75F5E59C"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6A23AECD" w14:textId="77777777" w:rsidR="00BE2572" w:rsidRPr="00B138F3" w:rsidRDefault="00BE2572" w:rsidP="00EA4626">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5D60173B"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767B2B" w14:textId="77777777" w:rsidR="00BE2572" w:rsidRPr="00B138F3" w:rsidRDefault="00BE2572" w:rsidP="00EA4626">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17C50769"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6820F4" w14:textId="77777777" w:rsidR="00BE2572" w:rsidRPr="00B138F3" w:rsidRDefault="00BE2572" w:rsidP="00EA4626">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2D66ADCA"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7CBA07A8" w14:textId="77777777" w:rsidR="00BE2572" w:rsidRPr="00B138F3" w:rsidRDefault="00BE2572" w:rsidP="00EA4626">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7C4A0EF" w14:textId="77777777" w:rsidR="00BE2572" w:rsidRPr="00B138F3" w:rsidRDefault="00BE2572" w:rsidP="00EA4626">
            <w:pPr>
              <w:widowControl w:val="0"/>
              <w:rPr>
                <w:rFonts w:ascii="GHEA Grapalat" w:hAnsi="GHEA Grapalat" w:cs="Sylfaen"/>
              </w:rPr>
            </w:pPr>
          </w:p>
          <w:p w14:paraId="1D5EAFB1" w14:textId="77777777" w:rsidR="00BE2572" w:rsidRPr="00B138F3" w:rsidRDefault="00BE2572" w:rsidP="00EA4626">
            <w:pPr>
              <w:widowControl w:val="0"/>
              <w:jc w:val="right"/>
              <w:rPr>
                <w:rFonts w:ascii="GHEA Grapalat" w:hAnsi="GHEA Grapalat" w:cs="Tahoma"/>
              </w:rPr>
            </w:pPr>
            <w:r w:rsidRPr="00B138F3">
              <w:rPr>
                <w:rFonts w:ascii="GHEA Grapalat" w:hAnsi="GHEA Grapalat"/>
              </w:rPr>
              <w:t>/____________________/</w:t>
            </w:r>
          </w:p>
          <w:p w14:paraId="5486DBFC" w14:textId="77777777" w:rsidR="00BE2572" w:rsidRPr="00B138F3" w:rsidRDefault="00BE2572" w:rsidP="00EA4626">
            <w:pPr>
              <w:widowControl w:val="0"/>
              <w:rPr>
                <w:rFonts w:ascii="GHEA Grapalat" w:hAnsi="GHEA Grapalat" w:cs="Sylfaen"/>
              </w:rPr>
            </w:pPr>
          </w:p>
          <w:p w14:paraId="54B245B6" w14:textId="77777777" w:rsidR="00BE2572" w:rsidRPr="00B138F3" w:rsidRDefault="00BE2572" w:rsidP="00EA4626">
            <w:pPr>
              <w:widowControl w:val="0"/>
              <w:jc w:val="right"/>
              <w:rPr>
                <w:rFonts w:ascii="GHEA Grapalat" w:hAnsi="GHEA Grapalat" w:cs="Sylfaen"/>
              </w:rPr>
            </w:pPr>
            <w:r w:rsidRPr="00B138F3">
              <w:rPr>
                <w:rFonts w:ascii="GHEA Grapalat" w:hAnsi="GHEA Grapalat"/>
              </w:rPr>
              <w:t>/____________________/</w:t>
            </w:r>
          </w:p>
          <w:p w14:paraId="562937EC" w14:textId="77777777" w:rsidR="00BE2572" w:rsidRPr="00B138F3" w:rsidRDefault="00BE2572" w:rsidP="00EA4626">
            <w:pPr>
              <w:widowControl w:val="0"/>
              <w:rPr>
                <w:rFonts w:ascii="GHEA Grapalat" w:hAnsi="GHEA Grapalat" w:cs="Sylfaen"/>
              </w:rPr>
            </w:pPr>
          </w:p>
          <w:p w14:paraId="06534CA7" w14:textId="77777777" w:rsidR="00BE2572" w:rsidRPr="00B138F3" w:rsidRDefault="00BE2572" w:rsidP="00EA4626">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44B05612" w14:textId="77777777" w:rsidR="00BE2572" w:rsidRPr="00B138F3" w:rsidRDefault="00BE2572" w:rsidP="00EA4626">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3BE2BB3E" w14:textId="77777777" w:rsidR="00BE2572" w:rsidRPr="00B138F3" w:rsidRDefault="00BE2572" w:rsidP="00EA4626">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436170A" w14:textId="77777777" w:rsidR="00BE2572" w:rsidRPr="00B138F3" w:rsidRDefault="00BE2572" w:rsidP="00EA4626">
            <w:pPr>
              <w:widowControl w:val="0"/>
              <w:rPr>
                <w:rFonts w:ascii="GHEA Grapalat" w:hAnsi="GHEA Grapalat" w:cs="Sylfaen"/>
              </w:rPr>
            </w:pPr>
          </w:p>
          <w:p w14:paraId="2A1E821F" w14:textId="77777777" w:rsidR="00BE2572" w:rsidRPr="00B138F3" w:rsidRDefault="00BE2572" w:rsidP="00EA4626">
            <w:pPr>
              <w:widowControl w:val="0"/>
              <w:jc w:val="right"/>
              <w:rPr>
                <w:rFonts w:ascii="GHEA Grapalat" w:hAnsi="GHEA Grapalat" w:cs="Sylfaen"/>
              </w:rPr>
            </w:pPr>
            <w:r w:rsidRPr="00B138F3">
              <w:rPr>
                <w:rFonts w:ascii="GHEA Grapalat" w:hAnsi="GHEA Grapalat"/>
              </w:rPr>
              <w:t>/____________________/</w:t>
            </w:r>
          </w:p>
          <w:p w14:paraId="6F72AE89" w14:textId="77777777" w:rsidR="00BE2572" w:rsidRPr="00B138F3" w:rsidRDefault="00BE2572" w:rsidP="00EA4626">
            <w:pPr>
              <w:widowControl w:val="0"/>
              <w:jc w:val="right"/>
              <w:rPr>
                <w:rFonts w:ascii="GHEA Grapalat" w:hAnsi="GHEA Grapalat" w:cs="Tahoma"/>
              </w:rPr>
            </w:pPr>
          </w:p>
          <w:p w14:paraId="1D9E9E5B" w14:textId="77777777" w:rsidR="00BE2572" w:rsidRPr="00B138F3" w:rsidRDefault="00BE2572" w:rsidP="00EA4626">
            <w:pPr>
              <w:widowControl w:val="0"/>
              <w:jc w:val="right"/>
              <w:rPr>
                <w:rFonts w:ascii="GHEA Grapalat" w:hAnsi="GHEA Grapalat" w:cs="Sylfaen"/>
              </w:rPr>
            </w:pPr>
            <w:r w:rsidRPr="00B138F3">
              <w:rPr>
                <w:rFonts w:ascii="GHEA Grapalat" w:hAnsi="GHEA Grapalat"/>
              </w:rPr>
              <w:t>/____________________/</w:t>
            </w:r>
          </w:p>
          <w:p w14:paraId="692DC1C7" w14:textId="77777777" w:rsidR="00BE2572" w:rsidRPr="00B138F3" w:rsidRDefault="00BE2572" w:rsidP="00EA4626">
            <w:pPr>
              <w:widowControl w:val="0"/>
              <w:rPr>
                <w:rFonts w:ascii="GHEA Grapalat" w:hAnsi="GHEA Grapalat" w:cs="Sylfaen"/>
              </w:rPr>
            </w:pPr>
          </w:p>
          <w:p w14:paraId="1B6FDC64" w14:textId="77777777" w:rsidR="00BE2572" w:rsidRPr="00B138F3" w:rsidRDefault="00BE2572" w:rsidP="00EA4626">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74ECE2DE"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5725E078" w14:textId="77777777" w:rsidR="00BE2572" w:rsidRPr="00B138F3" w:rsidRDefault="00BE2572" w:rsidP="00EA4626">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63213D60" w14:textId="77777777" w:rsidR="00BE2572" w:rsidRPr="00B138F3" w:rsidRDefault="00BE2572" w:rsidP="00EA4626">
            <w:pPr>
              <w:widowControl w:val="0"/>
              <w:rPr>
                <w:rFonts w:ascii="GHEA Grapalat" w:hAnsi="GHEA Grapalat"/>
              </w:rPr>
            </w:pPr>
          </w:p>
          <w:p w14:paraId="0D3C674A" w14:textId="77777777" w:rsidR="00BE2572" w:rsidRPr="00B138F3" w:rsidRDefault="00BE2572" w:rsidP="00EA4626">
            <w:pPr>
              <w:widowControl w:val="0"/>
              <w:jc w:val="right"/>
              <w:rPr>
                <w:rFonts w:ascii="GHEA Grapalat" w:hAnsi="GHEA Grapalat" w:cs="Tahoma"/>
              </w:rPr>
            </w:pPr>
            <w:r w:rsidRPr="00B138F3">
              <w:rPr>
                <w:rFonts w:ascii="GHEA Grapalat" w:hAnsi="GHEA Grapalat"/>
              </w:rPr>
              <w:t>/____________________/</w:t>
            </w:r>
          </w:p>
          <w:p w14:paraId="61534C6F" w14:textId="77777777" w:rsidR="00BE2572" w:rsidRPr="00B138F3" w:rsidRDefault="00BE2572" w:rsidP="00EA4626">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3A83443" w14:textId="77777777" w:rsidR="00BE2572" w:rsidRPr="00B138F3" w:rsidRDefault="00BE2572" w:rsidP="00EA4626">
            <w:pPr>
              <w:widowControl w:val="0"/>
              <w:rPr>
                <w:rFonts w:ascii="GHEA Grapalat" w:hAnsi="GHEA Grapalat" w:cs="Tahoma"/>
              </w:rPr>
            </w:pPr>
          </w:p>
          <w:p w14:paraId="76E9C46E" w14:textId="77777777" w:rsidR="00BE2572" w:rsidRPr="00B138F3" w:rsidRDefault="00BE2572" w:rsidP="00EA4626">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0121A4DA" w14:textId="77777777" w:rsidR="00BE2572" w:rsidRPr="00B138F3" w:rsidRDefault="00BE2572" w:rsidP="00EA4626">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2BE0076" w14:textId="77777777" w:rsidR="00BE2572" w:rsidRPr="00B138F3" w:rsidRDefault="00BE2572" w:rsidP="00EA4626">
            <w:pPr>
              <w:widowControl w:val="0"/>
              <w:rPr>
                <w:rFonts w:ascii="GHEA Grapalat" w:hAnsi="GHEA Grapalat" w:cs="Tahoma"/>
              </w:rPr>
            </w:pPr>
          </w:p>
          <w:p w14:paraId="4E246A5C" w14:textId="77777777" w:rsidR="00BE2572" w:rsidRPr="00B138F3" w:rsidRDefault="00BE2572" w:rsidP="00EA4626">
            <w:pPr>
              <w:widowControl w:val="0"/>
              <w:jc w:val="right"/>
              <w:rPr>
                <w:rFonts w:ascii="GHEA Grapalat" w:hAnsi="GHEA Grapalat" w:cs="Tahoma"/>
              </w:rPr>
            </w:pPr>
            <w:r w:rsidRPr="00B138F3">
              <w:rPr>
                <w:rFonts w:ascii="GHEA Grapalat" w:hAnsi="GHEA Grapalat"/>
              </w:rPr>
              <w:t>/____________________/</w:t>
            </w:r>
          </w:p>
          <w:p w14:paraId="6611394D" w14:textId="77777777" w:rsidR="00BE2572" w:rsidRPr="00B138F3" w:rsidRDefault="00BE2572" w:rsidP="00EA4626">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3DD02374" w14:textId="77777777" w:rsidR="00BE2572" w:rsidRPr="00B138F3" w:rsidRDefault="00BE2572" w:rsidP="00EA4626">
            <w:pPr>
              <w:widowControl w:val="0"/>
              <w:rPr>
                <w:rFonts w:ascii="GHEA Grapalat" w:hAnsi="GHEA Grapalat" w:cs="Arial"/>
              </w:rPr>
            </w:pPr>
          </w:p>
        </w:tc>
      </w:tr>
      <w:tr w:rsidR="00B138F3" w:rsidRPr="00B138F3" w14:paraId="00D0D5A0"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3EC854A9" w14:textId="77777777" w:rsidR="00BE2572" w:rsidRPr="00B138F3" w:rsidRDefault="00BE2572" w:rsidP="00EA4626">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2664B488" w14:textId="77777777" w:rsidR="00BE2572" w:rsidRPr="00B138F3" w:rsidRDefault="00BE2572" w:rsidP="00EA4626">
            <w:pPr>
              <w:widowControl w:val="0"/>
              <w:rPr>
                <w:rFonts w:ascii="GHEA Grapalat" w:hAnsi="GHEA Grapalat" w:cs="Sylfaen"/>
              </w:rPr>
            </w:pPr>
          </w:p>
          <w:p w14:paraId="006E96C8" w14:textId="77777777" w:rsidR="00BE2572" w:rsidRPr="00B138F3" w:rsidRDefault="00BE2572" w:rsidP="00EA4626">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D9B342D" w14:textId="77777777" w:rsidR="00BE2572" w:rsidRPr="00B138F3" w:rsidRDefault="00BE2572" w:rsidP="00EA4626">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362D5AB2" w14:textId="77777777" w:rsidR="00BE2572" w:rsidRPr="00B138F3" w:rsidRDefault="00BE2572" w:rsidP="00EA4626">
            <w:pPr>
              <w:widowControl w:val="0"/>
              <w:rPr>
                <w:rFonts w:ascii="GHEA Grapalat" w:hAnsi="GHEA Grapalat"/>
              </w:rPr>
            </w:pPr>
          </w:p>
          <w:p w14:paraId="04FD346C" w14:textId="77777777" w:rsidR="00BE2572" w:rsidRPr="00B138F3" w:rsidRDefault="00BE2572" w:rsidP="00EA4626">
            <w:pPr>
              <w:widowControl w:val="0"/>
              <w:jc w:val="right"/>
              <w:rPr>
                <w:rFonts w:ascii="GHEA Grapalat" w:hAnsi="GHEA Grapalat" w:cs="Sylfaen"/>
              </w:rPr>
            </w:pPr>
            <w:r w:rsidRPr="00B138F3">
              <w:rPr>
                <w:rFonts w:ascii="GHEA Grapalat" w:hAnsi="GHEA Grapalat"/>
              </w:rPr>
              <w:t>23.в Дата исполнения: "___" ___ 20___г.</w:t>
            </w:r>
          </w:p>
        </w:tc>
      </w:tr>
    </w:tbl>
    <w:p w14:paraId="66A00C0D" w14:textId="77777777" w:rsidR="00BE2572" w:rsidRPr="00B138F3" w:rsidRDefault="00BE2572" w:rsidP="00EA4626">
      <w:pPr>
        <w:widowControl w:val="0"/>
        <w:jc w:val="center"/>
        <w:rPr>
          <w:rFonts w:ascii="GHEA Grapalat" w:hAnsi="GHEA Grapalat" w:cs="Sylfaen"/>
        </w:rPr>
      </w:pPr>
    </w:p>
    <w:p w14:paraId="24FB4004" w14:textId="77777777" w:rsidR="00BE2572" w:rsidRPr="00B138F3" w:rsidRDefault="00BE2572" w:rsidP="00EA4626">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5D3B0F8" w14:textId="77777777" w:rsidR="00BE2572" w:rsidRPr="00B138F3" w:rsidRDefault="00BE2572" w:rsidP="00EA4626">
      <w:pPr>
        <w:rPr>
          <w:rFonts w:ascii="GHEA Grapalat" w:hAnsi="GHEA Grapalat" w:cs="Sylfaen"/>
        </w:rPr>
      </w:pPr>
      <w:r w:rsidRPr="00B138F3">
        <w:rPr>
          <w:rFonts w:ascii="GHEA Grapalat" w:hAnsi="GHEA Grapalat" w:cs="Sylfaen"/>
        </w:rPr>
        <w:br w:type="page"/>
      </w:r>
    </w:p>
    <w:p w14:paraId="3538F9EE" w14:textId="77777777" w:rsidR="00BE2572" w:rsidRPr="00B138F3" w:rsidRDefault="00BE2572" w:rsidP="00EA4626">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36103AFB"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D8DF26"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BF59DC7" w14:textId="77777777" w:rsidR="00BE2572" w:rsidRPr="00B138F3" w:rsidRDefault="00BE2572" w:rsidP="00EA4626">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8B2C77E" w14:textId="77777777" w:rsidR="00BE2572" w:rsidRPr="00B138F3" w:rsidRDefault="00BE2572" w:rsidP="00EA4626">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6D9BEB56" w14:textId="77777777" w:rsidR="00BE2572" w:rsidRPr="00B138F3" w:rsidRDefault="00BE2572" w:rsidP="00EA4626">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1A035C9" w14:textId="77777777" w:rsidR="00BE2572" w:rsidRPr="00B138F3" w:rsidRDefault="00BE2572" w:rsidP="00EA4626">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4A3C1717" w14:textId="77777777" w:rsidR="00BE2572" w:rsidRPr="00B138F3" w:rsidRDefault="00BE2572" w:rsidP="00EA4626">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E4EBA99" w14:textId="77777777" w:rsidR="00BE2572" w:rsidRPr="00B138F3" w:rsidRDefault="00BE2572" w:rsidP="00EA4626">
            <w:pPr>
              <w:widowControl w:val="0"/>
              <w:jc w:val="center"/>
              <w:rPr>
                <w:rFonts w:ascii="GHEA Grapalat" w:hAnsi="GHEA Grapalat"/>
                <w:b/>
                <w:sz w:val="18"/>
                <w:szCs w:val="18"/>
              </w:rPr>
            </w:pPr>
            <w:r w:rsidRPr="00B138F3">
              <w:rPr>
                <w:rFonts w:ascii="GHEA Grapalat" w:hAnsi="GHEA Grapalat"/>
                <w:b/>
                <w:sz w:val="18"/>
                <w:szCs w:val="18"/>
              </w:rPr>
              <w:t>Сторона,</w:t>
            </w:r>
          </w:p>
          <w:p w14:paraId="2D597958" w14:textId="77777777" w:rsidR="00BE2572" w:rsidRPr="00B138F3" w:rsidRDefault="00BE2572" w:rsidP="00EA4626">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5C90DEE3" w14:textId="77777777" w:rsidR="00BE2572" w:rsidRPr="00B138F3" w:rsidRDefault="00BE2572" w:rsidP="00EA4626">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CC393F7" w14:textId="77777777" w:rsidR="00BE2572" w:rsidRPr="00B138F3" w:rsidRDefault="00BE2572" w:rsidP="00EA4626">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189A46BC"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37744" w14:textId="77777777" w:rsidR="00BE2572" w:rsidRPr="00B138F3" w:rsidRDefault="00BE2572" w:rsidP="00EA4626">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AF33B81" w14:textId="77777777" w:rsidR="00BE2572" w:rsidRPr="00B138F3" w:rsidRDefault="00BE2572" w:rsidP="00EA4626">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03E887F" w14:textId="77777777" w:rsidR="00BE2572" w:rsidRPr="00B138F3" w:rsidRDefault="00BE2572" w:rsidP="00EA4626">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A0758AA" w14:textId="77777777" w:rsidR="00BE2572" w:rsidRPr="00B138F3" w:rsidRDefault="00BE2572" w:rsidP="00EA4626">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6E13425" w14:textId="77777777" w:rsidR="00BE2572" w:rsidRPr="00B138F3" w:rsidRDefault="00BE2572" w:rsidP="00EA4626">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14:paraId="79A7E54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986539"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E702E1E"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0A64330"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C5FE0"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9A7139A"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75A0D07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3583E"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62D03C9" w14:textId="77777777" w:rsidR="00BE2572" w:rsidRPr="00B138F3" w:rsidRDefault="00BE2572" w:rsidP="00EA4626">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7F717DF"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5BCEC1"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617AEFC"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6DFFC7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6A33AE"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64D7AF1" w14:textId="77777777" w:rsidR="00BE2572" w:rsidRPr="00B138F3" w:rsidRDefault="00BE2572" w:rsidP="00EA4626">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5725C80"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535206"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2A7E7A83" w14:textId="77777777" w:rsidR="00BE2572" w:rsidRPr="00B138F3" w:rsidRDefault="00BE2572" w:rsidP="00EA462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12EAE42"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20175AB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E3FBB9"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A3CDA66" w14:textId="77777777" w:rsidR="00BE2572" w:rsidRPr="00B138F3" w:rsidRDefault="00BE2572" w:rsidP="00EA4626">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B934E00"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2432C3"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00BC37BD"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FB2F96B"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D91C5A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FFB915"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F6C209C"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22BF389"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2ABA25"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133DC28"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24AC4A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581FFC"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BCFE69C"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1CE9D0D"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6BE646"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7C6DCA24"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AF0C88F"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5D01B4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66348C"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0FAB374"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CC345C1"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57C412"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09C0E8"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53A3A02"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208738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B2F6EA"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BB74879"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1641F27"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0BE2CD"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8089ED2"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DC1E202"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D33489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44747B"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235713F"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имя, фамилия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57463A34"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C33BF33"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283ADDFF"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w:t>
            </w:r>
            <w:r w:rsidRPr="00B138F3">
              <w:rPr>
                <w:rFonts w:ascii="GHEA Grapalat" w:hAnsi="GHEA Grapalat"/>
                <w:sz w:val="18"/>
                <w:szCs w:val="18"/>
              </w:rPr>
              <w:lastRenderedPageBreak/>
              <w:t>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5634AA3"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14:paraId="66FB811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4F950"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298D42E9"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B4CBE1C"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260D5E"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0DB96C7"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3344302"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31B1F8B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940F45"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01AA196"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8B5B0F7"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52B36C"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8B9F8D8"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18C62AA"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421E60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9E4531"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9D126B1"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7C62F7E"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18AA6B"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24ECD2C"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8C452A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827A9B"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FA63A8A"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7209CBE"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2A1257"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0E0E9456"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05D5CF7"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92BA32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A30811"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F792759"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5E783DC"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BA5294"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1FFEF8CB"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39B557F"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45AC3D9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1E1975"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FC369A1"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6B8344E"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BB86FA"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C35FB37"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DF33105"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4D3A8A3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C3D392"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29882B3"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FDACDD7"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178F85"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AE98FB2"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C5A184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D51EB2"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0076DC6"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80B4057"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B0034E"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57B7591"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31E265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62ACD9"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F8DABC3"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9035B1E"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CB4A5F"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11F0C208"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C506421"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16777C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B07E78" w14:textId="77777777" w:rsidR="00BE2572" w:rsidRPr="00B138F3" w:rsidDel="0010680B" w:rsidRDefault="00BE2572" w:rsidP="00EA4626">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BF065EF"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835F57"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ED3418" w14:textId="77777777" w:rsidR="00BE2572" w:rsidRPr="00B138F3" w:rsidRDefault="00BE2572" w:rsidP="00EA4626">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8F44BFF" w14:textId="77777777" w:rsidR="00BE2572" w:rsidRPr="00B138F3" w:rsidRDefault="00BE2572" w:rsidP="00EA4626">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6F142FDA"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lastRenderedPageBreak/>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47CC391"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14:paraId="4158668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6BE37E"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B032188"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22A2032"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21E413"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037726F"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A2DFBBD"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11F85AF"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36597B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61848E"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3273B09"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310C76C"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BF5D83"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49735E47"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9F4B503"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6BD13184"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3612257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79ACE1"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5EA2170"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211762C"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F171A"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5956253A"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58DEF850" w14:textId="77777777" w:rsidR="00BE2572" w:rsidRPr="00B138F3" w:rsidRDefault="00BE2572" w:rsidP="00EA462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CE8F185"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F868111"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161114B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353514"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1422618"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1BC3ADE"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2B0974"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7166076"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07F7DFC"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1576647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53DCF0"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44FA8B9"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F088A42"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AD0A00"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4A657DF0"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29D3528"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40D189F"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7A3E63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F9788E"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292D06D"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552D4B8"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B758B4"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75D2E4A1"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699DC44" w14:textId="77777777" w:rsidR="00BE2572" w:rsidRPr="00B138F3" w:rsidRDefault="00BE2572" w:rsidP="00EA4626">
            <w:pPr>
              <w:widowControl w:val="0"/>
              <w:jc w:val="center"/>
              <w:rPr>
                <w:rFonts w:ascii="GHEA Grapalat" w:hAnsi="GHEA Grapalat"/>
                <w:sz w:val="18"/>
                <w:szCs w:val="18"/>
              </w:rPr>
            </w:pPr>
          </w:p>
        </w:tc>
      </w:tr>
      <w:tr w:rsidR="00B138F3" w:rsidRPr="00B138F3" w14:paraId="773FE1F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C3605C"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35492D8"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E925830"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4DFC9C"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3DE0B7FA"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0FEBA59" w14:textId="77777777" w:rsidR="00BE2572" w:rsidRPr="00B138F3" w:rsidRDefault="00BE2572" w:rsidP="00EA4626">
            <w:pPr>
              <w:widowControl w:val="0"/>
              <w:jc w:val="center"/>
              <w:rPr>
                <w:rFonts w:ascii="GHEA Grapalat" w:hAnsi="GHEA Grapalat"/>
                <w:sz w:val="18"/>
                <w:szCs w:val="18"/>
              </w:rPr>
            </w:pPr>
          </w:p>
        </w:tc>
      </w:tr>
      <w:tr w:rsidR="00B138F3" w:rsidRPr="00B138F3" w14:paraId="74CE835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CBACE5"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8B4BF01"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исполнения </w:t>
            </w:r>
            <w:r w:rsidRPr="00B138F3">
              <w:rPr>
                <w:rFonts w:ascii="GHEA Grapalat" w:hAnsi="GHEA Grapalat"/>
                <w:sz w:val="18"/>
                <w:szCs w:val="18"/>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9108631"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9F8F72C"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2F2EFFB8"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обслуживающей плательщика </w:t>
            </w:r>
            <w:r w:rsidRPr="00B138F3">
              <w:rPr>
                <w:rFonts w:ascii="GHEA Grapalat" w:hAnsi="GHEA Grapalat"/>
                <w:sz w:val="18"/>
                <w:szCs w:val="18"/>
              </w:rPr>
              <w:lastRenderedPageBreak/>
              <w:t>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914FA2E" w14:textId="77777777" w:rsidR="00BE2572" w:rsidRPr="00B138F3" w:rsidRDefault="00BE2572" w:rsidP="00EA4626">
            <w:pPr>
              <w:widowControl w:val="0"/>
              <w:jc w:val="center"/>
              <w:rPr>
                <w:rFonts w:ascii="GHEA Grapalat" w:hAnsi="GHEA Grapalat"/>
                <w:sz w:val="18"/>
                <w:szCs w:val="18"/>
              </w:rPr>
            </w:pPr>
          </w:p>
        </w:tc>
      </w:tr>
      <w:tr w:rsidR="00B138F3" w:rsidRPr="00B138F3" w14:paraId="6D4C792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9259A8"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68657F9"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AE9D268"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39CFA5"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FDFF47C"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DB32984" w14:textId="77777777" w:rsidR="00BE2572" w:rsidRPr="00B138F3" w:rsidRDefault="00BE2572" w:rsidP="00EA4626">
            <w:pPr>
              <w:widowControl w:val="0"/>
              <w:jc w:val="center"/>
              <w:rPr>
                <w:rFonts w:ascii="GHEA Grapalat" w:hAnsi="GHEA Grapalat"/>
                <w:sz w:val="18"/>
                <w:szCs w:val="18"/>
              </w:rPr>
            </w:pPr>
          </w:p>
        </w:tc>
      </w:tr>
      <w:tr w:rsidR="00B138F3" w:rsidRPr="00B138F3" w14:paraId="7A2AF12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D0C2F5"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8D3F929"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70A70AA"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90EA46"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07841F7"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08785F5" w14:textId="77777777" w:rsidR="00BE2572" w:rsidRPr="00B138F3" w:rsidRDefault="00BE2572" w:rsidP="00EA4626">
            <w:pPr>
              <w:widowControl w:val="0"/>
              <w:jc w:val="center"/>
              <w:rPr>
                <w:rFonts w:ascii="GHEA Grapalat" w:hAnsi="GHEA Grapalat"/>
                <w:sz w:val="18"/>
                <w:szCs w:val="18"/>
              </w:rPr>
            </w:pPr>
          </w:p>
        </w:tc>
      </w:tr>
      <w:tr w:rsidR="00FF3DE9" w:rsidRPr="00B138F3" w14:paraId="3EE1AAA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7152C2"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280B951"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F520DED"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ED0B1A"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5CFB24D"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BF7DCE3" w14:textId="77777777" w:rsidR="00BE2572" w:rsidRPr="00B138F3" w:rsidRDefault="00BE2572" w:rsidP="00EA4626">
            <w:pPr>
              <w:widowControl w:val="0"/>
              <w:jc w:val="center"/>
              <w:rPr>
                <w:rFonts w:ascii="GHEA Grapalat" w:hAnsi="GHEA Grapalat"/>
                <w:sz w:val="18"/>
                <w:szCs w:val="18"/>
              </w:rPr>
            </w:pPr>
          </w:p>
        </w:tc>
      </w:tr>
    </w:tbl>
    <w:p w14:paraId="725DDA95" w14:textId="77777777" w:rsidR="00BE2572" w:rsidRPr="00B138F3" w:rsidRDefault="00BE2572" w:rsidP="00EA4626">
      <w:pPr>
        <w:widowControl w:val="0"/>
        <w:ind w:left="567" w:right="565"/>
        <w:jc w:val="center"/>
        <w:rPr>
          <w:rFonts w:ascii="GHEA Grapalat" w:hAnsi="GHEA Grapalat"/>
          <w:b/>
        </w:rPr>
      </w:pPr>
    </w:p>
    <w:p w14:paraId="15976C42" w14:textId="77777777" w:rsidR="00BE2572" w:rsidRPr="00B138F3" w:rsidRDefault="00BE2572" w:rsidP="00EA4626">
      <w:pPr>
        <w:widowControl w:val="0"/>
        <w:ind w:left="567" w:right="565"/>
        <w:jc w:val="center"/>
        <w:rPr>
          <w:rFonts w:ascii="GHEA Grapalat" w:hAnsi="GHEA Grapalat"/>
          <w:b/>
        </w:rPr>
      </w:pPr>
    </w:p>
    <w:p w14:paraId="6D20E9A1" w14:textId="77777777" w:rsidR="00BE2572" w:rsidRPr="00B138F3" w:rsidRDefault="00BE2572" w:rsidP="00EA4626">
      <w:pPr>
        <w:widowControl w:val="0"/>
        <w:ind w:left="567" w:right="565"/>
        <w:jc w:val="center"/>
        <w:rPr>
          <w:rFonts w:ascii="GHEA Grapalat" w:hAnsi="GHEA Grapalat"/>
          <w:b/>
        </w:rPr>
      </w:pPr>
    </w:p>
    <w:p w14:paraId="22AFB489" w14:textId="77777777" w:rsidR="00BE2572" w:rsidRPr="00B138F3" w:rsidRDefault="00BE2572" w:rsidP="00EA4626">
      <w:pPr>
        <w:widowControl w:val="0"/>
        <w:ind w:left="567" w:right="565"/>
        <w:jc w:val="center"/>
        <w:rPr>
          <w:rFonts w:ascii="GHEA Grapalat" w:hAnsi="GHEA Grapalat"/>
          <w:b/>
        </w:rPr>
      </w:pPr>
    </w:p>
    <w:p w14:paraId="49ADA6BD" w14:textId="77777777" w:rsidR="00BE2572" w:rsidRPr="00B138F3" w:rsidRDefault="00BE2572" w:rsidP="00EA4626">
      <w:pPr>
        <w:widowControl w:val="0"/>
        <w:ind w:left="567" w:right="565"/>
        <w:jc w:val="center"/>
        <w:rPr>
          <w:rFonts w:ascii="GHEA Grapalat" w:hAnsi="GHEA Grapalat"/>
          <w:b/>
        </w:rPr>
      </w:pPr>
    </w:p>
    <w:p w14:paraId="25E278A1" w14:textId="77777777" w:rsidR="00BE2572" w:rsidRPr="00B138F3" w:rsidRDefault="00BE2572" w:rsidP="00EA4626">
      <w:pPr>
        <w:widowControl w:val="0"/>
        <w:ind w:left="567" w:right="565"/>
        <w:jc w:val="center"/>
        <w:rPr>
          <w:rFonts w:ascii="GHEA Grapalat" w:hAnsi="GHEA Grapalat"/>
          <w:b/>
        </w:rPr>
      </w:pPr>
    </w:p>
    <w:p w14:paraId="7C3A7567" w14:textId="77777777" w:rsidR="00BE2572" w:rsidRPr="00B138F3" w:rsidRDefault="00BE2572" w:rsidP="00EA4626">
      <w:pPr>
        <w:widowControl w:val="0"/>
        <w:ind w:left="567" w:right="565"/>
        <w:jc w:val="center"/>
        <w:rPr>
          <w:rFonts w:ascii="GHEA Grapalat" w:hAnsi="GHEA Grapalat"/>
          <w:b/>
        </w:rPr>
      </w:pPr>
    </w:p>
    <w:p w14:paraId="69B6E41B" w14:textId="77777777" w:rsidR="00BE2572" w:rsidRPr="00B138F3" w:rsidRDefault="00BE2572" w:rsidP="00EA4626">
      <w:pPr>
        <w:widowControl w:val="0"/>
        <w:ind w:left="567" w:right="565"/>
        <w:jc w:val="center"/>
        <w:rPr>
          <w:rFonts w:ascii="GHEA Grapalat" w:hAnsi="GHEA Grapalat"/>
          <w:b/>
        </w:rPr>
      </w:pPr>
    </w:p>
    <w:p w14:paraId="2859CB08" w14:textId="77777777" w:rsidR="00BE2572" w:rsidRPr="00B138F3" w:rsidRDefault="00BE2572" w:rsidP="00EA4626">
      <w:pPr>
        <w:widowControl w:val="0"/>
        <w:ind w:left="567" w:right="565"/>
        <w:jc w:val="center"/>
        <w:rPr>
          <w:rFonts w:ascii="GHEA Grapalat" w:hAnsi="GHEA Grapalat"/>
          <w:b/>
        </w:rPr>
      </w:pPr>
    </w:p>
    <w:p w14:paraId="17CEC8FA" w14:textId="77777777" w:rsidR="00BE2572" w:rsidRPr="00B138F3" w:rsidRDefault="00BE2572" w:rsidP="00EA4626">
      <w:pPr>
        <w:widowControl w:val="0"/>
        <w:ind w:left="567" w:right="565"/>
        <w:jc w:val="center"/>
        <w:rPr>
          <w:rFonts w:ascii="GHEA Grapalat" w:hAnsi="GHEA Grapalat"/>
          <w:b/>
        </w:rPr>
      </w:pPr>
    </w:p>
    <w:p w14:paraId="3A7B1473" w14:textId="77777777" w:rsidR="00EA4626" w:rsidRPr="00B138F3" w:rsidRDefault="000A214C" w:rsidP="00EA4626">
      <w:pPr>
        <w:pStyle w:val="BodyTextIndent3"/>
        <w:widowControl w:val="0"/>
        <w:spacing w:line="240" w:lineRule="auto"/>
        <w:jc w:val="right"/>
        <w:rPr>
          <w:rFonts w:ascii="GHEA Grapalat" w:hAnsi="GHEA Grapalat" w:cs="Sylfaen"/>
          <w:b/>
          <w:sz w:val="24"/>
          <w:szCs w:val="24"/>
        </w:rPr>
      </w:pPr>
      <w:r w:rsidRPr="00B138F3">
        <w:rPr>
          <w:rFonts w:ascii="GHEA Grapalat" w:hAnsi="GHEA Grapalat"/>
        </w:rPr>
        <w:br w:type="page"/>
      </w:r>
      <w:r w:rsidR="00EA4626" w:rsidRPr="00B138F3">
        <w:rPr>
          <w:rFonts w:ascii="GHEA Grapalat" w:hAnsi="GHEA Grapalat"/>
          <w:b/>
          <w:sz w:val="24"/>
          <w:szCs w:val="24"/>
        </w:rPr>
        <w:lastRenderedPageBreak/>
        <w:t>Приложение № 6</w:t>
      </w:r>
    </w:p>
    <w:p w14:paraId="1ECC6203" w14:textId="02125AE8" w:rsidR="00EA4626" w:rsidRDefault="00EA4626" w:rsidP="00EA4626">
      <w:pPr>
        <w:pStyle w:val="BodyTextIndent3"/>
        <w:widowControl w:val="0"/>
        <w:spacing w:line="240" w:lineRule="auto"/>
        <w:jc w:val="right"/>
        <w:rPr>
          <w:rFonts w:ascii="GHEA Grapalat" w:hAnsi="GHEA Grapalat"/>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под кодом "</w:t>
      </w:r>
      <w:r w:rsidR="00326F81">
        <w:rPr>
          <w:rFonts w:ascii="GHEA Grapalat" w:hAnsi="GHEA Grapalat"/>
          <w:b/>
          <w:sz w:val="24"/>
          <w:szCs w:val="24"/>
          <w:lang w:val="en-US"/>
        </w:rPr>
        <w:t>EQ</w:t>
      </w:r>
      <w:r w:rsidR="00326F81" w:rsidRPr="00326F81">
        <w:rPr>
          <w:rFonts w:ascii="GHEA Grapalat" w:hAnsi="GHEA Grapalat"/>
          <w:b/>
          <w:sz w:val="24"/>
          <w:szCs w:val="24"/>
        </w:rPr>
        <w:t>-</w:t>
      </w:r>
      <w:proofErr w:type="spellStart"/>
      <w:r w:rsidR="00326F81">
        <w:rPr>
          <w:rFonts w:ascii="GHEA Grapalat" w:hAnsi="GHEA Grapalat"/>
          <w:b/>
          <w:sz w:val="24"/>
          <w:szCs w:val="24"/>
          <w:lang w:val="en-US"/>
        </w:rPr>
        <w:t>GHAShDzB</w:t>
      </w:r>
      <w:proofErr w:type="spellEnd"/>
      <w:r w:rsidR="00326F81" w:rsidRPr="00326F81">
        <w:rPr>
          <w:rFonts w:ascii="GHEA Grapalat" w:hAnsi="GHEA Grapalat"/>
          <w:b/>
          <w:sz w:val="24"/>
          <w:szCs w:val="24"/>
        </w:rPr>
        <w:t>-</w:t>
      </w:r>
      <w:r w:rsidR="00D52A84">
        <w:rPr>
          <w:rFonts w:ascii="GHEA Grapalat" w:hAnsi="GHEA Grapalat"/>
          <w:b/>
          <w:sz w:val="24"/>
          <w:szCs w:val="24"/>
        </w:rPr>
        <w:t>25/14</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17"/>
        <w:t>*</w:t>
      </w:r>
    </w:p>
    <w:p w14:paraId="7627FD30" w14:textId="77777777" w:rsidR="00B47EB0" w:rsidRPr="00B138F3" w:rsidRDefault="00B47EB0" w:rsidP="00EA4626">
      <w:pPr>
        <w:pStyle w:val="BodyTextIndent3"/>
        <w:widowControl w:val="0"/>
        <w:spacing w:line="240" w:lineRule="auto"/>
        <w:jc w:val="right"/>
        <w:rPr>
          <w:rFonts w:ascii="GHEA Grapalat" w:hAnsi="GHEA Grapalat" w:cs="Sylfaen"/>
          <w:b/>
          <w:sz w:val="24"/>
          <w:szCs w:val="24"/>
        </w:rPr>
      </w:pPr>
    </w:p>
    <w:p w14:paraId="21D8C597" w14:textId="1C1C968A" w:rsidR="00EA4626" w:rsidRPr="00433A59" w:rsidRDefault="00EA4626" w:rsidP="00EA4626">
      <w:pPr>
        <w:widowControl w:val="0"/>
        <w:jc w:val="center"/>
        <w:rPr>
          <w:rFonts w:ascii="GHEA Grapalat" w:hAnsi="GHEA Grapalat" w:cs="Times Armenian"/>
          <w:b/>
        </w:rPr>
      </w:pPr>
      <w:r w:rsidRPr="009F3DC7">
        <w:rPr>
          <w:rFonts w:ascii="GHEA Grapalat" w:hAnsi="GHEA Grapalat"/>
          <w:b/>
        </w:rPr>
        <w:t xml:space="preserve">ДОГОВОР НА ВЫПОЛНЕНИЕ </w:t>
      </w:r>
      <w:r w:rsidR="00CB1129">
        <w:rPr>
          <w:rFonts w:ascii="GHEA Grapalat" w:eastAsia="MS Mincho" w:hAnsi="GHEA Grapalat"/>
          <w:b/>
          <w:szCs w:val="18"/>
          <w:lang w:eastAsia="ja-JP"/>
        </w:rPr>
        <w:t>РАБОТ</w:t>
      </w:r>
    </w:p>
    <w:p w14:paraId="1420E3B0" w14:textId="77777777" w:rsidR="00EA4626" w:rsidRDefault="00EA4626" w:rsidP="00EA4626">
      <w:pPr>
        <w:widowControl w:val="0"/>
        <w:jc w:val="center"/>
        <w:rPr>
          <w:rFonts w:ascii="GHEA Grapalat" w:hAnsi="GHEA Grapalat"/>
          <w:b/>
          <w:lang w:val="en-US"/>
        </w:rPr>
      </w:pPr>
      <w:r w:rsidRPr="009F3DC7">
        <w:rPr>
          <w:rFonts w:ascii="GHEA Grapalat" w:hAnsi="GHEA Grapalat"/>
          <w:b/>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EA4626" w14:paraId="267C39CD" w14:textId="77777777" w:rsidTr="005C5E17">
        <w:tc>
          <w:tcPr>
            <w:tcW w:w="4643" w:type="dxa"/>
          </w:tcPr>
          <w:p w14:paraId="4CCB8265" w14:textId="77777777" w:rsidR="00EA4626" w:rsidRPr="00433A59" w:rsidRDefault="00EA4626" w:rsidP="00EA4626">
            <w:pPr>
              <w:widowControl w:val="0"/>
              <w:rPr>
                <w:rFonts w:ascii="GHEA Grapalat" w:hAnsi="GHEA Grapalat"/>
                <w:b/>
                <w:u w:val="single"/>
                <w:lang w:val="en-US"/>
              </w:rPr>
            </w:pPr>
            <w:r w:rsidRPr="009F3DC7">
              <w:rPr>
                <w:rFonts w:ascii="GHEA Grapalat" w:hAnsi="GHEA Grapalat"/>
              </w:rPr>
              <w:t>г.</w:t>
            </w:r>
          </w:p>
        </w:tc>
        <w:tc>
          <w:tcPr>
            <w:tcW w:w="4644" w:type="dxa"/>
          </w:tcPr>
          <w:p w14:paraId="36564405" w14:textId="77777777" w:rsidR="00EA4626" w:rsidRDefault="00EA4626" w:rsidP="00EA4626">
            <w:pPr>
              <w:widowControl w:val="0"/>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06C239FA" w14:textId="77777777" w:rsidR="00EA4626" w:rsidRPr="00433A59" w:rsidRDefault="00EA4626" w:rsidP="00EA4626">
      <w:pPr>
        <w:widowControl w:val="0"/>
        <w:jc w:val="center"/>
        <w:rPr>
          <w:rFonts w:ascii="GHEA Grapalat" w:hAnsi="GHEA Grapalat"/>
          <w:b/>
          <w:u w:val="single"/>
          <w:lang w:val="en-US"/>
        </w:rPr>
      </w:pPr>
    </w:p>
    <w:p w14:paraId="6436F0C1" w14:textId="77777777" w:rsidR="00EA4626" w:rsidRPr="009F3DC7" w:rsidRDefault="00EA4626" w:rsidP="00EA4626">
      <w:pPr>
        <w:widowControl w:val="0"/>
        <w:jc w:val="both"/>
        <w:rPr>
          <w:rFonts w:ascii="GHEA Grapalat" w:hAnsi="GHEA Grapalat"/>
        </w:rPr>
      </w:pPr>
      <w:r w:rsidRPr="00C7119C">
        <w:rPr>
          <w:rFonts w:ascii="GHEA Grapalat" w:hAnsi="GHEA Grapalat"/>
        </w:rPr>
        <w:t>_____________, в лице _______________________, действующего на основании устава _____________, (далее — "Заказчик), с одной стороны, и __________________, в лице директора</w:t>
      </w:r>
      <w:r>
        <w:rPr>
          <w:rFonts w:ascii="GHEA Grapalat" w:hAnsi="GHEA Grapalat"/>
        </w:rPr>
        <w:t xml:space="preserve"> </w:t>
      </w:r>
      <w:r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14:paraId="2ABEFA26" w14:textId="77777777" w:rsidR="00EA4626" w:rsidRPr="009F3DC7" w:rsidRDefault="00EA4626" w:rsidP="00EA4626">
      <w:pPr>
        <w:widowControl w:val="0"/>
        <w:ind w:firstLine="567"/>
        <w:jc w:val="both"/>
        <w:rPr>
          <w:rFonts w:ascii="GHEA Grapalat" w:hAnsi="GHEA Grapalat"/>
          <w:i/>
        </w:rPr>
      </w:pPr>
    </w:p>
    <w:p w14:paraId="7B8F5C11" w14:textId="77777777" w:rsidR="00EA4626" w:rsidRPr="009F3DC7" w:rsidRDefault="00EA4626" w:rsidP="00EA4626">
      <w:pPr>
        <w:widowControl w:val="0"/>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14:paraId="45CBF754" w14:textId="1ED5E7E3" w:rsidR="00EA4626" w:rsidRPr="009F3DC7" w:rsidRDefault="00EA4626" w:rsidP="00EA4626">
      <w:pPr>
        <w:widowControl w:val="0"/>
        <w:tabs>
          <w:tab w:val="left" w:pos="1134"/>
        </w:tabs>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 xml:space="preserve">Заказчик поручает, а Исполнитель принимает обязательство по выполнению </w:t>
      </w:r>
      <w:r w:rsidR="001B1D16">
        <w:rPr>
          <w:rFonts w:ascii="GHEA Grapalat" w:eastAsia="MS Mincho" w:hAnsi="GHEA Grapalat"/>
          <w:b/>
          <w:szCs w:val="18"/>
          <w:lang w:eastAsia="ja-JP"/>
        </w:rPr>
        <w:t xml:space="preserve">Работ по установке (приобретению) устройств световой сигнализации в Ереване </w:t>
      </w:r>
      <w:r w:rsidRPr="009F3DC7">
        <w:rPr>
          <w:rFonts w:ascii="GHEA Grapalat" w:hAnsi="GHEA Grapalat"/>
        </w:rPr>
        <w:t xml:space="preserve">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3CDC34CC" w14:textId="77777777" w:rsidR="00EA4626" w:rsidRDefault="00EA4626" w:rsidP="00EA4626">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14:paraId="66E2436F" w14:textId="77777777" w:rsidR="00EA4626" w:rsidRDefault="00EA4626" w:rsidP="00EA4626">
      <w:pPr>
        <w:rPr>
          <w:rFonts w:ascii="GHEA Grapalat" w:hAnsi="GHEA Grapalat"/>
        </w:rPr>
      </w:pPr>
      <w:r>
        <w:rPr>
          <w:rFonts w:ascii="GHEA Grapalat" w:hAnsi="GHEA Grapalat"/>
        </w:rPr>
        <w:br w:type="page"/>
      </w:r>
    </w:p>
    <w:p w14:paraId="1141E48D" w14:textId="77777777" w:rsidR="00EA4626" w:rsidRPr="001D4C6F" w:rsidRDefault="00EA4626" w:rsidP="00EA4626">
      <w:pPr>
        <w:widowControl w:val="0"/>
        <w:jc w:val="center"/>
        <w:rPr>
          <w:rFonts w:ascii="GHEA Grapalat" w:hAnsi="GHEA Grapalat"/>
          <w:b/>
          <w:smallCaps/>
        </w:rPr>
      </w:pPr>
      <w:r w:rsidRPr="009F3DC7">
        <w:rPr>
          <w:rFonts w:ascii="GHEA Grapalat" w:hAnsi="GHEA Grapalat"/>
          <w:b/>
          <w:smallCaps/>
        </w:rPr>
        <w:lastRenderedPageBreak/>
        <w:t>2. ПРАВА И ОБЯЗАННОСТИ СТОРОН</w:t>
      </w:r>
    </w:p>
    <w:p w14:paraId="27E9A5EE" w14:textId="77777777" w:rsidR="00EA4626" w:rsidRPr="009F3DC7" w:rsidRDefault="00EA4626" w:rsidP="00EA4626">
      <w:pPr>
        <w:widowControl w:val="0"/>
        <w:tabs>
          <w:tab w:val="left" w:pos="1134"/>
        </w:tabs>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98F517C" w14:textId="77777777" w:rsidR="00EA4626" w:rsidRPr="009F3DC7" w:rsidRDefault="00EA4626" w:rsidP="00EA4626">
      <w:pPr>
        <w:widowControl w:val="0"/>
        <w:tabs>
          <w:tab w:val="left" w:pos="1276"/>
        </w:tabs>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14:paraId="1A35DA77" w14:textId="77777777" w:rsidR="00EA4626" w:rsidRPr="009F3DC7" w:rsidRDefault="00EA4626" w:rsidP="00EA4626">
      <w:pPr>
        <w:widowControl w:val="0"/>
        <w:tabs>
          <w:tab w:val="left" w:pos="1276"/>
        </w:tabs>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14:paraId="1F0AC799" w14:textId="77777777" w:rsidR="00EA4626" w:rsidRPr="009F3DC7" w:rsidRDefault="00EA4626" w:rsidP="00EA4626">
      <w:pPr>
        <w:widowControl w:val="0"/>
        <w:tabs>
          <w:tab w:val="left" w:pos="1134"/>
        </w:tabs>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14:paraId="7B97ED2E" w14:textId="77777777" w:rsidR="00EA4626" w:rsidRPr="009F3DC7" w:rsidRDefault="00EA4626" w:rsidP="00EA4626">
      <w:pPr>
        <w:widowControl w:val="0"/>
        <w:tabs>
          <w:tab w:val="left" w:pos="1134"/>
        </w:tabs>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14:paraId="0E72EB2F" w14:textId="77777777" w:rsidR="00EA4626" w:rsidRPr="009F3DC7" w:rsidRDefault="00EA4626" w:rsidP="00EA4626">
      <w:pPr>
        <w:widowControl w:val="0"/>
        <w:tabs>
          <w:tab w:val="left" w:pos="1276"/>
        </w:tabs>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69B52C15" w14:textId="77777777" w:rsidR="00EA4626" w:rsidRPr="009F3DC7" w:rsidRDefault="00EA4626" w:rsidP="00EA4626">
      <w:pPr>
        <w:widowControl w:val="0"/>
        <w:tabs>
          <w:tab w:val="left" w:pos="1134"/>
        </w:tabs>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14:paraId="666922CE" w14:textId="77777777" w:rsidR="00EA4626" w:rsidRPr="009F3DC7" w:rsidRDefault="00EA4626" w:rsidP="00EA4626">
      <w:pPr>
        <w:widowControl w:val="0"/>
        <w:tabs>
          <w:tab w:val="left" w:pos="1134"/>
        </w:tabs>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14:paraId="6A69185E" w14:textId="77777777" w:rsidR="00EA4626" w:rsidRPr="009F3DC7" w:rsidRDefault="00EA4626" w:rsidP="00EA4626">
      <w:pPr>
        <w:widowControl w:val="0"/>
        <w:tabs>
          <w:tab w:val="left" w:pos="1134"/>
        </w:tabs>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14:paraId="5CD8BEB0" w14:textId="77777777" w:rsidR="00EA4626" w:rsidRPr="009F3DC7" w:rsidRDefault="00EA4626" w:rsidP="00EA4626">
      <w:pPr>
        <w:widowControl w:val="0"/>
        <w:tabs>
          <w:tab w:val="left" w:pos="1276"/>
        </w:tabs>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14:paraId="02185F66" w14:textId="77777777" w:rsidR="00EA4626" w:rsidRPr="009F3DC7" w:rsidRDefault="00EA4626" w:rsidP="00EA4626">
      <w:pPr>
        <w:widowControl w:val="0"/>
        <w:tabs>
          <w:tab w:val="left" w:pos="1276"/>
        </w:tabs>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14:paraId="7C109063" w14:textId="77777777" w:rsidR="00EA4626" w:rsidRPr="009F3DC7" w:rsidRDefault="00EA4626" w:rsidP="00EA4626">
      <w:pPr>
        <w:widowControl w:val="0"/>
        <w:tabs>
          <w:tab w:val="left" w:pos="1134"/>
        </w:tabs>
        <w:ind w:firstLine="567"/>
        <w:jc w:val="both"/>
        <w:rPr>
          <w:rFonts w:ascii="GHEA Grapalat" w:hAnsi="GHEA Grapalat" w:cs="Sylfaen"/>
          <w:b/>
        </w:rPr>
      </w:pPr>
      <w:r w:rsidRPr="009F3DC7">
        <w:rPr>
          <w:rFonts w:ascii="GHEA Grapalat" w:hAnsi="GHEA Grapalat"/>
          <w:b/>
        </w:rPr>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14:paraId="228018FC" w14:textId="77777777" w:rsidR="00EA4626" w:rsidRPr="009F3DC7" w:rsidRDefault="00EA4626" w:rsidP="00EA4626">
      <w:pPr>
        <w:widowControl w:val="0"/>
        <w:tabs>
          <w:tab w:val="left" w:pos="1276"/>
        </w:tabs>
        <w:ind w:firstLine="567"/>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14:paraId="274B3F0F" w14:textId="77777777" w:rsidR="00EA4626" w:rsidRPr="009F3DC7" w:rsidRDefault="00EA4626" w:rsidP="00EA4626">
      <w:pPr>
        <w:widowControl w:val="0"/>
        <w:tabs>
          <w:tab w:val="left" w:pos="1134"/>
        </w:tabs>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14:paraId="0CBEEF2E" w14:textId="77777777" w:rsidR="00EA4626" w:rsidRPr="009F3DC7" w:rsidRDefault="00EA4626" w:rsidP="00EA4626">
      <w:pPr>
        <w:widowControl w:val="0"/>
        <w:tabs>
          <w:tab w:val="left" w:pos="1276"/>
        </w:tabs>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14:paraId="13EA6B31" w14:textId="77777777" w:rsidR="00EA4626" w:rsidRPr="009F3DC7" w:rsidRDefault="00EA4626" w:rsidP="00EA4626">
      <w:pPr>
        <w:widowControl w:val="0"/>
        <w:tabs>
          <w:tab w:val="left" w:pos="1276"/>
        </w:tabs>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14:paraId="231EE21D" w14:textId="77777777" w:rsidR="00EA4626" w:rsidRDefault="00EA4626" w:rsidP="00EA4626">
      <w:pPr>
        <w:widowControl w:val="0"/>
        <w:tabs>
          <w:tab w:val="left" w:pos="1276"/>
        </w:tabs>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72D5258F" w14:textId="77777777" w:rsidR="00EA4626" w:rsidRPr="009F3DC7" w:rsidRDefault="00EA4626" w:rsidP="00EA4626">
      <w:pPr>
        <w:widowControl w:val="0"/>
        <w:tabs>
          <w:tab w:val="left" w:pos="1418"/>
        </w:tabs>
        <w:ind w:firstLine="567"/>
        <w:jc w:val="both"/>
        <w:rPr>
          <w:rFonts w:ascii="GHEA Grapalat" w:hAnsi="GHEA Grapalat" w:cs="Sylfaen"/>
        </w:rPr>
      </w:pPr>
    </w:p>
    <w:p w14:paraId="760ED389" w14:textId="77777777" w:rsidR="00EA4626" w:rsidRPr="009F3DC7" w:rsidRDefault="00EA4626" w:rsidP="00EA4626">
      <w:pPr>
        <w:widowControl w:val="0"/>
        <w:jc w:val="center"/>
        <w:rPr>
          <w:rFonts w:ascii="GHEA Grapalat" w:hAnsi="GHEA Grapalat" w:cs="Sylfaen"/>
          <w:b/>
        </w:rPr>
      </w:pPr>
      <w:r w:rsidRPr="009F3DC7">
        <w:rPr>
          <w:rFonts w:ascii="GHEA Grapalat" w:hAnsi="GHEA Grapalat"/>
          <w:b/>
        </w:rPr>
        <w:t>3. ПОРЯДОК СДАЧИ И ПРИЕМКИ РАБОТЫ</w:t>
      </w:r>
    </w:p>
    <w:p w14:paraId="31D620E3" w14:textId="77777777" w:rsidR="00EA4626" w:rsidRPr="009F3DC7" w:rsidRDefault="00EA4626" w:rsidP="00EA4626">
      <w:pPr>
        <w:widowControl w:val="0"/>
        <w:tabs>
          <w:tab w:val="left" w:pos="1134"/>
        </w:tabs>
        <w:ind w:firstLine="567"/>
        <w:jc w:val="both"/>
        <w:rPr>
          <w:rFonts w:ascii="GHEA Grapalat" w:hAnsi="GHEA Grapalat" w:cs="Sylfaen"/>
        </w:rPr>
      </w:pPr>
      <w:r w:rsidRPr="009F3DC7">
        <w:rPr>
          <w:rFonts w:ascii="GHEA Grapalat" w:hAnsi="GHEA Grapalat"/>
        </w:rPr>
        <w:t>3.</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w:t>
      </w:r>
      <w:r w:rsidRPr="009F3DC7">
        <w:rPr>
          <w:rFonts w:ascii="GHEA Grapalat" w:hAnsi="GHEA Grapalat"/>
        </w:rPr>
        <w:lastRenderedPageBreak/>
        <w:t xml:space="preserve">Исполнителем, с указанием даты составления документа. </w:t>
      </w:r>
    </w:p>
    <w:p w14:paraId="7EB87083" w14:textId="77777777" w:rsidR="00EA4626" w:rsidRPr="009F3DC7" w:rsidRDefault="00EA4626" w:rsidP="00EA4626">
      <w:pPr>
        <w:widowControl w:val="0"/>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04C15FCF" w14:textId="55148E89" w:rsidR="00EA4626" w:rsidRPr="009F3DC7" w:rsidRDefault="00EA4626" w:rsidP="00EA4626">
      <w:pPr>
        <w:widowControl w:val="0"/>
        <w:tabs>
          <w:tab w:val="left" w:pos="1134"/>
        </w:tabs>
        <w:ind w:firstLine="567"/>
        <w:jc w:val="both"/>
        <w:rPr>
          <w:rFonts w:ascii="GHEA Grapalat" w:hAnsi="GHEA Grapalat" w:cs="Sylfaen"/>
        </w:rPr>
      </w:pPr>
      <w:r w:rsidRPr="009F3DC7">
        <w:rPr>
          <w:rFonts w:ascii="GHEA Grapalat" w:hAnsi="GHEA Grapalat"/>
        </w:rPr>
        <w:t>3.</w:t>
      </w:r>
      <w:r>
        <w:rPr>
          <w:rFonts w:ascii="GHEA Grapalat" w:hAnsi="GHEA Grapalat"/>
        </w:rPr>
        <w:t>2.</w:t>
      </w:r>
      <w:r>
        <w:rPr>
          <w:rFonts w:ascii="GHEA Grapalat" w:hAnsi="GHEA Grapalat"/>
        </w:rPr>
        <w:tab/>
      </w:r>
      <w:r w:rsidRPr="009F3DC7">
        <w:rPr>
          <w:rFonts w:ascii="GHEA Grapalat" w:hAnsi="GHEA Grapalat"/>
        </w:rPr>
        <w:t>Если выполненная работа соответствует условиям договора, Заказчик в</w:t>
      </w:r>
      <w:r>
        <w:rPr>
          <w:rFonts w:ascii="Courier New" w:hAnsi="Courier New" w:cs="Courier New"/>
          <w:lang w:val="en-US"/>
        </w:rPr>
        <w:t> </w:t>
      </w:r>
      <w:r w:rsidRPr="009F3DC7">
        <w:rPr>
          <w:rFonts w:ascii="GHEA Grapalat" w:hAnsi="GHEA Grapalat"/>
        </w:rPr>
        <w:t xml:space="preserve">течение </w:t>
      </w:r>
      <w:r w:rsidR="001E1044" w:rsidRPr="001E1044">
        <w:rPr>
          <w:rFonts w:ascii="GHEA Grapalat" w:hAnsi="GHEA Grapalat"/>
        </w:rPr>
        <w:t>20</w:t>
      </w:r>
      <w:r w:rsidRPr="009F3DC7">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w:t>
      </w:r>
      <w:r>
        <w:rPr>
          <w:rFonts w:ascii="Courier New" w:hAnsi="Courier New" w:cs="Courier New"/>
          <w:lang w:val="en-US"/>
        </w:rPr>
        <w:t> </w:t>
      </w:r>
      <w:r w:rsidRPr="009F3DC7">
        <w:rPr>
          <w:rFonts w:ascii="GHEA Grapalat" w:hAnsi="GHEA Grapalat"/>
        </w:rPr>
        <w:t xml:space="preserve">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09853263" w14:textId="77777777" w:rsidR="00EA4626" w:rsidRPr="009F3DC7" w:rsidRDefault="00EA4626" w:rsidP="00EA4626">
      <w:pPr>
        <w:widowControl w:val="0"/>
        <w:tabs>
          <w:tab w:val="left" w:pos="1134"/>
        </w:tabs>
        <w:ind w:firstLine="567"/>
        <w:jc w:val="both"/>
        <w:rPr>
          <w:rFonts w:ascii="GHEA Grapalat" w:hAnsi="GHEA Grapalat" w:cs="Sylfaen"/>
        </w:rPr>
      </w:pPr>
      <w:r w:rsidRPr="009F3DC7">
        <w:rPr>
          <w:rFonts w:ascii="GHEA Grapalat" w:hAnsi="GHEA Grapalat"/>
        </w:rPr>
        <w:t>3.</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3.</w:t>
      </w:r>
      <w:r>
        <w:rPr>
          <w:rFonts w:ascii="GHEA Grapalat" w:hAnsi="GHEA Grapalat"/>
        </w:rPr>
        <w:t>2.</w:t>
      </w:r>
      <w:r w:rsidRPr="00041386">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55EABD8E" w14:textId="77777777" w:rsidR="00EA4626" w:rsidRPr="009F3DC7" w:rsidRDefault="00EA4626" w:rsidP="00EA4626">
      <w:pPr>
        <w:widowControl w:val="0"/>
        <w:tabs>
          <w:tab w:val="left" w:pos="1134"/>
        </w:tabs>
        <w:ind w:firstLine="567"/>
        <w:jc w:val="both"/>
        <w:rPr>
          <w:rFonts w:ascii="GHEA Grapalat" w:hAnsi="GHEA Grapalat" w:cs="Sylfaen"/>
        </w:rPr>
      </w:pPr>
      <w:r w:rsidRPr="009F3DC7">
        <w:rPr>
          <w:rFonts w:ascii="GHEA Grapalat" w:hAnsi="GHEA Grapalat"/>
        </w:rPr>
        <w:t>3.</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3.2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2976D644" w14:textId="77777777" w:rsidR="00EA4626" w:rsidRPr="009F3DC7" w:rsidRDefault="00EA4626" w:rsidP="00EA4626">
      <w:pPr>
        <w:widowControl w:val="0"/>
        <w:ind w:firstLine="567"/>
        <w:jc w:val="both"/>
        <w:rPr>
          <w:rFonts w:ascii="GHEA Grapalat" w:hAnsi="GHEA Grapalat" w:cs="Sylfaen"/>
          <w:b/>
        </w:rPr>
      </w:pPr>
    </w:p>
    <w:p w14:paraId="4F06B4D6" w14:textId="77777777" w:rsidR="00EA4626" w:rsidRPr="009F3DC7" w:rsidRDefault="00EA4626" w:rsidP="00EA4626">
      <w:pPr>
        <w:widowControl w:val="0"/>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14:paraId="4F54502E" w14:textId="77777777" w:rsidR="00EA4626" w:rsidRPr="009F3DC7" w:rsidRDefault="00EA4626" w:rsidP="00EA4626">
      <w:pPr>
        <w:widowControl w:val="0"/>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драмов РА, включая НДС</w:t>
      </w:r>
      <w:r>
        <w:rPr>
          <w:rStyle w:val="FootnoteReference"/>
          <w:rFonts w:ascii="GHEA Grapalat" w:hAnsi="GHEA Grapalat"/>
        </w:rPr>
        <w:footnoteReference w:customMarkFollows="1" w:id="18"/>
        <w:t>19</w:t>
      </w:r>
      <w:r w:rsidRPr="009F3DC7">
        <w:rPr>
          <w:rFonts w:ascii="GHEA Grapalat" w:hAnsi="GHEA Grapalat"/>
        </w:rPr>
        <w:t xml:space="preserve">. </w:t>
      </w:r>
    </w:p>
    <w:p w14:paraId="7094D7C3" w14:textId="77777777" w:rsidR="00EA4626" w:rsidRPr="00EF1C40" w:rsidRDefault="00EA4626" w:rsidP="00EA4626">
      <w:pPr>
        <w:widowControl w:val="0"/>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192658FD" w14:textId="77777777" w:rsidR="00EA4626" w:rsidRPr="009F3DC7" w:rsidRDefault="00EA4626" w:rsidP="00EA4626">
      <w:pPr>
        <w:widowControl w:val="0"/>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14:paraId="6F30B334" w14:textId="77777777" w:rsidR="00EA4626" w:rsidRPr="00861440" w:rsidRDefault="00EA4626" w:rsidP="00EA4626">
      <w:pPr>
        <w:widowControl w:val="0"/>
        <w:tabs>
          <w:tab w:val="left" w:pos="1276"/>
        </w:tabs>
        <w:ind w:firstLine="567"/>
        <w:jc w:val="both"/>
        <w:rPr>
          <w:rFonts w:ascii="GHEA Grapalat" w:hAnsi="GHEA Grapalat"/>
        </w:rPr>
      </w:pPr>
      <w:r w:rsidRPr="009F3DC7">
        <w:rPr>
          <w:rFonts w:ascii="GHEA Grapalat" w:hAnsi="GHEA Grapalat"/>
        </w:rPr>
        <w:t>4.1.</w:t>
      </w:r>
      <w:r>
        <w:rPr>
          <w:rFonts w:ascii="GHEA Grapalat" w:hAnsi="GHEA Grapalat"/>
        </w:rPr>
        <w:t>1.</w:t>
      </w:r>
      <w:r>
        <w:rPr>
          <w:rFonts w:ascii="GHEA Grapalat" w:hAnsi="GHEA Grapalat"/>
        </w:rPr>
        <w:tab/>
      </w:r>
      <w:r w:rsidRPr="009F3DC7">
        <w:rPr>
          <w:rFonts w:ascii="GHEA Grapalat" w:hAnsi="GHEA Grapalat"/>
        </w:rPr>
        <w:t xml:space="preserve">Заказчик перечисляет сумму в размере до </w:t>
      </w:r>
      <w:r>
        <w:rPr>
          <w:rFonts w:ascii="GHEA Grapalat" w:hAnsi="GHEA Grapalat"/>
        </w:rPr>
        <w:t>_</w:t>
      </w:r>
      <w:r w:rsidRPr="00E90FBD">
        <w:rPr>
          <w:rFonts w:ascii="GHEA Grapalat" w:hAnsi="GHEA Grapalat"/>
        </w:rPr>
        <w:t>_____</w:t>
      </w:r>
      <w:r w:rsidRPr="009F3DC7">
        <w:rPr>
          <w:rFonts w:ascii="GHEA Grapalat" w:hAnsi="GHEA Grapalat"/>
        </w:rPr>
        <w:t xml:space="preserve"> (</w:t>
      </w:r>
      <w:r w:rsidRPr="00E90FBD">
        <w:rPr>
          <w:rFonts w:ascii="GHEA Grapalat" w:hAnsi="GHEA Grapalat"/>
        </w:rPr>
        <w:t>__</w:t>
      </w:r>
      <w:r w:rsidRPr="00AF3388">
        <w:rPr>
          <w:rFonts w:ascii="GHEA Grapalat" w:hAnsi="GHEA Grapalat"/>
        </w:rPr>
        <w:t>__</w:t>
      </w:r>
      <w:r w:rsidRPr="00E90FBD">
        <w:rPr>
          <w:rFonts w:ascii="GHEA Grapalat" w:hAnsi="GHEA Grapalat"/>
        </w:rPr>
        <w:t>____________</w:t>
      </w:r>
      <w:r w:rsidRPr="009F3DC7">
        <w:rPr>
          <w:rFonts w:ascii="GHEA Grapalat" w:hAnsi="GHEA Grapalat"/>
        </w:rPr>
        <w:t xml:space="preserve">) драмов Республики Армения от цены договора на банковский счет Исполнителя в </w:t>
      </w:r>
      <w:r w:rsidRPr="00AF3388">
        <w:rPr>
          <w:rFonts w:ascii="GHEA Grapalat" w:hAnsi="GHEA Grapalat"/>
          <w:spacing w:val="-4"/>
        </w:rPr>
        <w:t xml:space="preserve">качестве предоплаты. Погашение предоплаты осуществляется в форме уменьшений </w:t>
      </w:r>
      <w:r w:rsidRPr="00AF3388">
        <w:rPr>
          <w:rFonts w:ascii="GHEA Grapalat" w:hAnsi="GHEA Grapalat"/>
          <w:spacing w:val="-4"/>
        </w:rPr>
        <w:lastRenderedPageBreak/>
        <w:t xml:space="preserve">(удержаний) из выплат, производимых на основании актов сдачи-приемки. </w:t>
      </w:r>
      <w:r w:rsidRPr="00B138F3">
        <w:rPr>
          <w:rFonts w:ascii="GHEA Grapalat" w:hAnsi="GHEA Grapalat"/>
        </w:rPr>
        <w:t xml:space="preserve">При этом до полного погашения предоплаты платежи </w:t>
      </w:r>
      <w:r w:rsidRPr="00AD29CE">
        <w:rPr>
          <w:rFonts w:ascii="GHEA Grapalat" w:hAnsi="GHEA Grapalat"/>
        </w:rPr>
        <w:t>Исполнител</w:t>
      </w:r>
      <w:r>
        <w:rPr>
          <w:rFonts w:ascii="GHEA Grapalat" w:hAnsi="GHEA Grapalat"/>
        </w:rPr>
        <w:t>ю</w:t>
      </w:r>
      <w:r w:rsidRPr="00750E05">
        <w:rPr>
          <w:rFonts w:ascii="GHEA Grapalat" w:hAnsi="GHEA Grapalat"/>
        </w:rPr>
        <w:t xml:space="preserve"> не</w:t>
      </w:r>
      <w:r w:rsidRPr="00B138F3">
        <w:rPr>
          <w:rFonts w:ascii="GHEA Grapalat" w:hAnsi="GHEA Grapalat"/>
        </w:rPr>
        <w:t xml:space="preserve"> производятся</w:t>
      </w:r>
      <w:r>
        <w:rPr>
          <w:rStyle w:val="FootnoteReference"/>
          <w:rFonts w:ascii="GHEA Grapalat" w:hAnsi="GHEA Grapalat"/>
        </w:rPr>
        <w:t xml:space="preserve"> </w:t>
      </w:r>
      <w:r>
        <w:rPr>
          <w:rStyle w:val="FootnoteReference"/>
          <w:rFonts w:ascii="GHEA Grapalat" w:hAnsi="GHEA Grapalat"/>
          <w:spacing w:val="-4"/>
        </w:rPr>
        <w:footnoteReference w:customMarkFollows="1" w:id="19"/>
        <w:t>20</w:t>
      </w:r>
      <w:r w:rsidRPr="00861440">
        <w:rPr>
          <w:rFonts w:ascii="GHEA Grapalat" w:hAnsi="GHEA Grapalat"/>
          <w:spacing w:val="-4"/>
        </w:rPr>
        <w:t>.</w:t>
      </w:r>
    </w:p>
    <w:p w14:paraId="3A57D52A" w14:textId="77777777" w:rsidR="00EA4626" w:rsidRDefault="00EA4626" w:rsidP="00EA4626">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9F3DC7" w:rsidDel="00E343E7">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Pr>
          <w:rFonts w:ascii="GHEA Grapalat" w:hAnsi="GHEA Grapalat"/>
        </w:rPr>
        <w:t>----</w:t>
      </w:r>
      <w:r>
        <w:rPr>
          <w:rFonts w:ascii="GHEA Grapalat" w:hAnsi="GHEA Grapalat"/>
          <w:lang w:val="hy-AM"/>
        </w:rPr>
        <w:t xml:space="preserve"> </w:t>
      </w:r>
      <w:r>
        <w:rPr>
          <w:rFonts w:ascii="GHEA Grapalat" w:hAnsi="GHEA Grapalat"/>
        </w:rPr>
        <w:t>ого</w:t>
      </w:r>
      <w:r w:rsidRPr="009F3DC7">
        <w:rPr>
          <w:rFonts w:ascii="GHEA Grapalat" w:hAnsi="GHEA Grapalat"/>
        </w:rPr>
        <w:t xml:space="preserve"> декабря данного года. </w:t>
      </w:r>
    </w:p>
    <w:p w14:paraId="56998F16" w14:textId="77777777" w:rsidR="00EA4626" w:rsidRPr="002B2388" w:rsidRDefault="00EA4626" w:rsidP="00EA4626">
      <w:pPr>
        <w:widowControl w:val="0"/>
        <w:tabs>
          <w:tab w:val="left" w:pos="1134"/>
        </w:tabs>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2B2388">
        <w:rPr>
          <w:rFonts w:ascii="GHEA Grapalat" w:hAnsi="GHEA Grapalat"/>
        </w:rPr>
        <w:t xml:space="preserve"> </w:t>
      </w:r>
      <w:r w:rsidRPr="002B2388">
        <w:rPr>
          <w:rFonts w:ascii="GHEA Grapalat" w:hAnsi="GHEA Grapalat"/>
          <w:vertAlign w:val="superscript"/>
        </w:rPr>
        <w:t>20.1</w:t>
      </w:r>
      <w:r w:rsidRPr="002B2388">
        <w:rPr>
          <w:rFonts w:ascii="GHEA Grapalat" w:hAnsi="GHEA Grapalat"/>
        </w:rPr>
        <w:t>.</w:t>
      </w:r>
    </w:p>
    <w:p w14:paraId="5C132F3C" w14:textId="77777777" w:rsidR="00EA4626" w:rsidRDefault="00EA4626" w:rsidP="00EA4626">
      <w:pPr>
        <w:widowControl w:val="0"/>
        <w:jc w:val="center"/>
        <w:rPr>
          <w:rFonts w:ascii="GHEA Grapalat" w:hAnsi="GHEA Grapalat"/>
          <w:b/>
        </w:rPr>
      </w:pPr>
    </w:p>
    <w:p w14:paraId="6707EE61" w14:textId="77777777" w:rsidR="00EA4626" w:rsidRPr="009F3DC7" w:rsidRDefault="00EA4626" w:rsidP="00EA4626">
      <w:pPr>
        <w:widowControl w:val="0"/>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14:paraId="3650FA6C" w14:textId="77777777" w:rsidR="00EA4626" w:rsidRPr="009F3DC7" w:rsidRDefault="00EA4626" w:rsidP="00EA4626">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14:paraId="5BA3CC63" w14:textId="77777777" w:rsidR="00EA4626" w:rsidRDefault="00EA4626" w:rsidP="00EA4626">
      <w:pPr>
        <w:widowControl w:val="0"/>
        <w:tabs>
          <w:tab w:val="left" w:pos="1134"/>
        </w:tabs>
        <w:ind w:firstLine="567"/>
        <w:jc w:val="both"/>
        <w:rPr>
          <w:ins w:id="14" w:author="Vardan" w:date="2022-10-29T20:14:00Z"/>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Pr>
          <w:rStyle w:val="FootnoteReference"/>
          <w:rFonts w:ascii="GHEA Grapalat" w:hAnsi="GHEA Grapalat"/>
        </w:rPr>
        <w:footnoteReference w:customMarkFollows="1" w:id="20"/>
        <w:t>21</w:t>
      </w:r>
      <w:r w:rsidRPr="0017150C">
        <w:rPr>
          <w:rFonts w:ascii="GHEA Grapalat" w:hAnsi="GHEA Grapalat"/>
        </w:rPr>
        <w:t>.</w:t>
      </w:r>
      <w:r w:rsidRPr="00B220DE">
        <w:rPr>
          <w:rFonts w:ascii="GHEA Grapalat" w:hAnsi="GHEA Grapalat"/>
        </w:rPr>
        <w:t xml:space="preserve"> </w:t>
      </w:r>
      <w:r w:rsidRPr="00BB6372">
        <w:rPr>
          <w:rFonts w:ascii="GHEA Grapalat" w:hAnsi="GHEA Grapalat" w:cs="Sylfaen"/>
        </w:rPr>
        <w:t xml:space="preserve">При этом штраф </w:t>
      </w:r>
      <w:r>
        <w:rPr>
          <w:rFonts w:ascii="GHEA Grapalat" w:hAnsi="GHEA Grapalat" w:cs="Sylfaen"/>
        </w:rPr>
        <w:t>ис</w:t>
      </w:r>
      <w:r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Pr>
          <w:rFonts w:ascii="GHEA Grapalat" w:hAnsi="GHEA Grapalat" w:cs="Sylfaen"/>
        </w:rPr>
        <w:t>.</w:t>
      </w:r>
    </w:p>
    <w:p w14:paraId="35E4D2EC" w14:textId="77777777" w:rsidR="00EA4626" w:rsidRPr="009F3DC7" w:rsidRDefault="00EA4626" w:rsidP="00EA4626">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14:paraId="267C8339" w14:textId="77777777" w:rsidR="00EA4626" w:rsidRDefault="00EA4626" w:rsidP="00EA4626">
      <w:pPr>
        <w:widowControl w:val="0"/>
        <w:tabs>
          <w:tab w:val="left" w:pos="1134"/>
        </w:tabs>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14:paraId="11C2F33B" w14:textId="77777777" w:rsidR="00EA4626" w:rsidRPr="009F3DC7" w:rsidRDefault="00EA4626" w:rsidP="00EA4626">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 xml:space="preserve">За нарушение Заказчиком предусмотренного пунктом 4.2 договора срока, в </w:t>
      </w:r>
      <w:r w:rsidRPr="009F3DC7">
        <w:rPr>
          <w:rFonts w:ascii="GHEA Grapalat" w:hAnsi="GHEA Grapalat"/>
        </w:rPr>
        <w:lastRenderedPageBreak/>
        <w:t>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7EF9E9E2" w14:textId="77777777" w:rsidR="00EA4626" w:rsidRPr="009F3DC7" w:rsidRDefault="00EA4626" w:rsidP="00EA4626">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548E7FEE" w14:textId="77777777" w:rsidR="00EA4626" w:rsidRPr="009F3DC7" w:rsidRDefault="00EA4626" w:rsidP="00EA4626">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14:paraId="79CEBEF9" w14:textId="77777777" w:rsidR="00EA4626" w:rsidRPr="009F3DC7" w:rsidRDefault="00EA4626" w:rsidP="00EA4626">
      <w:pPr>
        <w:widowControl w:val="0"/>
        <w:ind w:firstLine="567"/>
        <w:jc w:val="both"/>
        <w:rPr>
          <w:rFonts w:ascii="GHEA Grapalat" w:hAnsi="GHEA Grapalat" w:cs="Sylfaen"/>
        </w:rPr>
      </w:pPr>
    </w:p>
    <w:p w14:paraId="0B815DC8" w14:textId="77777777" w:rsidR="00EA4626" w:rsidRPr="009F3DC7" w:rsidRDefault="00EA4626" w:rsidP="00EA4626">
      <w:pPr>
        <w:widowControl w:val="0"/>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14:paraId="7CF776ED" w14:textId="77777777" w:rsidR="00EA4626" w:rsidRPr="009F3DC7" w:rsidRDefault="00EA4626" w:rsidP="00EA4626">
      <w:pPr>
        <w:widowControl w:val="0"/>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C9A67EC" w14:textId="77777777" w:rsidR="00EA4626" w:rsidRDefault="00EA4626" w:rsidP="00EA4626">
      <w:pPr>
        <w:rPr>
          <w:rFonts w:ascii="GHEA Grapalat" w:hAnsi="GHEA Grapalat" w:cs="Sylfaen"/>
        </w:rPr>
      </w:pPr>
    </w:p>
    <w:p w14:paraId="0A918C19" w14:textId="77777777" w:rsidR="00EA4626" w:rsidRPr="009F3DC7" w:rsidRDefault="00EA4626" w:rsidP="00EA4626">
      <w:pPr>
        <w:widowControl w:val="0"/>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14:paraId="0CB859E0" w14:textId="77777777" w:rsidR="00EA4626" w:rsidRPr="009F3DC7" w:rsidRDefault="00EA4626" w:rsidP="00EA4626">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14:paraId="175CA218" w14:textId="77777777" w:rsidR="00EA4626" w:rsidRPr="009F3DC7" w:rsidRDefault="00EA4626" w:rsidP="00EA4626">
      <w:pPr>
        <w:widowControl w:val="0"/>
        <w:tabs>
          <w:tab w:val="left" w:pos="1134"/>
          <w:tab w:val="left" w:pos="1276"/>
        </w:tabs>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Pr>
          <w:rStyle w:val="FootnoteReference"/>
          <w:rFonts w:ascii="GHEA Grapalat" w:hAnsi="GHEA Grapalat"/>
        </w:rPr>
        <w:footnoteReference w:customMarkFollows="1" w:id="21"/>
        <w:t>22</w:t>
      </w:r>
      <w:r w:rsidRPr="009F3DC7">
        <w:rPr>
          <w:rFonts w:ascii="GHEA Grapalat" w:hAnsi="GHEA Grapalat"/>
        </w:rPr>
        <w:t>.</w:t>
      </w:r>
    </w:p>
    <w:p w14:paraId="57C343A4" w14:textId="77777777" w:rsidR="00EA4626" w:rsidRPr="009F3DC7" w:rsidRDefault="00EA4626" w:rsidP="00EA4626">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14:paraId="7906CB02" w14:textId="77777777" w:rsidR="00EA4626" w:rsidRPr="00D443DF" w:rsidRDefault="00EA4626" w:rsidP="00EA4626">
      <w:pPr>
        <w:widowControl w:val="0"/>
        <w:tabs>
          <w:tab w:val="left" w:pos="1134"/>
        </w:tabs>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Pr="00E02449">
        <w:rPr>
          <w:rFonts w:ascii="GHEA Grapalat" w:hAnsi="GHEA Grapalat"/>
        </w:rPr>
        <w:t>в одностороннем порядке</w:t>
      </w:r>
      <w:r w:rsidRPr="00E02449">
        <w:rPr>
          <w:rFonts w:ascii="GHEA Grapalat" w:hAnsi="GHEA Grapalat"/>
          <w:lang w:val="hy-AM"/>
        </w:rPr>
        <w:t xml:space="preserve"> расторгает договор</w:t>
      </w:r>
      <w:r w:rsidRPr="00E02449">
        <w:rPr>
          <w:rFonts w:ascii="GHEA Grapalat" w:hAnsi="GHEA Grapalat"/>
        </w:rPr>
        <w:t xml:space="preserve">, если выявленные нарушения, </w:t>
      </w:r>
      <w:r w:rsidRPr="00E02449">
        <w:rPr>
          <w:rFonts w:ascii="GHEA Grapalat" w:hAnsi="GHEA Grapalat"/>
          <w:spacing w:val="-4"/>
        </w:rPr>
        <w:t xml:space="preserve">в случае если бы о них стало известно до заключения договора, послужили бы основанием для незаключения договора согласно </w:t>
      </w:r>
      <w:r w:rsidRPr="00E02449">
        <w:rPr>
          <w:rFonts w:ascii="GHEA Grapalat" w:hAnsi="GHEA Grapalat"/>
          <w:spacing w:val="-4"/>
        </w:rPr>
        <w:lastRenderedPageBreak/>
        <w:t>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14A7032A" w14:textId="77777777" w:rsidR="00EA4626" w:rsidRPr="00D443DF" w:rsidRDefault="00EA4626" w:rsidP="00EA4626">
      <w:pPr>
        <w:widowControl w:val="0"/>
        <w:tabs>
          <w:tab w:val="left" w:pos="1134"/>
        </w:tabs>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14:paraId="66312A69" w14:textId="77777777" w:rsidR="00EA4626" w:rsidRPr="009F3DC7" w:rsidRDefault="00EA4626" w:rsidP="00EA4626">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14:paraId="0734FB47" w14:textId="77777777" w:rsidR="00EA4626" w:rsidRPr="009F3DC7" w:rsidRDefault="00EA4626" w:rsidP="00EA4626">
      <w:pPr>
        <w:widowControl w:val="0"/>
        <w:ind w:firstLine="567"/>
        <w:jc w:val="both"/>
        <w:rPr>
          <w:rFonts w:ascii="GHEA Grapalat" w:hAnsi="GHEA Grapalat"/>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1698934F" w14:textId="77777777" w:rsidR="00EA4626" w:rsidRPr="009F3DC7" w:rsidRDefault="00EA4626" w:rsidP="00EA4626">
      <w:pPr>
        <w:widowControl w:val="0"/>
        <w:tabs>
          <w:tab w:val="left" w:pos="1276"/>
        </w:tabs>
        <w:ind w:firstLine="567"/>
        <w:jc w:val="both"/>
        <w:rPr>
          <w:rFonts w:ascii="GHEA Grapalat" w:hAnsi="GHEA Grapalat" w:cs="Times Armenia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658003C" w14:textId="77777777" w:rsidR="00EA4626" w:rsidRPr="00D443DF" w:rsidRDefault="00EA4626" w:rsidP="00EA4626">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14:paraId="290DE307" w14:textId="77777777" w:rsidR="00EA4626" w:rsidRPr="009F3DC7" w:rsidRDefault="00EA4626" w:rsidP="00EA4626">
      <w:pPr>
        <w:widowControl w:val="0"/>
        <w:tabs>
          <w:tab w:val="left" w:pos="1134"/>
        </w:tabs>
        <w:ind w:firstLine="567"/>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14:paraId="14CB464F" w14:textId="77777777" w:rsidR="00EA4626" w:rsidRPr="009F3DC7" w:rsidRDefault="00EA4626" w:rsidP="00EA4626">
      <w:pPr>
        <w:widowControl w:val="0"/>
        <w:tabs>
          <w:tab w:val="left" w:pos="1134"/>
        </w:tabs>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22"/>
        <w:t>23</w:t>
      </w:r>
      <w:r w:rsidRPr="009F3DC7">
        <w:rPr>
          <w:rFonts w:ascii="GHEA Grapalat" w:hAnsi="GHEA Grapalat"/>
        </w:rPr>
        <w:t>.</w:t>
      </w:r>
    </w:p>
    <w:p w14:paraId="5554F21B" w14:textId="77777777" w:rsidR="00EA4626" w:rsidRPr="009F3DC7" w:rsidRDefault="00EA4626" w:rsidP="00EA4626">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23"/>
        <w:t>24</w:t>
      </w:r>
      <w:r w:rsidRPr="009F3DC7">
        <w:rPr>
          <w:rFonts w:ascii="GHEA Grapalat" w:hAnsi="GHEA Grapalat"/>
        </w:rPr>
        <w:t>.</w:t>
      </w:r>
    </w:p>
    <w:p w14:paraId="36D8D27F" w14:textId="77777777" w:rsidR="00EA4626" w:rsidRPr="009F3DC7" w:rsidRDefault="00EA4626" w:rsidP="00EA4626">
      <w:pPr>
        <w:widowControl w:val="0"/>
        <w:tabs>
          <w:tab w:val="left" w:pos="1134"/>
        </w:tabs>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w:t>
      </w:r>
      <w:r w:rsidRPr="00F61196">
        <w:rPr>
          <w:rFonts w:ascii="GHEA Grapalat" w:hAnsi="GHEA Grapalat"/>
        </w:rPr>
        <w:t>позднее 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37102010" w14:textId="77777777" w:rsidR="00EA4626" w:rsidRPr="009F3DC7" w:rsidRDefault="00EA4626" w:rsidP="00EA4626">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00AADC0F" w14:textId="77777777" w:rsidR="00EA4626" w:rsidRPr="009F3DC7" w:rsidRDefault="00EA4626" w:rsidP="00EA4626">
      <w:pPr>
        <w:widowControl w:val="0"/>
        <w:ind w:firstLine="567"/>
        <w:jc w:val="both"/>
        <w:rPr>
          <w:rFonts w:ascii="GHEA Grapalat" w:hAnsi="GHEA Grapalat"/>
        </w:rPr>
      </w:pPr>
      <w:r w:rsidRPr="009F3DC7">
        <w:rPr>
          <w:rFonts w:ascii="GHEA Grapalat" w:hAnsi="GHEA Grapalat"/>
        </w:rPr>
        <w:t xml:space="preserve">Обязательства сторон договора по отношению к третьим лицам, включая иные </w:t>
      </w:r>
      <w:r w:rsidRPr="009F3DC7">
        <w:rPr>
          <w:rFonts w:ascii="GHEA Grapalat" w:hAnsi="GHEA Grapalat"/>
        </w:rPr>
        <w:lastRenderedPageBreak/>
        <w:t>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35C8E18C" w14:textId="77777777" w:rsidR="00EA4626" w:rsidRPr="009F3DC7" w:rsidRDefault="00EA4626" w:rsidP="00EA4626">
      <w:pPr>
        <w:widowControl w:val="0"/>
        <w:tabs>
          <w:tab w:val="left" w:pos="1276"/>
        </w:tabs>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7681973E" w14:textId="77777777" w:rsidR="00EA4626" w:rsidRPr="00076092" w:rsidRDefault="00EA4626" w:rsidP="00EA4626">
      <w:pPr>
        <w:widowControl w:val="0"/>
        <w:tabs>
          <w:tab w:val="left" w:pos="1276"/>
        </w:tabs>
        <w:ind w:firstLine="567"/>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CA2E3E">
        <w:rPr>
          <w:rFonts w:ascii="GHEA Grapalat" w:hAnsi="GHEA Grapalat"/>
        </w:rPr>
        <w:t xml:space="preserve"> </w:t>
      </w:r>
      <w:r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64941397" w14:textId="77777777" w:rsidR="00EA4626" w:rsidRPr="009F3DC7" w:rsidRDefault="00EA4626" w:rsidP="00EA4626">
      <w:pPr>
        <w:widowControl w:val="0"/>
        <w:tabs>
          <w:tab w:val="left" w:pos="1276"/>
        </w:tabs>
        <w:ind w:firstLine="567"/>
        <w:jc w:val="both"/>
        <w:rPr>
          <w:rFonts w:ascii="GHEA Grapalat" w:hAnsi="GHEA Grapalat"/>
        </w:rPr>
      </w:pPr>
      <w:r w:rsidRPr="009F3DC7">
        <w:rPr>
          <w:rFonts w:ascii="GHEA Grapalat" w:hAnsi="GHEA Grapalat"/>
        </w:rPr>
        <w:t>7.1</w:t>
      </w:r>
      <w:r>
        <w:rPr>
          <w:rFonts w:ascii="GHEA Grapalat" w:hAnsi="GHEA Grapalat"/>
        </w:rPr>
        <w:t>2.</w:t>
      </w:r>
      <w:r>
        <w:rPr>
          <w:rFonts w:ascii="GHEA Grapalat" w:hAnsi="GHEA Grapalat"/>
        </w:rPr>
        <w:tab/>
      </w:r>
      <w:r w:rsidRPr="009F3DC7">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14:paraId="1FC0819E" w14:textId="77777777" w:rsidR="00EA4626" w:rsidRPr="009F3DC7" w:rsidRDefault="00EA4626" w:rsidP="00EA4626">
      <w:pPr>
        <w:widowControl w:val="0"/>
        <w:tabs>
          <w:tab w:val="left" w:pos="1276"/>
        </w:tabs>
        <w:ind w:firstLine="567"/>
        <w:jc w:val="both"/>
        <w:rPr>
          <w:rFonts w:ascii="GHEA Grapalat" w:hAnsi="GHEA Grapalat"/>
        </w:rPr>
      </w:pPr>
      <w:r w:rsidRPr="009F3DC7">
        <w:rPr>
          <w:rFonts w:ascii="GHEA Grapalat" w:hAnsi="GHEA Grapalat"/>
        </w:rPr>
        <w:t>7.1</w:t>
      </w:r>
      <w:r>
        <w:rPr>
          <w:rFonts w:ascii="GHEA Grapalat" w:hAnsi="GHEA Grapalat"/>
        </w:rPr>
        <w:t>3.</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3739443E" w14:textId="77777777" w:rsidR="00EA4626" w:rsidRPr="009F3DC7" w:rsidRDefault="00EA4626" w:rsidP="00EA4626">
      <w:pPr>
        <w:widowControl w:val="0"/>
        <w:tabs>
          <w:tab w:val="left" w:pos="1276"/>
        </w:tabs>
        <w:ind w:firstLine="567"/>
        <w:jc w:val="both"/>
        <w:rPr>
          <w:rFonts w:ascii="GHEA Grapalat" w:hAnsi="GHEA Grapalat"/>
          <w:bCs/>
        </w:rPr>
      </w:pPr>
      <w:r w:rsidRPr="009F3DC7">
        <w:rPr>
          <w:rFonts w:ascii="GHEA Grapalat" w:hAnsi="GHEA Grapalat"/>
        </w:rPr>
        <w:t>7.1</w:t>
      </w:r>
      <w:r>
        <w:rPr>
          <w:rFonts w:ascii="GHEA Grapalat" w:hAnsi="GHEA Grapalat"/>
        </w:rPr>
        <w:t>4.</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14:paraId="2AFBE10E" w14:textId="77777777" w:rsidR="00EA4626" w:rsidRPr="009F3DC7" w:rsidRDefault="00EA4626" w:rsidP="00EA4626">
      <w:pPr>
        <w:widowControl w:val="0"/>
        <w:tabs>
          <w:tab w:val="left" w:pos="1276"/>
        </w:tabs>
        <w:ind w:firstLine="567"/>
        <w:jc w:val="both"/>
        <w:rPr>
          <w:rFonts w:ascii="GHEA Grapalat" w:hAnsi="GHEA Grapalat"/>
        </w:rPr>
      </w:pPr>
      <w:r w:rsidRPr="009F3DC7">
        <w:rPr>
          <w:rFonts w:ascii="GHEA Grapalat" w:hAnsi="GHEA Grapalat"/>
        </w:rPr>
        <w:t>7.1</w:t>
      </w:r>
      <w:r>
        <w:rPr>
          <w:rFonts w:ascii="GHEA Grapalat" w:hAnsi="GHEA Grapalat"/>
        </w:rPr>
        <w:t>5.</w:t>
      </w:r>
      <w:r>
        <w:rPr>
          <w:rFonts w:ascii="GHEA Grapalat" w:hAnsi="GHEA Grapalat"/>
        </w:rPr>
        <w:tab/>
      </w:r>
      <w:r w:rsidRPr="009F3DC7">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046758">
        <w:rPr>
          <w:rFonts w:ascii="GHEA Grapalat" w:hAnsi="GHEA Grapalat"/>
        </w:rPr>
        <w:t xml:space="preserve">. </w:t>
      </w:r>
      <w:r w:rsidRPr="00046758">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Pr>
          <w:rFonts w:ascii="GHEA Grapalat" w:hAnsi="GHEA Grapalat"/>
          <w:color w:val="000000" w:themeColor="text1"/>
        </w:rPr>
        <w:t xml:space="preserve"> </w:t>
      </w:r>
      <w:r w:rsidRPr="009F3DC7">
        <w:rPr>
          <w:rFonts w:ascii="GHEA Grapalat" w:hAnsi="GHEA Grapalat"/>
        </w:rPr>
        <w:t xml:space="preserve">Если размер выделенных для исполнения договора финансовых средств превышает </w:t>
      </w:r>
      <w:r>
        <w:rPr>
          <w:rFonts w:ascii="GHEA Grapalat" w:hAnsi="GHEA Grapalat"/>
        </w:rPr>
        <w:t>двадцатипя</w:t>
      </w:r>
      <w:r w:rsidRPr="009F3DC7">
        <w:rPr>
          <w:rFonts w:ascii="GHEA Grapalat" w:hAnsi="GHEA Grapalat"/>
        </w:rPr>
        <w:t>тикратный размер базовой единицы закупок, то Заказчиком будет заключенo соглашение в случае, если представленн</w:t>
      </w:r>
      <w:r>
        <w:rPr>
          <w:rFonts w:ascii="GHEA Grapalat" w:hAnsi="GHEA Grapalat"/>
        </w:rPr>
        <w:t xml:space="preserve">ые </w:t>
      </w:r>
      <w:r w:rsidRPr="009F3DC7">
        <w:rPr>
          <w:rFonts w:ascii="GHEA Grapalat" w:hAnsi="GHEA Grapalat"/>
        </w:rPr>
        <w:t xml:space="preserve"> Исполнителем в виде неустойки обеспечени</w:t>
      </w:r>
      <w:r>
        <w:rPr>
          <w:rFonts w:ascii="GHEA Grapalat" w:hAnsi="GHEA Grapalat"/>
        </w:rPr>
        <w:t>я квалификации и</w:t>
      </w:r>
      <w:r w:rsidRPr="009F3DC7">
        <w:rPr>
          <w:rFonts w:ascii="GHEA Grapalat" w:hAnsi="GHEA Grapalat"/>
        </w:rPr>
        <w:t xml:space="preserve"> договора </w:t>
      </w:r>
      <w:r>
        <w:rPr>
          <w:rFonts w:ascii="GHEA Grapalat" w:hAnsi="GHEA Grapalat"/>
        </w:rPr>
        <w:t>заменяю</w:t>
      </w:r>
      <w:r w:rsidRPr="009F3DC7">
        <w:rPr>
          <w:rFonts w:ascii="GHEA Grapalat" w:hAnsi="GHEA Grapalat"/>
        </w:rPr>
        <w:t xml:space="preserve">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sidRPr="00891020">
        <w:rPr>
          <w:rFonts w:ascii="GHEA Grapalat" w:hAnsi="GHEA Grapalat"/>
        </w:rPr>
        <w:lastRenderedPageBreak/>
        <w:t>"</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9F3DC7">
        <w:rPr>
          <w:rFonts w:ascii="GHEA Grapalat" w:hAnsi="GHEA Grapalat"/>
        </w:rPr>
        <w:t xml:space="preserve"> абзаца "б" подпункта 1</w:t>
      </w:r>
      <w:r>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Pr>
          <w:rFonts w:ascii="GHEA Grapalat" w:hAnsi="GHEA Grapalat"/>
        </w:rPr>
        <w:t>й квалификации и</w:t>
      </w:r>
      <w:r w:rsidRPr="009F3DC7">
        <w:rPr>
          <w:rFonts w:ascii="GHEA Grapalat" w:hAnsi="GHEA Grapalat"/>
        </w:rPr>
        <w:t xml:space="preserve"> договора представленн</w:t>
      </w:r>
      <w:r>
        <w:rPr>
          <w:rFonts w:ascii="GHEA Grapalat" w:hAnsi="GHEA Grapalat"/>
        </w:rPr>
        <w:t>ых</w:t>
      </w:r>
      <w:r w:rsidRPr="009F3DC7">
        <w:rPr>
          <w:rFonts w:ascii="GHEA Grapalat" w:hAnsi="GHEA Grapalat"/>
        </w:rPr>
        <w:t xml:space="preserve"> в виде неустойки, также представляет Заказчику нов</w:t>
      </w:r>
      <w:r>
        <w:rPr>
          <w:rFonts w:ascii="GHEA Grapalat" w:hAnsi="GHEA Grapalat"/>
        </w:rPr>
        <w:t>ые</w:t>
      </w:r>
      <w:r w:rsidRPr="009F3DC7">
        <w:rPr>
          <w:rFonts w:ascii="GHEA Grapalat" w:hAnsi="GHEA Grapalat"/>
        </w:rPr>
        <w:t xml:space="preserve"> обеспечени</w:t>
      </w:r>
      <w:r>
        <w:rPr>
          <w:rFonts w:ascii="GHEA Grapalat" w:hAnsi="GHEA Grapalat"/>
        </w:rPr>
        <w:t>я</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Pr>
          <w:rStyle w:val="FootnoteReference"/>
          <w:rFonts w:ascii="GHEA Grapalat" w:hAnsi="GHEA Grapalat"/>
        </w:rPr>
        <w:footnoteReference w:customMarkFollows="1" w:id="24"/>
        <w:t>25</w:t>
      </w:r>
    </w:p>
    <w:p w14:paraId="1BF5AA75" w14:textId="77777777" w:rsidR="00EA4626" w:rsidRPr="009F3DC7" w:rsidRDefault="00EA4626" w:rsidP="00EA4626">
      <w:pPr>
        <w:widowControl w:val="0"/>
        <w:ind w:firstLine="567"/>
        <w:jc w:val="both"/>
        <w:rPr>
          <w:rFonts w:ascii="GHEA Grapalat" w:hAnsi="GHEA Grapalat" w:cs="Sylfaen"/>
        </w:rPr>
      </w:pPr>
    </w:p>
    <w:p w14:paraId="3A991236" w14:textId="77777777" w:rsidR="00EA4626" w:rsidRPr="002B65CF" w:rsidRDefault="00EA4626" w:rsidP="00EA4626">
      <w:pPr>
        <w:widowControl w:val="0"/>
        <w:jc w:val="center"/>
        <w:rPr>
          <w:rFonts w:ascii="GHEA Grapalat" w:hAnsi="GHEA Grapalat"/>
          <w:b/>
        </w:rPr>
      </w:pPr>
    </w:p>
    <w:p w14:paraId="1D5C74F1" w14:textId="77777777" w:rsidR="00EA4626" w:rsidRPr="009F3DC7" w:rsidRDefault="00EA4626" w:rsidP="00EA4626">
      <w:pPr>
        <w:widowControl w:val="0"/>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firstRow="0" w:lastRow="0" w:firstColumn="0" w:lastColumn="0" w:noHBand="0" w:noVBand="0"/>
      </w:tblPr>
      <w:tblGrid>
        <w:gridCol w:w="4536"/>
        <w:gridCol w:w="4111"/>
      </w:tblGrid>
      <w:tr w:rsidR="00EA4626" w:rsidRPr="009F3DC7" w14:paraId="6A127340" w14:textId="77777777" w:rsidTr="005C5E17">
        <w:trPr>
          <w:jc w:val="center"/>
        </w:trPr>
        <w:tc>
          <w:tcPr>
            <w:tcW w:w="4536" w:type="dxa"/>
          </w:tcPr>
          <w:p w14:paraId="7EFEF46C" w14:textId="77777777" w:rsidR="00EA4626" w:rsidRPr="009F3DC7" w:rsidRDefault="00EA4626" w:rsidP="00EA4626">
            <w:pPr>
              <w:widowControl w:val="0"/>
              <w:jc w:val="center"/>
              <w:rPr>
                <w:rFonts w:ascii="GHEA Grapalat" w:hAnsi="GHEA Grapalat"/>
                <w:b/>
              </w:rPr>
            </w:pPr>
            <w:r>
              <w:rPr>
                <w:rFonts w:ascii="GHEA Grapalat" w:hAnsi="GHEA Grapalat"/>
                <w:b/>
              </w:rPr>
              <w:t>ЗАКАЗЧИ</w:t>
            </w:r>
            <w:r w:rsidRPr="009F3DC7">
              <w:rPr>
                <w:rFonts w:ascii="GHEA Grapalat" w:hAnsi="GHEA Grapalat"/>
                <w:b/>
              </w:rPr>
              <w:t>К</w:t>
            </w:r>
          </w:p>
          <w:p w14:paraId="15F3E041" w14:textId="77777777" w:rsidR="00EA4626" w:rsidRPr="003C5723" w:rsidRDefault="00EA4626" w:rsidP="00EA4626">
            <w:pPr>
              <w:widowControl w:val="0"/>
              <w:jc w:val="center"/>
              <w:rPr>
                <w:rFonts w:ascii="GHEA Grapalat" w:hAnsi="GHEA Grapalat"/>
                <w:lang w:val="en-US"/>
              </w:rPr>
            </w:pPr>
            <w:r>
              <w:rPr>
                <w:rFonts w:ascii="GHEA Grapalat" w:hAnsi="GHEA Grapalat"/>
                <w:lang w:val="en-US"/>
              </w:rPr>
              <w:t>_____________________</w:t>
            </w:r>
          </w:p>
          <w:p w14:paraId="47EECB65" w14:textId="77777777" w:rsidR="00EA4626" w:rsidRPr="003C5723" w:rsidRDefault="00EA4626" w:rsidP="00EA4626">
            <w:pPr>
              <w:widowControl w:val="0"/>
              <w:jc w:val="center"/>
              <w:rPr>
                <w:rFonts w:ascii="GHEA Grapalat" w:hAnsi="GHEA Grapalat"/>
                <w:vertAlign w:val="superscript"/>
              </w:rPr>
            </w:pPr>
            <w:r w:rsidRPr="003C5723">
              <w:rPr>
                <w:rFonts w:ascii="GHEA Grapalat" w:hAnsi="GHEA Grapalat"/>
                <w:vertAlign w:val="superscript"/>
              </w:rPr>
              <w:t>/подпись/</w:t>
            </w:r>
          </w:p>
          <w:p w14:paraId="2EFDBADC" w14:textId="77777777" w:rsidR="00EA4626" w:rsidRDefault="00EA4626" w:rsidP="00EA4626">
            <w:pPr>
              <w:widowControl w:val="0"/>
              <w:rPr>
                <w:rFonts w:ascii="GHEA Grapalat" w:hAnsi="GHEA Grapalat"/>
                <w:lang w:val="en-US"/>
              </w:rPr>
            </w:pPr>
          </w:p>
          <w:p w14:paraId="56F6433E" w14:textId="77777777" w:rsidR="00EA4626" w:rsidRPr="003C5723" w:rsidRDefault="00EA4626" w:rsidP="00EA4626">
            <w:pPr>
              <w:widowControl w:val="0"/>
              <w:jc w:val="center"/>
              <w:rPr>
                <w:rFonts w:ascii="GHEA Grapalat" w:hAnsi="GHEA Grapalat"/>
                <w:lang w:val="en-US"/>
              </w:rPr>
            </w:pPr>
            <w:r w:rsidRPr="009F3DC7">
              <w:rPr>
                <w:rFonts w:ascii="GHEA Grapalat" w:hAnsi="GHEA Grapalat"/>
              </w:rPr>
              <w:t>М. П.</w:t>
            </w:r>
          </w:p>
        </w:tc>
        <w:tc>
          <w:tcPr>
            <w:tcW w:w="4111" w:type="dxa"/>
          </w:tcPr>
          <w:p w14:paraId="407E79A4" w14:textId="77777777" w:rsidR="00EA4626" w:rsidRPr="009F3DC7" w:rsidRDefault="00EA4626" w:rsidP="00EA4626">
            <w:pPr>
              <w:widowControl w:val="0"/>
              <w:jc w:val="center"/>
              <w:rPr>
                <w:rFonts w:ascii="GHEA Grapalat" w:hAnsi="GHEA Grapalat"/>
                <w:b/>
              </w:rPr>
            </w:pPr>
            <w:r>
              <w:rPr>
                <w:rFonts w:ascii="GHEA Grapalat" w:hAnsi="GHEA Grapalat"/>
                <w:b/>
              </w:rPr>
              <w:t>ИСПОЛНИТЕЛ</w:t>
            </w:r>
            <w:r w:rsidRPr="009F3DC7">
              <w:rPr>
                <w:rFonts w:ascii="GHEA Grapalat" w:hAnsi="GHEA Grapalat"/>
                <w:b/>
              </w:rPr>
              <w:t>Ь</w:t>
            </w:r>
          </w:p>
          <w:p w14:paraId="4F0D536E" w14:textId="77777777" w:rsidR="00EA4626" w:rsidRPr="003C5723" w:rsidRDefault="00EA4626" w:rsidP="00EA4626">
            <w:pPr>
              <w:widowControl w:val="0"/>
              <w:jc w:val="center"/>
              <w:rPr>
                <w:rFonts w:ascii="GHEA Grapalat" w:hAnsi="GHEA Grapalat"/>
                <w:lang w:val="en-US"/>
              </w:rPr>
            </w:pPr>
            <w:r>
              <w:rPr>
                <w:rFonts w:ascii="GHEA Grapalat" w:hAnsi="GHEA Grapalat"/>
                <w:lang w:val="en-US"/>
              </w:rPr>
              <w:t>____________________</w:t>
            </w:r>
          </w:p>
          <w:p w14:paraId="4D468E68" w14:textId="77777777" w:rsidR="00EA4626" w:rsidRPr="003C5723" w:rsidRDefault="00EA4626" w:rsidP="00EA4626">
            <w:pPr>
              <w:widowControl w:val="0"/>
              <w:jc w:val="center"/>
              <w:rPr>
                <w:rFonts w:ascii="GHEA Grapalat" w:hAnsi="GHEA Grapalat"/>
                <w:vertAlign w:val="superscript"/>
              </w:rPr>
            </w:pPr>
            <w:r w:rsidRPr="003C5723">
              <w:rPr>
                <w:rFonts w:ascii="GHEA Grapalat" w:hAnsi="GHEA Grapalat"/>
                <w:vertAlign w:val="superscript"/>
              </w:rPr>
              <w:t>/подпись/</w:t>
            </w:r>
          </w:p>
          <w:p w14:paraId="26D217C1" w14:textId="77777777" w:rsidR="00EA4626" w:rsidRDefault="00EA4626" w:rsidP="00EA4626">
            <w:pPr>
              <w:widowControl w:val="0"/>
              <w:rPr>
                <w:rFonts w:ascii="GHEA Grapalat" w:hAnsi="GHEA Grapalat"/>
                <w:lang w:val="en-US"/>
              </w:rPr>
            </w:pPr>
          </w:p>
          <w:p w14:paraId="64E61723" w14:textId="77777777" w:rsidR="00EA4626" w:rsidRPr="003C5723" w:rsidRDefault="00EA4626" w:rsidP="00EA4626">
            <w:pPr>
              <w:widowControl w:val="0"/>
              <w:jc w:val="center"/>
              <w:rPr>
                <w:rFonts w:ascii="GHEA Grapalat" w:hAnsi="GHEA Grapalat"/>
                <w:lang w:val="en-US"/>
              </w:rPr>
            </w:pPr>
            <w:r w:rsidRPr="009F3DC7">
              <w:rPr>
                <w:rFonts w:ascii="GHEA Grapalat" w:hAnsi="GHEA Grapalat"/>
              </w:rPr>
              <w:t>М. П.</w:t>
            </w:r>
          </w:p>
        </w:tc>
      </w:tr>
    </w:tbl>
    <w:p w14:paraId="60DC60C6" w14:textId="77777777" w:rsidR="00EA4626" w:rsidRPr="009F3DC7" w:rsidRDefault="00EA4626" w:rsidP="00EA4626">
      <w:pPr>
        <w:widowControl w:val="0"/>
        <w:ind w:firstLine="567"/>
        <w:jc w:val="center"/>
        <w:rPr>
          <w:rFonts w:ascii="GHEA Grapalat" w:hAnsi="GHEA Grapalat"/>
          <w:b/>
        </w:rPr>
      </w:pPr>
    </w:p>
    <w:p w14:paraId="017975CF" w14:textId="77777777" w:rsidR="00EA4626" w:rsidRPr="009F3DC7" w:rsidRDefault="00EA4626" w:rsidP="00EA4626">
      <w:pPr>
        <w:widowControl w:val="0"/>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2BA92C90" w14:textId="77777777" w:rsidR="00EA4626" w:rsidRDefault="00EA4626" w:rsidP="00EA4626">
      <w:pPr>
        <w:rPr>
          <w:rFonts w:ascii="GHEA Grapalat" w:hAnsi="GHEA Grapalat"/>
          <w:i/>
        </w:rPr>
      </w:pPr>
      <w:r>
        <w:rPr>
          <w:rFonts w:ascii="GHEA Grapalat" w:hAnsi="GHEA Grapalat"/>
          <w:i/>
        </w:rPr>
        <w:br w:type="page"/>
      </w:r>
    </w:p>
    <w:p w14:paraId="2C7B1486" w14:textId="77777777" w:rsidR="00A63FB9" w:rsidRDefault="00A63FB9" w:rsidP="00EA4626">
      <w:pPr>
        <w:widowControl w:val="0"/>
        <w:ind w:firstLine="567"/>
        <w:jc w:val="right"/>
        <w:rPr>
          <w:rFonts w:ascii="GHEA Grapalat" w:hAnsi="GHEA Grapalat"/>
          <w:i/>
        </w:rPr>
        <w:sectPr w:rsidR="00A63FB9" w:rsidSect="00EA4626">
          <w:footerReference w:type="default" r:id="rId9"/>
          <w:footnotePr>
            <w:pos w:val="beneathText"/>
          </w:footnotePr>
          <w:type w:val="nextColumn"/>
          <w:pgSz w:w="11907" w:h="16840" w:code="9"/>
          <w:pgMar w:top="1276" w:right="850" w:bottom="993" w:left="1418" w:header="561" w:footer="561" w:gutter="0"/>
          <w:cols w:space="720"/>
          <w:titlePg/>
          <w:docGrid w:linePitch="326"/>
        </w:sectPr>
      </w:pPr>
    </w:p>
    <w:p w14:paraId="141F6A28" w14:textId="77777777" w:rsidR="00EA4626" w:rsidRPr="009F3DC7" w:rsidRDefault="00EA4626" w:rsidP="00EA4626">
      <w:pPr>
        <w:widowControl w:val="0"/>
        <w:ind w:firstLine="567"/>
        <w:jc w:val="right"/>
        <w:rPr>
          <w:rFonts w:ascii="GHEA Grapalat" w:hAnsi="GHEA Grapalat"/>
          <w:i/>
        </w:rPr>
      </w:pPr>
      <w:r w:rsidRPr="009F3DC7">
        <w:rPr>
          <w:rFonts w:ascii="GHEA Grapalat" w:hAnsi="GHEA Grapalat"/>
          <w:i/>
        </w:rPr>
        <w:lastRenderedPageBreak/>
        <w:t>Приложение № 1</w:t>
      </w:r>
    </w:p>
    <w:p w14:paraId="14383758" w14:textId="77777777" w:rsidR="00EA4626" w:rsidRPr="009F3DC7" w:rsidRDefault="00EA4626" w:rsidP="00EA4626">
      <w:pPr>
        <w:widowControl w:val="0"/>
        <w:ind w:firstLine="567"/>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14:paraId="4BAFECA5" w14:textId="77777777" w:rsidR="00EA4626" w:rsidRPr="009F3DC7" w:rsidRDefault="00EA4626" w:rsidP="00EA4626">
      <w:pPr>
        <w:widowControl w:val="0"/>
        <w:ind w:firstLine="567"/>
        <w:jc w:val="center"/>
        <w:rPr>
          <w:rFonts w:ascii="GHEA Grapalat" w:hAnsi="GHEA Grapalat"/>
        </w:rPr>
      </w:pPr>
    </w:p>
    <w:p w14:paraId="37164494" w14:textId="77777777" w:rsidR="00EA4626" w:rsidRPr="00EF1C40" w:rsidRDefault="00EA4626" w:rsidP="00EA4626">
      <w:pPr>
        <w:widowControl w:val="0"/>
        <w:jc w:val="center"/>
        <w:rPr>
          <w:rFonts w:ascii="GHEA Grapalat" w:hAnsi="GHEA Grapalat"/>
        </w:rPr>
      </w:pPr>
      <w:r w:rsidRPr="009F3DC7">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5"/>
        <w:t>*</w:t>
      </w:r>
    </w:p>
    <w:p w14:paraId="6C51C09F" w14:textId="77777777" w:rsidR="00EA4626" w:rsidRDefault="00EA4626" w:rsidP="00EA4626">
      <w:pPr>
        <w:widowControl w:val="0"/>
        <w:ind w:firstLine="567"/>
        <w:jc w:val="right"/>
        <w:rPr>
          <w:rFonts w:ascii="GHEA Grapalat" w:hAnsi="GHEA Grapalat"/>
        </w:rPr>
      </w:pPr>
      <w:r w:rsidRPr="009F3DC7">
        <w:rPr>
          <w:rFonts w:ascii="GHEA Grapalat" w:hAnsi="GHEA Grapalat"/>
        </w:rPr>
        <w:t>драмов РА</w:t>
      </w:r>
    </w:p>
    <w:p w14:paraId="08726F04" w14:textId="77777777" w:rsidR="00D50468" w:rsidRPr="009F3DC7" w:rsidRDefault="00D50468" w:rsidP="00EA4626">
      <w:pPr>
        <w:widowControl w:val="0"/>
        <w:ind w:firstLine="567"/>
        <w:jc w:val="right"/>
        <w:rPr>
          <w:rFonts w:ascii="GHEA Grapalat" w:hAnsi="GHEA Grapalat"/>
        </w:rPr>
      </w:pPr>
    </w:p>
    <w:p w14:paraId="4AE73576" w14:textId="77777777" w:rsidR="00EA4626" w:rsidRDefault="00EA4626" w:rsidP="00EA4626">
      <w:pPr>
        <w:widowControl w:val="0"/>
        <w:ind w:firstLine="567"/>
        <w:jc w:val="center"/>
        <w:rPr>
          <w:rFonts w:ascii="GHEA Grapalat" w:hAnsi="GHEA Grapalat"/>
        </w:rPr>
      </w:pPr>
    </w:p>
    <w:tbl>
      <w:tblPr>
        <w:tblW w:w="13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
        <w:gridCol w:w="1368"/>
        <w:gridCol w:w="1253"/>
        <w:gridCol w:w="5665"/>
        <w:gridCol w:w="990"/>
        <w:gridCol w:w="1124"/>
        <w:gridCol w:w="900"/>
        <w:gridCol w:w="1170"/>
        <w:gridCol w:w="1089"/>
      </w:tblGrid>
      <w:tr w:rsidR="00512177" w:rsidRPr="00E64DC7" w14:paraId="2D4E3B0F" w14:textId="77777777" w:rsidTr="008D672A">
        <w:trPr>
          <w:trHeight w:val="268"/>
          <w:jc w:val="center"/>
        </w:trPr>
        <w:tc>
          <w:tcPr>
            <w:tcW w:w="379" w:type="dxa"/>
            <w:vMerge w:val="restart"/>
            <w:vAlign w:val="center"/>
          </w:tcPr>
          <w:p w14:paraId="0E6AC2B1" w14:textId="77777777" w:rsidR="00512177" w:rsidRPr="00E64DC7" w:rsidRDefault="00512177" w:rsidP="008D672A">
            <w:pPr>
              <w:contextualSpacing/>
              <w:jc w:val="center"/>
              <w:rPr>
                <w:rFonts w:ascii="GHEA Grapalat" w:hAnsi="GHEA Grapalat"/>
                <w:sz w:val="16"/>
                <w:szCs w:val="16"/>
                <w:lang w:val="af-ZA"/>
              </w:rPr>
            </w:pPr>
            <w:bookmarkStart w:id="15" w:name="_Hlk17205613"/>
            <w:r w:rsidRPr="00857E1D">
              <w:rPr>
                <w:rFonts w:ascii="GHEA Grapalat" w:hAnsi="GHEA Grapalat"/>
                <w:b/>
                <w:sz w:val="18"/>
                <w:szCs w:val="18"/>
              </w:rPr>
              <w:t>N</w:t>
            </w:r>
          </w:p>
        </w:tc>
        <w:tc>
          <w:tcPr>
            <w:tcW w:w="13559" w:type="dxa"/>
            <w:gridSpan w:val="8"/>
            <w:vAlign w:val="center"/>
          </w:tcPr>
          <w:p w14:paraId="30BBBCFE" w14:textId="77777777" w:rsidR="00512177" w:rsidRPr="00E64DC7" w:rsidRDefault="00512177" w:rsidP="008D672A">
            <w:pPr>
              <w:contextualSpacing/>
              <w:jc w:val="center"/>
              <w:rPr>
                <w:rFonts w:ascii="GHEA Grapalat" w:hAnsi="GHEA Grapalat"/>
                <w:sz w:val="16"/>
                <w:szCs w:val="16"/>
                <w:lang w:val="hy-AM"/>
              </w:rPr>
            </w:pPr>
            <w:r>
              <w:rPr>
                <w:rFonts w:ascii="GHEA Grapalat" w:hAnsi="GHEA Grapalat"/>
                <w:b/>
                <w:sz w:val="18"/>
                <w:szCs w:val="18"/>
                <w:lang w:val="hy-AM"/>
              </w:rPr>
              <w:t>Работа</w:t>
            </w:r>
          </w:p>
        </w:tc>
      </w:tr>
      <w:tr w:rsidR="00512177" w:rsidRPr="00E64DC7" w14:paraId="5A19B036" w14:textId="77777777" w:rsidTr="008D672A">
        <w:trPr>
          <w:trHeight w:val="345"/>
          <w:jc w:val="center"/>
        </w:trPr>
        <w:tc>
          <w:tcPr>
            <w:tcW w:w="379" w:type="dxa"/>
            <w:vMerge/>
            <w:vAlign w:val="center"/>
          </w:tcPr>
          <w:p w14:paraId="2D3C7FAC" w14:textId="77777777" w:rsidR="00512177" w:rsidRPr="00E64DC7" w:rsidRDefault="00512177" w:rsidP="008D672A">
            <w:pPr>
              <w:contextualSpacing/>
              <w:jc w:val="center"/>
              <w:rPr>
                <w:rFonts w:ascii="GHEA Grapalat" w:hAnsi="GHEA Grapalat"/>
                <w:sz w:val="16"/>
                <w:szCs w:val="16"/>
                <w:lang w:val="af-ZA"/>
              </w:rPr>
            </w:pPr>
          </w:p>
        </w:tc>
        <w:tc>
          <w:tcPr>
            <w:tcW w:w="1368" w:type="dxa"/>
            <w:vMerge w:val="restart"/>
            <w:vAlign w:val="center"/>
          </w:tcPr>
          <w:p w14:paraId="04FABF6E" w14:textId="77777777" w:rsidR="00512177" w:rsidRPr="00E64DC7" w:rsidRDefault="00512177" w:rsidP="008D672A">
            <w:pPr>
              <w:contextualSpacing/>
              <w:jc w:val="center"/>
              <w:rPr>
                <w:rFonts w:ascii="GHEA Grapalat" w:hAnsi="GHEA Grapalat"/>
                <w:sz w:val="16"/>
                <w:szCs w:val="16"/>
                <w:lang w:val="af-ZA"/>
              </w:rPr>
            </w:pPr>
            <w:r w:rsidRPr="00857E1D">
              <w:rPr>
                <w:rFonts w:ascii="GHEA Grapalat" w:eastAsia="Calibri" w:hAnsi="GHEA Grapalat" w:cs="Arial"/>
                <w:b/>
                <w:sz w:val="18"/>
                <w:szCs w:val="18"/>
                <w:lang w:val="hy-AM"/>
              </w:rPr>
              <w:t>Промежуточный код</w:t>
            </w:r>
            <w:r w:rsidRPr="00857E1D">
              <w:rPr>
                <w:rFonts w:ascii="GHEA Grapalat" w:eastAsia="Calibri" w:hAnsi="GHEA Grapalat" w:cs="Arial AMU"/>
                <w:b/>
                <w:sz w:val="18"/>
                <w:szCs w:val="18"/>
                <w:lang w:val="hy-AM"/>
              </w:rPr>
              <w:t xml:space="preserve">, </w:t>
            </w:r>
            <w:r w:rsidRPr="00857E1D">
              <w:rPr>
                <w:rFonts w:ascii="GHEA Grapalat" w:eastAsia="Calibri" w:hAnsi="GHEA Grapalat" w:cs="Arial"/>
                <w:b/>
                <w:sz w:val="18"/>
                <w:szCs w:val="18"/>
                <w:lang w:val="hy-AM"/>
              </w:rPr>
              <w:t>предусмотренный планом</w:t>
            </w:r>
            <w:r>
              <w:rPr>
                <w:rFonts w:ascii="GHEA Grapalat" w:eastAsia="Calibri" w:hAnsi="GHEA Grapalat" w:cs="Arial"/>
                <w:b/>
                <w:sz w:val="18"/>
                <w:szCs w:val="18"/>
              </w:rPr>
              <w:t xml:space="preserve"> </w:t>
            </w:r>
            <w:r w:rsidRPr="00857E1D">
              <w:rPr>
                <w:rFonts w:ascii="GHEA Grapalat" w:eastAsia="Calibri" w:hAnsi="GHEA Grapalat" w:cs="Arial"/>
                <w:b/>
                <w:sz w:val="18"/>
                <w:szCs w:val="18"/>
                <w:lang w:val="hy-AM"/>
              </w:rPr>
              <w:t>закупок</w:t>
            </w:r>
            <w:r>
              <w:rPr>
                <w:rFonts w:ascii="GHEA Grapalat" w:eastAsia="Calibri" w:hAnsi="GHEA Grapalat" w:cs="Arial"/>
                <w:b/>
                <w:sz w:val="18"/>
                <w:szCs w:val="18"/>
              </w:rPr>
              <w:t xml:space="preserve"> </w:t>
            </w:r>
            <w:r w:rsidRPr="00857E1D">
              <w:rPr>
                <w:rFonts w:ascii="GHEA Grapalat" w:eastAsia="Calibri" w:hAnsi="GHEA Grapalat" w:cs="Arial"/>
                <w:b/>
                <w:sz w:val="18"/>
                <w:szCs w:val="18"/>
                <w:lang w:val="hy-AM"/>
              </w:rPr>
              <w:t>по классификации</w:t>
            </w:r>
            <w:r w:rsidRPr="00857E1D">
              <w:rPr>
                <w:rFonts w:ascii="GHEA Grapalat" w:eastAsia="Calibri" w:hAnsi="GHEA Grapalat" w:cs="Arial AMU"/>
                <w:b/>
                <w:sz w:val="18"/>
                <w:szCs w:val="18"/>
                <w:lang w:val="hy-AM"/>
              </w:rPr>
              <w:t xml:space="preserve"> CPV</w:t>
            </w:r>
          </w:p>
        </w:tc>
        <w:tc>
          <w:tcPr>
            <w:tcW w:w="1253" w:type="dxa"/>
            <w:vMerge w:val="restart"/>
            <w:vAlign w:val="center"/>
          </w:tcPr>
          <w:p w14:paraId="228E9F8D" w14:textId="77777777" w:rsidR="00512177" w:rsidRPr="00E64DC7" w:rsidRDefault="00512177" w:rsidP="008D672A">
            <w:pPr>
              <w:contextualSpacing/>
              <w:jc w:val="center"/>
              <w:rPr>
                <w:rFonts w:ascii="GHEA Grapalat" w:hAnsi="GHEA Grapalat"/>
                <w:sz w:val="16"/>
                <w:szCs w:val="16"/>
                <w:lang w:val="hy-AM"/>
              </w:rPr>
            </w:pPr>
            <w:r w:rsidRPr="00857E1D">
              <w:rPr>
                <w:rFonts w:ascii="GHEA Grapalat" w:eastAsia="Calibri" w:hAnsi="GHEA Grapalat"/>
                <w:b/>
                <w:sz w:val="18"/>
                <w:szCs w:val="18"/>
              </w:rPr>
              <w:t>Название</w:t>
            </w:r>
          </w:p>
        </w:tc>
        <w:tc>
          <w:tcPr>
            <w:tcW w:w="5665" w:type="dxa"/>
            <w:vMerge w:val="restart"/>
            <w:vAlign w:val="center"/>
          </w:tcPr>
          <w:p w14:paraId="548BADBA" w14:textId="77777777" w:rsidR="00512177" w:rsidRPr="00E64DC7" w:rsidRDefault="00512177" w:rsidP="008D672A">
            <w:pPr>
              <w:contextualSpacing/>
              <w:jc w:val="center"/>
              <w:rPr>
                <w:rFonts w:ascii="GHEA Grapalat" w:hAnsi="GHEA Grapalat"/>
                <w:sz w:val="16"/>
                <w:szCs w:val="16"/>
              </w:rPr>
            </w:pPr>
            <w:r w:rsidRPr="00857E1D">
              <w:rPr>
                <w:rFonts w:ascii="GHEA Grapalat" w:eastAsia="Calibri" w:hAnsi="GHEA Grapalat" w:cs="Arial"/>
                <w:b/>
                <w:sz w:val="18"/>
                <w:szCs w:val="18"/>
              </w:rPr>
              <w:t>Техническое</w:t>
            </w:r>
            <w:r w:rsidRPr="00857E1D">
              <w:rPr>
                <w:rFonts w:ascii="GHEA Grapalat" w:eastAsia="Calibri" w:hAnsi="GHEA Grapalat" w:cs="Arial"/>
                <w:b/>
                <w:sz w:val="18"/>
                <w:szCs w:val="18"/>
                <w:lang w:val="hy-AM"/>
              </w:rPr>
              <w:t xml:space="preserve"> </w:t>
            </w:r>
            <w:r w:rsidRPr="00857E1D">
              <w:rPr>
                <w:rFonts w:ascii="GHEA Grapalat" w:eastAsia="Calibri" w:hAnsi="GHEA Grapalat" w:cs="Arial"/>
                <w:b/>
                <w:sz w:val="18"/>
                <w:szCs w:val="18"/>
              </w:rPr>
              <w:t>описание</w:t>
            </w:r>
          </w:p>
        </w:tc>
        <w:tc>
          <w:tcPr>
            <w:tcW w:w="990" w:type="dxa"/>
            <w:vMerge w:val="restart"/>
            <w:vAlign w:val="center"/>
          </w:tcPr>
          <w:p w14:paraId="0D9499AE" w14:textId="77777777" w:rsidR="00512177" w:rsidRPr="00E64DC7" w:rsidRDefault="00512177" w:rsidP="008D672A">
            <w:pPr>
              <w:contextualSpacing/>
              <w:jc w:val="center"/>
              <w:rPr>
                <w:rFonts w:ascii="GHEA Grapalat" w:hAnsi="GHEA Grapalat"/>
                <w:sz w:val="16"/>
                <w:szCs w:val="16"/>
              </w:rPr>
            </w:pPr>
            <w:r w:rsidRPr="00857E1D">
              <w:rPr>
                <w:rFonts w:ascii="GHEA Grapalat" w:hAnsi="GHEA Grapalat"/>
                <w:b/>
                <w:sz w:val="18"/>
                <w:szCs w:val="18"/>
                <w:lang w:val="hy-AM"/>
              </w:rPr>
              <w:t>Единица измерения</w:t>
            </w:r>
          </w:p>
        </w:tc>
        <w:tc>
          <w:tcPr>
            <w:tcW w:w="1124" w:type="dxa"/>
            <w:vMerge w:val="restart"/>
            <w:vAlign w:val="center"/>
          </w:tcPr>
          <w:p w14:paraId="18D86B46" w14:textId="77777777" w:rsidR="00512177" w:rsidRPr="00E64DC7" w:rsidRDefault="00512177" w:rsidP="008D672A">
            <w:pPr>
              <w:contextualSpacing/>
              <w:jc w:val="center"/>
              <w:rPr>
                <w:rFonts w:ascii="GHEA Grapalat" w:hAnsi="GHEA Grapalat"/>
                <w:sz w:val="16"/>
                <w:szCs w:val="16"/>
                <w:lang w:val="hy-AM"/>
              </w:rPr>
            </w:pPr>
            <w:r w:rsidRPr="00857E1D">
              <w:rPr>
                <w:rFonts w:ascii="GHEA Grapalat" w:hAnsi="GHEA Grapalat"/>
                <w:b/>
                <w:sz w:val="18"/>
                <w:szCs w:val="18"/>
              </w:rPr>
              <w:t>Максимальная сумма исполнения контракта</w:t>
            </w:r>
          </w:p>
        </w:tc>
        <w:tc>
          <w:tcPr>
            <w:tcW w:w="900" w:type="dxa"/>
            <w:vMerge w:val="restart"/>
            <w:vAlign w:val="center"/>
          </w:tcPr>
          <w:p w14:paraId="419825B6" w14:textId="77777777" w:rsidR="00512177" w:rsidRPr="00E64DC7" w:rsidRDefault="00512177" w:rsidP="008D672A">
            <w:pPr>
              <w:contextualSpacing/>
              <w:jc w:val="center"/>
              <w:rPr>
                <w:rFonts w:ascii="GHEA Grapalat" w:hAnsi="GHEA Grapalat"/>
                <w:sz w:val="16"/>
                <w:szCs w:val="16"/>
                <w:lang w:val="hy-AM"/>
              </w:rPr>
            </w:pPr>
            <w:r w:rsidRPr="00857E1D">
              <w:rPr>
                <w:rFonts w:ascii="GHEA Grapalat" w:hAnsi="GHEA Grapalat"/>
                <w:b/>
                <w:sz w:val="18"/>
                <w:szCs w:val="18"/>
                <w:lang w:val="hy-AM"/>
              </w:rPr>
              <w:t>Общее количество</w:t>
            </w:r>
          </w:p>
        </w:tc>
        <w:tc>
          <w:tcPr>
            <w:tcW w:w="2259" w:type="dxa"/>
            <w:gridSpan w:val="2"/>
            <w:vAlign w:val="center"/>
          </w:tcPr>
          <w:p w14:paraId="04EB8353" w14:textId="77777777" w:rsidR="00512177" w:rsidRPr="00E64DC7" w:rsidRDefault="00512177" w:rsidP="008D672A">
            <w:pPr>
              <w:contextualSpacing/>
              <w:jc w:val="center"/>
              <w:rPr>
                <w:rFonts w:ascii="GHEA Grapalat" w:hAnsi="GHEA Grapalat"/>
                <w:sz w:val="16"/>
                <w:szCs w:val="16"/>
              </w:rPr>
            </w:pPr>
            <w:r w:rsidRPr="00857E1D">
              <w:rPr>
                <w:rFonts w:ascii="GHEA Grapalat" w:hAnsi="GHEA Grapalat"/>
                <w:b/>
                <w:sz w:val="18"/>
                <w:szCs w:val="18"/>
                <w:lang w:val="hy-AM"/>
              </w:rPr>
              <w:t>Поставка</w:t>
            </w:r>
          </w:p>
        </w:tc>
      </w:tr>
      <w:tr w:rsidR="00512177" w:rsidRPr="00E64DC7" w14:paraId="5B0E5617" w14:textId="77777777" w:rsidTr="008D672A">
        <w:trPr>
          <w:trHeight w:val="915"/>
          <w:jc w:val="center"/>
        </w:trPr>
        <w:tc>
          <w:tcPr>
            <w:tcW w:w="379" w:type="dxa"/>
            <w:vMerge/>
            <w:vAlign w:val="center"/>
          </w:tcPr>
          <w:p w14:paraId="2689F623" w14:textId="77777777" w:rsidR="00512177" w:rsidRPr="00E64DC7" w:rsidRDefault="00512177" w:rsidP="008D672A">
            <w:pPr>
              <w:contextualSpacing/>
              <w:jc w:val="center"/>
              <w:rPr>
                <w:rFonts w:ascii="GHEA Grapalat" w:hAnsi="GHEA Grapalat"/>
                <w:sz w:val="16"/>
                <w:szCs w:val="16"/>
              </w:rPr>
            </w:pPr>
          </w:p>
        </w:tc>
        <w:tc>
          <w:tcPr>
            <w:tcW w:w="1368" w:type="dxa"/>
            <w:vMerge/>
            <w:vAlign w:val="center"/>
          </w:tcPr>
          <w:p w14:paraId="15B4737C" w14:textId="77777777" w:rsidR="00512177" w:rsidRPr="00E64DC7" w:rsidRDefault="00512177" w:rsidP="008D672A">
            <w:pPr>
              <w:contextualSpacing/>
              <w:jc w:val="center"/>
              <w:rPr>
                <w:rFonts w:ascii="GHEA Grapalat" w:hAnsi="GHEA Grapalat"/>
                <w:sz w:val="16"/>
                <w:szCs w:val="16"/>
              </w:rPr>
            </w:pPr>
          </w:p>
        </w:tc>
        <w:tc>
          <w:tcPr>
            <w:tcW w:w="1253" w:type="dxa"/>
            <w:vMerge/>
            <w:vAlign w:val="center"/>
          </w:tcPr>
          <w:p w14:paraId="46BF1C8F" w14:textId="77777777" w:rsidR="00512177" w:rsidRPr="00E64DC7" w:rsidRDefault="00512177" w:rsidP="008D672A">
            <w:pPr>
              <w:contextualSpacing/>
              <w:jc w:val="center"/>
              <w:rPr>
                <w:rFonts w:ascii="GHEA Grapalat" w:hAnsi="GHEA Grapalat"/>
                <w:sz w:val="16"/>
                <w:szCs w:val="16"/>
              </w:rPr>
            </w:pPr>
          </w:p>
        </w:tc>
        <w:tc>
          <w:tcPr>
            <w:tcW w:w="5665" w:type="dxa"/>
            <w:vMerge/>
            <w:vAlign w:val="center"/>
          </w:tcPr>
          <w:p w14:paraId="2CB782DA" w14:textId="77777777" w:rsidR="00512177" w:rsidRPr="00E64DC7" w:rsidRDefault="00512177" w:rsidP="008D672A">
            <w:pPr>
              <w:contextualSpacing/>
              <w:jc w:val="center"/>
              <w:rPr>
                <w:rFonts w:ascii="GHEA Grapalat" w:hAnsi="GHEA Grapalat"/>
                <w:sz w:val="16"/>
                <w:szCs w:val="16"/>
              </w:rPr>
            </w:pPr>
          </w:p>
        </w:tc>
        <w:tc>
          <w:tcPr>
            <w:tcW w:w="990" w:type="dxa"/>
            <w:vMerge/>
            <w:vAlign w:val="center"/>
          </w:tcPr>
          <w:p w14:paraId="1723A410" w14:textId="77777777" w:rsidR="00512177" w:rsidRPr="00E64DC7" w:rsidRDefault="00512177" w:rsidP="008D672A">
            <w:pPr>
              <w:contextualSpacing/>
              <w:jc w:val="center"/>
              <w:rPr>
                <w:rFonts w:ascii="GHEA Grapalat" w:hAnsi="GHEA Grapalat"/>
                <w:sz w:val="16"/>
                <w:szCs w:val="16"/>
              </w:rPr>
            </w:pPr>
          </w:p>
        </w:tc>
        <w:tc>
          <w:tcPr>
            <w:tcW w:w="1124" w:type="dxa"/>
            <w:vMerge/>
            <w:vAlign w:val="center"/>
          </w:tcPr>
          <w:p w14:paraId="4D59BC80" w14:textId="77777777" w:rsidR="00512177" w:rsidRPr="00E64DC7" w:rsidRDefault="00512177" w:rsidP="008D672A">
            <w:pPr>
              <w:contextualSpacing/>
              <w:jc w:val="center"/>
              <w:rPr>
                <w:rFonts w:ascii="GHEA Grapalat" w:hAnsi="GHEA Grapalat"/>
                <w:sz w:val="16"/>
                <w:szCs w:val="16"/>
                <w:lang w:val="hy-AM"/>
              </w:rPr>
            </w:pPr>
          </w:p>
        </w:tc>
        <w:tc>
          <w:tcPr>
            <w:tcW w:w="900" w:type="dxa"/>
            <w:vMerge/>
            <w:vAlign w:val="center"/>
          </w:tcPr>
          <w:p w14:paraId="06A1474E" w14:textId="77777777" w:rsidR="00512177" w:rsidRPr="00E64DC7" w:rsidRDefault="00512177" w:rsidP="008D672A">
            <w:pPr>
              <w:contextualSpacing/>
              <w:jc w:val="center"/>
              <w:rPr>
                <w:rFonts w:ascii="GHEA Grapalat" w:hAnsi="GHEA Grapalat"/>
                <w:sz w:val="16"/>
                <w:szCs w:val="16"/>
              </w:rPr>
            </w:pPr>
          </w:p>
        </w:tc>
        <w:tc>
          <w:tcPr>
            <w:tcW w:w="1170" w:type="dxa"/>
            <w:vAlign w:val="center"/>
          </w:tcPr>
          <w:p w14:paraId="743935C7" w14:textId="77777777" w:rsidR="00512177" w:rsidRPr="00E64DC7" w:rsidRDefault="00512177" w:rsidP="008D672A">
            <w:pPr>
              <w:contextualSpacing/>
              <w:jc w:val="center"/>
              <w:rPr>
                <w:rFonts w:ascii="GHEA Grapalat" w:hAnsi="GHEA Grapalat"/>
                <w:sz w:val="16"/>
                <w:szCs w:val="16"/>
              </w:rPr>
            </w:pPr>
            <w:r w:rsidRPr="00857E1D">
              <w:rPr>
                <w:rFonts w:ascii="GHEA Grapalat" w:hAnsi="GHEA Grapalat"/>
                <w:b/>
                <w:sz w:val="18"/>
                <w:szCs w:val="18"/>
              </w:rPr>
              <w:t>Адрес</w:t>
            </w:r>
          </w:p>
        </w:tc>
        <w:tc>
          <w:tcPr>
            <w:tcW w:w="1089" w:type="dxa"/>
            <w:vAlign w:val="center"/>
          </w:tcPr>
          <w:p w14:paraId="51D10735" w14:textId="77777777" w:rsidR="00512177" w:rsidRPr="00E64DC7" w:rsidRDefault="00512177" w:rsidP="008D672A">
            <w:pPr>
              <w:contextualSpacing/>
              <w:jc w:val="center"/>
              <w:rPr>
                <w:rFonts w:ascii="GHEA Grapalat" w:hAnsi="GHEA Grapalat"/>
                <w:sz w:val="16"/>
                <w:szCs w:val="16"/>
              </w:rPr>
            </w:pPr>
            <w:r w:rsidRPr="00857E1D">
              <w:rPr>
                <w:rFonts w:ascii="GHEA Grapalat" w:hAnsi="GHEA Grapalat"/>
                <w:b/>
                <w:sz w:val="18"/>
                <w:szCs w:val="18"/>
              </w:rPr>
              <w:t>Срок</w:t>
            </w:r>
          </w:p>
        </w:tc>
      </w:tr>
      <w:bookmarkEnd w:id="15"/>
      <w:tr w:rsidR="00512177" w:rsidRPr="007D1BB1" w14:paraId="420892B9" w14:textId="77777777" w:rsidTr="008D672A">
        <w:trPr>
          <w:trHeight w:val="70"/>
          <w:jc w:val="center"/>
        </w:trPr>
        <w:tc>
          <w:tcPr>
            <w:tcW w:w="379" w:type="dxa"/>
            <w:shd w:val="clear" w:color="auto" w:fill="auto"/>
            <w:vAlign w:val="center"/>
          </w:tcPr>
          <w:p w14:paraId="5009A864" w14:textId="77777777" w:rsidR="00512177" w:rsidRPr="00D71D7F" w:rsidRDefault="00512177" w:rsidP="008D672A">
            <w:pPr>
              <w:contextualSpacing/>
              <w:jc w:val="center"/>
              <w:rPr>
                <w:rFonts w:ascii="GHEA Grapalat" w:hAnsi="GHEA Grapalat"/>
                <w:sz w:val="16"/>
                <w:szCs w:val="16"/>
              </w:rPr>
            </w:pPr>
            <w:r w:rsidRPr="00D71D7F">
              <w:rPr>
                <w:rFonts w:ascii="GHEA Grapalat" w:hAnsi="GHEA Grapalat"/>
                <w:sz w:val="16"/>
                <w:szCs w:val="16"/>
              </w:rPr>
              <w:t>1</w:t>
            </w:r>
          </w:p>
        </w:tc>
        <w:tc>
          <w:tcPr>
            <w:tcW w:w="1368" w:type="dxa"/>
            <w:shd w:val="clear" w:color="auto" w:fill="auto"/>
            <w:vAlign w:val="center"/>
          </w:tcPr>
          <w:p w14:paraId="1D8DDDB8" w14:textId="5138F237" w:rsidR="00512177" w:rsidRPr="008E2901" w:rsidRDefault="00512177" w:rsidP="008D672A">
            <w:pPr>
              <w:contextualSpacing/>
              <w:jc w:val="center"/>
              <w:rPr>
                <w:rFonts w:ascii="GHEA Grapalat" w:hAnsi="GHEA Grapalat" w:cs="Calibri"/>
                <w:sz w:val="16"/>
                <w:szCs w:val="16"/>
                <w:lang w:val="hy-AM"/>
              </w:rPr>
            </w:pPr>
            <w:r>
              <w:rPr>
                <w:rFonts w:ascii="GHEA Grapalat" w:hAnsi="GHEA Grapalat" w:cs="Calibri"/>
                <w:sz w:val="16"/>
                <w:szCs w:val="16"/>
              </w:rPr>
              <w:t>45311142/50</w:t>
            </w:r>
            <w:r w:rsidR="00F87042">
              <w:rPr>
                <w:rFonts w:ascii="GHEA Grapalat" w:hAnsi="GHEA Grapalat" w:cs="Calibri"/>
                <w:sz w:val="16"/>
                <w:szCs w:val="16"/>
              </w:rPr>
              <w:t>5</w:t>
            </w:r>
          </w:p>
        </w:tc>
        <w:tc>
          <w:tcPr>
            <w:tcW w:w="1253" w:type="dxa"/>
            <w:shd w:val="clear" w:color="auto" w:fill="auto"/>
            <w:vAlign w:val="center"/>
          </w:tcPr>
          <w:p w14:paraId="667FAA11" w14:textId="77777777" w:rsidR="00512177" w:rsidRPr="00D71D7F" w:rsidRDefault="00512177" w:rsidP="008D672A">
            <w:pPr>
              <w:jc w:val="center"/>
              <w:rPr>
                <w:rFonts w:ascii="GHEA Grapalat" w:hAnsi="GHEA Grapalat" w:cs="Calibri"/>
                <w:sz w:val="16"/>
                <w:szCs w:val="16"/>
                <w:lang w:val="hy-AM"/>
              </w:rPr>
            </w:pPr>
            <w:r w:rsidRPr="00D71D7F">
              <w:rPr>
                <w:rFonts w:ascii="GHEA Grapalat" w:hAnsi="GHEA Grapalat" w:cs="Calibri"/>
                <w:sz w:val="16"/>
                <w:szCs w:val="16"/>
                <w:lang w:val="hy-AM"/>
              </w:rPr>
              <w:t>Устройства световой сигнализации с установкой</w:t>
            </w:r>
          </w:p>
        </w:tc>
        <w:tc>
          <w:tcPr>
            <w:tcW w:w="5665" w:type="dxa"/>
            <w:shd w:val="clear" w:color="auto" w:fill="auto"/>
            <w:vAlign w:val="center"/>
          </w:tcPr>
          <w:p w14:paraId="7E75E7A6" w14:textId="77777777" w:rsidR="00C366F2" w:rsidRPr="00BF7186" w:rsidRDefault="00C366F2" w:rsidP="00C366F2">
            <w:pPr>
              <w:jc w:val="both"/>
              <w:rPr>
                <w:rFonts w:ascii="GHEA Grapalat" w:hAnsi="GHEA Grapalat"/>
                <w:sz w:val="18"/>
                <w:szCs w:val="18"/>
                <w:lang w:val="hy-AM"/>
              </w:rPr>
            </w:pPr>
            <w:r w:rsidRPr="00BF7186">
              <w:rPr>
                <w:rFonts w:ascii="GHEA Grapalat" w:hAnsi="GHEA Grapalat"/>
                <w:sz w:val="18"/>
                <w:szCs w:val="18"/>
              </w:rPr>
              <w:t>Работы по приобретению и установке световых сигнальных устройств</w:t>
            </w:r>
            <w:r w:rsidRPr="00BF7186">
              <w:rPr>
                <w:rFonts w:ascii="GHEA Grapalat" w:hAnsi="GHEA Grapalat"/>
                <w:sz w:val="18"/>
                <w:szCs w:val="18"/>
                <w:lang w:val="hy-AM"/>
              </w:rPr>
              <w:t xml:space="preserve"> (проем согласно прилагаемому Приложению 1) </w:t>
            </w:r>
          </w:p>
          <w:p w14:paraId="0C44BF72" w14:textId="77777777" w:rsidR="00C366F2" w:rsidRPr="00D71D7F" w:rsidRDefault="00C366F2" w:rsidP="00C366F2">
            <w:pPr>
              <w:jc w:val="both"/>
              <w:rPr>
                <w:rFonts w:ascii="GHEA Grapalat" w:hAnsi="GHEA Grapalat"/>
                <w:sz w:val="18"/>
                <w:szCs w:val="18"/>
              </w:rPr>
            </w:pPr>
            <w:proofErr w:type="spellStart"/>
            <w:r w:rsidRPr="00846683">
              <w:rPr>
                <w:rFonts w:ascii="GHEA Grapalat" w:hAnsi="GHEA Grapalat"/>
                <w:sz w:val="18"/>
                <w:szCs w:val="18"/>
                <w:lang w:val="es-ES"/>
              </w:rPr>
              <w:t>Работа</w:t>
            </w:r>
            <w:proofErr w:type="spellEnd"/>
            <w:r w:rsidRPr="00846683">
              <w:rPr>
                <w:rFonts w:ascii="GHEA Grapalat" w:hAnsi="GHEA Grapalat"/>
                <w:sz w:val="18"/>
                <w:szCs w:val="18"/>
                <w:lang w:val="es-ES"/>
              </w:rPr>
              <w:t xml:space="preserve"> </w:t>
            </w:r>
            <w:proofErr w:type="spellStart"/>
            <w:r w:rsidRPr="00846683">
              <w:rPr>
                <w:rFonts w:ascii="GHEA Grapalat" w:hAnsi="GHEA Grapalat"/>
                <w:sz w:val="18"/>
                <w:szCs w:val="18"/>
                <w:lang w:val="es-ES"/>
              </w:rPr>
              <w:t>должна</w:t>
            </w:r>
            <w:proofErr w:type="spellEnd"/>
            <w:r w:rsidRPr="00846683">
              <w:rPr>
                <w:rFonts w:ascii="GHEA Grapalat" w:hAnsi="GHEA Grapalat"/>
                <w:sz w:val="18"/>
                <w:szCs w:val="18"/>
                <w:lang w:val="es-ES"/>
              </w:rPr>
              <w:t xml:space="preserve"> </w:t>
            </w:r>
            <w:proofErr w:type="spellStart"/>
            <w:r w:rsidRPr="00846683">
              <w:rPr>
                <w:rFonts w:ascii="GHEA Grapalat" w:hAnsi="GHEA Grapalat"/>
                <w:sz w:val="18"/>
                <w:szCs w:val="18"/>
                <w:lang w:val="es-ES"/>
              </w:rPr>
              <w:t>быть</w:t>
            </w:r>
            <w:proofErr w:type="spellEnd"/>
            <w:r w:rsidRPr="00846683">
              <w:rPr>
                <w:rFonts w:ascii="GHEA Grapalat" w:hAnsi="GHEA Grapalat"/>
                <w:sz w:val="18"/>
                <w:szCs w:val="18"/>
                <w:lang w:val="es-ES"/>
              </w:rPr>
              <w:t xml:space="preserve"> </w:t>
            </w:r>
            <w:proofErr w:type="spellStart"/>
            <w:r w:rsidRPr="00846683">
              <w:rPr>
                <w:rFonts w:ascii="GHEA Grapalat" w:hAnsi="GHEA Grapalat"/>
                <w:sz w:val="18"/>
                <w:szCs w:val="18"/>
                <w:lang w:val="es-ES"/>
              </w:rPr>
              <w:t>предоставленав</w:t>
            </w:r>
            <w:proofErr w:type="spellEnd"/>
            <w:r w:rsidRPr="00846683">
              <w:rPr>
                <w:rFonts w:ascii="GHEA Grapalat" w:hAnsi="GHEA Grapalat"/>
                <w:sz w:val="18"/>
                <w:szCs w:val="18"/>
                <w:lang w:val="es-ES"/>
              </w:rPr>
              <w:t xml:space="preserve"> </w:t>
            </w:r>
            <w:proofErr w:type="spellStart"/>
            <w:r w:rsidRPr="00846683">
              <w:rPr>
                <w:rFonts w:ascii="GHEA Grapalat" w:hAnsi="GHEA Grapalat"/>
                <w:sz w:val="18"/>
                <w:szCs w:val="18"/>
                <w:lang w:val="es-ES"/>
              </w:rPr>
              <w:t>соответствии</w:t>
            </w:r>
            <w:proofErr w:type="spellEnd"/>
            <w:r w:rsidRPr="00846683">
              <w:rPr>
                <w:rFonts w:ascii="GHEA Grapalat" w:hAnsi="GHEA Grapalat"/>
                <w:sz w:val="18"/>
                <w:szCs w:val="18"/>
                <w:lang w:val="es-ES"/>
              </w:rPr>
              <w:t xml:space="preserve"> с </w:t>
            </w:r>
            <w:proofErr w:type="spellStart"/>
            <w:r w:rsidRPr="00846683">
              <w:rPr>
                <w:rFonts w:ascii="GHEA Grapalat" w:hAnsi="GHEA Grapalat"/>
                <w:sz w:val="18"/>
                <w:szCs w:val="18"/>
                <w:lang w:val="es-ES"/>
              </w:rPr>
              <w:t>постановлением</w:t>
            </w:r>
            <w:proofErr w:type="spellEnd"/>
            <w:r w:rsidRPr="00846683">
              <w:rPr>
                <w:rFonts w:ascii="GHEA Grapalat" w:hAnsi="GHEA Grapalat"/>
                <w:sz w:val="18"/>
                <w:szCs w:val="18"/>
                <w:lang w:val="es-ES"/>
              </w:rPr>
              <w:t xml:space="preserve"> </w:t>
            </w:r>
            <w:proofErr w:type="spellStart"/>
            <w:r w:rsidRPr="00846683">
              <w:rPr>
                <w:rFonts w:ascii="GHEA Grapalat" w:hAnsi="GHEA Grapalat"/>
                <w:sz w:val="18"/>
                <w:szCs w:val="18"/>
                <w:lang w:val="es-ES"/>
              </w:rPr>
              <w:t>правительства</w:t>
            </w:r>
            <w:proofErr w:type="spellEnd"/>
            <w:r w:rsidRPr="00846683">
              <w:rPr>
                <w:rFonts w:ascii="GHEA Grapalat" w:hAnsi="GHEA Grapalat"/>
                <w:sz w:val="18"/>
                <w:szCs w:val="18"/>
                <w:lang w:val="es-ES"/>
              </w:rPr>
              <w:t xml:space="preserve"> РА</w:t>
            </w:r>
            <w:r w:rsidRPr="00D71D7F">
              <w:rPr>
                <w:rFonts w:ascii="GHEA Grapalat" w:hAnsi="GHEA Grapalat"/>
                <w:sz w:val="18"/>
                <w:szCs w:val="18"/>
                <w:lang w:val="es-ES"/>
              </w:rPr>
              <w:t xml:space="preserve"> N 1699-Н </w:t>
            </w:r>
            <w:proofErr w:type="spellStart"/>
            <w:r w:rsidRPr="00D71D7F">
              <w:rPr>
                <w:rFonts w:ascii="GHEA Grapalat" w:hAnsi="GHEA Grapalat"/>
                <w:sz w:val="18"/>
                <w:szCs w:val="18"/>
                <w:lang w:val="es-ES"/>
              </w:rPr>
              <w:t>от</w:t>
            </w:r>
            <w:proofErr w:type="spellEnd"/>
            <w:r w:rsidRPr="00D71D7F">
              <w:rPr>
                <w:rFonts w:ascii="GHEA Grapalat" w:hAnsi="GHEA Grapalat"/>
                <w:sz w:val="18"/>
                <w:szCs w:val="18"/>
                <w:lang w:val="es-ES"/>
              </w:rPr>
              <w:t xml:space="preserve"> 26/10/2006г«Об </w:t>
            </w:r>
            <w:proofErr w:type="spellStart"/>
            <w:r w:rsidRPr="00D71D7F">
              <w:rPr>
                <w:rFonts w:ascii="GHEA Grapalat" w:hAnsi="GHEA Grapalat"/>
                <w:sz w:val="18"/>
                <w:szCs w:val="18"/>
                <w:lang w:val="es-ES"/>
              </w:rPr>
              <w:t>утверждении</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представления</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требований</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кдорожным</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светофорам</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правила</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их</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использования</w:t>
            </w:r>
            <w:proofErr w:type="spellEnd"/>
            <w:r w:rsidRPr="00D71D7F">
              <w:rPr>
                <w:rFonts w:ascii="GHEA Grapalat" w:hAnsi="GHEA Grapalat"/>
                <w:sz w:val="18"/>
                <w:szCs w:val="18"/>
                <w:lang w:val="es-ES"/>
              </w:rPr>
              <w:t xml:space="preserve"> и </w:t>
            </w:r>
            <w:proofErr w:type="spellStart"/>
            <w:r w:rsidRPr="00D71D7F">
              <w:rPr>
                <w:rFonts w:ascii="GHEA Grapalat" w:hAnsi="GHEA Grapalat"/>
                <w:sz w:val="18"/>
                <w:szCs w:val="18"/>
                <w:lang w:val="es-ES"/>
              </w:rPr>
              <w:t>установки</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требования</w:t>
            </w:r>
            <w:proofErr w:type="spellEnd"/>
            <w:r w:rsidRPr="00D71D7F">
              <w:rPr>
                <w:rFonts w:ascii="GHEA Grapalat" w:hAnsi="GHEA Grapalat"/>
                <w:sz w:val="18"/>
                <w:szCs w:val="18"/>
                <w:lang w:val="es-ES"/>
              </w:rPr>
              <w:t xml:space="preserve"> к </w:t>
            </w:r>
            <w:proofErr w:type="spellStart"/>
            <w:r w:rsidRPr="00D71D7F">
              <w:rPr>
                <w:rFonts w:ascii="GHEA Grapalat" w:hAnsi="GHEA Grapalat"/>
                <w:sz w:val="18"/>
                <w:szCs w:val="18"/>
                <w:lang w:val="es-ES"/>
              </w:rPr>
              <w:t>дорожным</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знакам</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правила</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их</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использования</w:t>
            </w:r>
            <w:proofErr w:type="spellEnd"/>
            <w:r w:rsidRPr="00D71D7F">
              <w:rPr>
                <w:rFonts w:ascii="GHEA Grapalat" w:hAnsi="GHEA Grapalat"/>
                <w:sz w:val="18"/>
                <w:szCs w:val="18"/>
                <w:lang w:val="es-ES"/>
              </w:rPr>
              <w:t xml:space="preserve"> и </w:t>
            </w:r>
            <w:proofErr w:type="spellStart"/>
            <w:r w:rsidRPr="00D71D7F">
              <w:rPr>
                <w:rFonts w:ascii="GHEA Grapalat" w:hAnsi="GHEA Grapalat"/>
                <w:sz w:val="18"/>
                <w:szCs w:val="18"/>
                <w:lang w:val="es-ES"/>
              </w:rPr>
              <w:t>установки</w:t>
            </w:r>
            <w:proofErr w:type="spellEnd"/>
            <w:r w:rsidRPr="00D71D7F">
              <w:rPr>
                <w:rFonts w:ascii="GHEA Grapalat" w:hAnsi="GHEA Grapalat"/>
                <w:sz w:val="18"/>
                <w:szCs w:val="18"/>
                <w:lang w:val="es-ES"/>
              </w:rPr>
              <w:t>»</w:t>
            </w:r>
            <w:r w:rsidRPr="00D71D7F">
              <w:rPr>
                <w:rFonts w:ascii="GHEA Grapalat" w:hAnsi="GHEA Grapalat"/>
                <w:sz w:val="18"/>
                <w:szCs w:val="18"/>
                <w:lang w:val="hy-AM"/>
              </w:rPr>
              <w:t xml:space="preserve">, в соответствии с постановлением правительства РА </w:t>
            </w:r>
            <w:r w:rsidRPr="00D71D7F">
              <w:rPr>
                <w:rFonts w:ascii="GHEA Grapalat" w:hAnsi="GHEA Grapalat"/>
                <w:sz w:val="18"/>
                <w:szCs w:val="18"/>
              </w:rPr>
              <w:t>N</w:t>
            </w:r>
            <w:r w:rsidRPr="00D71D7F">
              <w:rPr>
                <w:rFonts w:ascii="GHEA Grapalat" w:hAnsi="GHEA Grapalat"/>
                <w:sz w:val="18"/>
                <w:szCs w:val="18"/>
                <w:lang w:val="hy-AM"/>
              </w:rPr>
              <w:t>1644-</w:t>
            </w:r>
            <w:r w:rsidRPr="00D71D7F">
              <w:rPr>
                <w:rFonts w:ascii="GHEA Grapalat" w:hAnsi="GHEA Grapalat"/>
                <w:sz w:val="18"/>
                <w:szCs w:val="18"/>
              </w:rPr>
              <w:t>Н</w:t>
            </w:r>
            <w:r w:rsidRPr="00D71D7F">
              <w:rPr>
                <w:rFonts w:ascii="GHEA Grapalat" w:hAnsi="GHEA Grapalat"/>
                <w:sz w:val="18"/>
                <w:szCs w:val="18"/>
                <w:lang w:val="hy-AM"/>
              </w:rPr>
              <w:t>от 14</w:t>
            </w:r>
            <w:r w:rsidRPr="00D71D7F">
              <w:rPr>
                <w:rFonts w:ascii="GHEA Grapalat" w:hAnsi="GHEA Grapalat"/>
                <w:sz w:val="18"/>
                <w:szCs w:val="18"/>
              </w:rPr>
              <w:t>/</w:t>
            </w:r>
            <w:r w:rsidRPr="00D71D7F">
              <w:rPr>
                <w:rFonts w:ascii="GHEA Grapalat" w:hAnsi="GHEA Grapalat"/>
                <w:sz w:val="18"/>
                <w:szCs w:val="18"/>
                <w:lang w:val="hy-AM"/>
              </w:rPr>
              <w:t>09</w:t>
            </w:r>
            <w:r w:rsidRPr="00D71D7F">
              <w:rPr>
                <w:rFonts w:ascii="GHEA Grapalat" w:hAnsi="GHEA Grapalat"/>
                <w:sz w:val="18"/>
                <w:szCs w:val="18"/>
              </w:rPr>
              <w:t>/</w:t>
            </w:r>
            <w:r w:rsidRPr="00D71D7F">
              <w:rPr>
                <w:rFonts w:ascii="GHEA Grapalat" w:hAnsi="GHEA Grapalat"/>
                <w:sz w:val="18"/>
                <w:szCs w:val="18"/>
                <w:lang w:val="hy-AM"/>
              </w:rPr>
              <w:t>2006г</w:t>
            </w:r>
            <w:r w:rsidRPr="00D71D7F">
              <w:rPr>
                <w:rFonts w:ascii="GHEA Grapalat" w:hAnsi="GHEA Grapalat"/>
                <w:sz w:val="18"/>
                <w:szCs w:val="18"/>
                <w:lang w:val="es-ES"/>
              </w:rPr>
              <w:t>«</w:t>
            </w:r>
            <w:r w:rsidRPr="00D71D7F">
              <w:rPr>
                <w:rFonts w:ascii="GHEA Grapalat" w:hAnsi="GHEA Grapalat"/>
                <w:sz w:val="18"/>
                <w:szCs w:val="18"/>
                <w:lang w:val="hy-AM"/>
              </w:rPr>
              <w:t xml:space="preserve">Об утверждении порядка согласования схем организации движения при проектировании, строительстве, реконструкции, ремонте и содержании дорог и их инженерных сооружений, а также обеспечении безопасности дорожного движения при размещении придорожных объектов и выполнении дорожных работ и внесении дополнения в постановление правительства Республики Армения </w:t>
            </w:r>
            <w:r w:rsidRPr="00D71D7F">
              <w:rPr>
                <w:rFonts w:ascii="GHEA Grapalat" w:hAnsi="GHEA Grapalat"/>
                <w:sz w:val="18"/>
                <w:szCs w:val="18"/>
              </w:rPr>
              <w:t>N</w:t>
            </w:r>
            <w:r w:rsidRPr="00D71D7F">
              <w:rPr>
                <w:rFonts w:ascii="GHEA Grapalat" w:hAnsi="GHEA Grapalat"/>
                <w:sz w:val="18"/>
                <w:szCs w:val="18"/>
                <w:lang w:val="hy-AM"/>
              </w:rPr>
              <w:t xml:space="preserve"> 609-</w:t>
            </w:r>
            <w:r w:rsidRPr="00D71D7F">
              <w:rPr>
                <w:rFonts w:ascii="GHEA Grapalat" w:hAnsi="GHEA Grapalat"/>
                <w:sz w:val="18"/>
                <w:szCs w:val="18"/>
              </w:rPr>
              <w:t>Н</w:t>
            </w:r>
            <w:r w:rsidRPr="00D71D7F">
              <w:rPr>
                <w:rFonts w:ascii="GHEA Grapalat" w:hAnsi="GHEA Grapalat"/>
                <w:sz w:val="18"/>
                <w:szCs w:val="18"/>
                <w:lang w:val="hy-AM"/>
              </w:rPr>
              <w:t xml:space="preserve"> от 2 мая 2003 года»</w:t>
            </w:r>
            <w:r w:rsidRPr="00D71D7F">
              <w:rPr>
                <w:rFonts w:ascii="GHEA Grapalat" w:hAnsi="GHEA Grapalat"/>
                <w:sz w:val="18"/>
                <w:szCs w:val="18"/>
              </w:rPr>
              <w:t xml:space="preserve">, </w:t>
            </w:r>
            <w:r w:rsidRPr="00D71D7F">
              <w:rPr>
                <w:rFonts w:ascii="GHEA Grapalat" w:hAnsi="GHEA Grapalat"/>
                <w:sz w:val="18"/>
                <w:szCs w:val="18"/>
                <w:lang w:val="es-ES"/>
              </w:rPr>
              <w:t xml:space="preserve">а </w:t>
            </w:r>
            <w:proofErr w:type="spellStart"/>
            <w:r w:rsidRPr="00D71D7F">
              <w:rPr>
                <w:rFonts w:ascii="GHEA Grapalat" w:hAnsi="GHEA Grapalat"/>
                <w:sz w:val="18"/>
                <w:szCs w:val="18"/>
                <w:lang w:val="es-ES"/>
              </w:rPr>
              <w:t>также</w:t>
            </w:r>
            <w:proofErr w:type="spellEnd"/>
            <w:r w:rsidRPr="00D71D7F">
              <w:rPr>
                <w:rFonts w:ascii="GHEA Grapalat" w:hAnsi="GHEA Grapalat"/>
                <w:sz w:val="18"/>
                <w:szCs w:val="18"/>
                <w:lang w:val="es-ES"/>
              </w:rPr>
              <w:t xml:space="preserve"> в </w:t>
            </w:r>
            <w:proofErr w:type="spellStart"/>
            <w:r w:rsidRPr="00D71D7F">
              <w:rPr>
                <w:rFonts w:ascii="GHEA Grapalat" w:hAnsi="GHEA Grapalat"/>
                <w:sz w:val="18"/>
                <w:szCs w:val="18"/>
                <w:lang w:val="es-ES"/>
              </w:rPr>
              <w:t>соответствии</w:t>
            </w:r>
            <w:proofErr w:type="spellEnd"/>
            <w:r w:rsidRPr="00D71D7F">
              <w:rPr>
                <w:rFonts w:ascii="GHEA Grapalat" w:hAnsi="GHEA Grapalat"/>
                <w:sz w:val="18"/>
                <w:szCs w:val="18"/>
                <w:lang w:val="es-ES"/>
              </w:rPr>
              <w:t xml:space="preserve"> с </w:t>
            </w:r>
            <w:proofErr w:type="spellStart"/>
            <w:r w:rsidRPr="00D71D7F">
              <w:rPr>
                <w:rFonts w:ascii="GHEA Grapalat" w:hAnsi="GHEA Grapalat"/>
                <w:sz w:val="18"/>
                <w:szCs w:val="18"/>
                <w:lang w:val="es-ES"/>
              </w:rPr>
              <w:lastRenderedPageBreak/>
              <w:t>требованиями</w:t>
            </w:r>
            <w:proofErr w:type="spellEnd"/>
            <w:r w:rsidRPr="00D71D7F">
              <w:rPr>
                <w:rFonts w:ascii="GHEA Grapalat" w:hAnsi="GHEA Grapalat"/>
                <w:sz w:val="18"/>
                <w:szCs w:val="18"/>
                <w:lang w:val="es-ES"/>
              </w:rPr>
              <w:t xml:space="preserve"> ГОСТ 52289-2004 и ГОСТ 52290-2004.</w:t>
            </w:r>
          </w:p>
          <w:p w14:paraId="447140DF" w14:textId="77777777" w:rsidR="00C366F2" w:rsidRPr="00D71D7F" w:rsidRDefault="00C366F2" w:rsidP="00C366F2">
            <w:pPr>
              <w:contextualSpacing/>
              <w:jc w:val="both"/>
              <w:rPr>
                <w:rFonts w:ascii="GHEA Grapalat" w:hAnsi="GHEA Grapalat"/>
                <w:sz w:val="18"/>
                <w:szCs w:val="18"/>
              </w:rPr>
            </w:pPr>
            <w:r>
              <w:rPr>
                <w:rFonts w:ascii="GHEA Grapalat" w:hAnsi="GHEA Grapalat"/>
                <w:sz w:val="18"/>
                <w:szCs w:val="18"/>
              </w:rPr>
              <w:t xml:space="preserve">Работа </w:t>
            </w:r>
            <w:r w:rsidRPr="00D71D7F">
              <w:rPr>
                <w:rFonts w:ascii="GHEA Grapalat" w:hAnsi="GHEA Grapalat"/>
                <w:sz w:val="18"/>
                <w:szCs w:val="18"/>
              </w:rPr>
              <w:t>предоставляется заказчиком в письменной форме, при необходимости также в устной форме в течение 10 календарных дней со дня получения задания в местах и количествах, указанных в задании:</w:t>
            </w:r>
          </w:p>
          <w:p w14:paraId="47D2774A" w14:textId="77777777" w:rsidR="00C366F2" w:rsidRPr="00D71D7F" w:rsidRDefault="00C366F2" w:rsidP="00C366F2">
            <w:pPr>
              <w:contextualSpacing/>
              <w:jc w:val="both"/>
              <w:rPr>
                <w:rFonts w:ascii="GHEA Grapalat" w:hAnsi="GHEA Grapalat"/>
                <w:sz w:val="18"/>
                <w:szCs w:val="18"/>
                <w:lang w:val="hy-AM"/>
              </w:rPr>
            </w:pPr>
            <w:r w:rsidRPr="00D71D7F">
              <w:rPr>
                <w:rFonts w:ascii="GHEA Grapalat" w:hAnsi="GHEA Grapalat"/>
                <w:sz w:val="18"/>
                <w:szCs w:val="18"/>
                <w:lang w:val="hy-AM"/>
              </w:rPr>
              <w:t>Оплата будет производиться в соответствии с количеством фактически установленных светофоров, стоек светофоров, консолей светофоров, замененных контроллеров и кабелей</w:t>
            </w:r>
            <w:r>
              <w:rPr>
                <w:rFonts w:ascii="GHEA Grapalat" w:hAnsi="GHEA Grapalat"/>
                <w:sz w:val="18"/>
                <w:szCs w:val="18"/>
                <w:lang w:val="hy-AM"/>
              </w:rPr>
              <w:t xml:space="preserve">, </w:t>
            </w:r>
            <w:r w:rsidRPr="008C7F16">
              <w:rPr>
                <w:rFonts w:ascii="GHEA Grapalat" w:hAnsi="GHEA Grapalat"/>
                <w:sz w:val="18"/>
                <w:szCs w:val="18"/>
                <w:lang w:val="hy-AM"/>
              </w:rPr>
              <w:t>справочник - количество светофоров, дополнительные секции с красной окантовкой и светофоры типа Т7</w:t>
            </w:r>
            <w:r w:rsidRPr="00D71D7F">
              <w:rPr>
                <w:rFonts w:ascii="GHEA Grapalat" w:hAnsi="GHEA Grapalat"/>
                <w:sz w:val="18"/>
                <w:szCs w:val="18"/>
                <w:lang w:val="hy-AM"/>
              </w:rPr>
              <w:t>:</w:t>
            </w:r>
          </w:p>
          <w:p w14:paraId="70372846" w14:textId="77777777" w:rsidR="00C366F2" w:rsidRPr="00D71D7F" w:rsidRDefault="00C366F2" w:rsidP="00C366F2">
            <w:pPr>
              <w:contextualSpacing/>
              <w:jc w:val="both"/>
              <w:rPr>
                <w:rFonts w:ascii="GHEA Grapalat" w:hAnsi="GHEA Grapalat"/>
                <w:sz w:val="18"/>
                <w:szCs w:val="18"/>
                <w:lang w:val="es-ES"/>
              </w:rPr>
            </w:pPr>
            <w:proofErr w:type="spellStart"/>
            <w:r w:rsidRPr="00D71D7F">
              <w:rPr>
                <w:rFonts w:ascii="GHEA Grapalat" w:hAnsi="GHEA Grapalat"/>
                <w:sz w:val="18"/>
                <w:szCs w:val="18"/>
                <w:lang w:val="es-ES"/>
              </w:rPr>
              <w:t>При</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необходимости</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процесс</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обеспечения</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безопасности</w:t>
            </w:r>
            <w:proofErr w:type="spellEnd"/>
            <w:r w:rsidRPr="00D71D7F">
              <w:rPr>
                <w:rFonts w:ascii="GHEA Grapalat" w:hAnsi="GHEA Grapalat"/>
                <w:sz w:val="18"/>
                <w:szCs w:val="18"/>
                <w:lang w:val="es-ES"/>
              </w:rPr>
              <w:t xml:space="preserve"> и </w:t>
            </w:r>
            <w:proofErr w:type="spellStart"/>
            <w:r w:rsidRPr="00D71D7F">
              <w:rPr>
                <w:rFonts w:ascii="GHEA Grapalat" w:hAnsi="GHEA Grapalat"/>
                <w:sz w:val="18"/>
                <w:szCs w:val="18"/>
                <w:lang w:val="es-ES"/>
              </w:rPr>
              <w:t>закрытия</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дорог</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обеспечивает</w:t>
            </w:r>
            <w:proofErr w:type="spellEnd"/>
            <w:r w:rsidRPr="00D71D7F">
              <w:rPr>
                <w:rFonts w:ascii="GHEA Grapalat" w:hAnsi="GHEA Grapalat"/>
                <w:sz w:val="18"/>
                <w:szCs w:val="18"/>
                <w:lang w:val="es-ES"/>
              </w:rPr>
              <w:t xml:space="preserve"> </w:t>
            </w:r>
            <w:r w:rsidRPr="00D71D7F">
              <w:rPr>
                <w:rFonts w:ascii="GHEA Grapalat" w:hAnsi="GHEA Grapalat"/>
                <w:sz w:val="18"/>
                <w:szCs w:val="18"/>
              </w:rPr>
              <w:t>п</w:t>
            </w:r>
            <w:proofErr w:type="spellStart"/>
            <w:r w:rsidRPr="00D71D7F">
              <w:rPr>
                <w:rFonts w:ascii="GHEA Grapalat" w:hAnsi="GHEA Grapalat"/>
                <w:sz w:val="18"/>
                <w:szCs w:val="18"/>
                <w:lang w:val="es-ES"/>
              </w:rPr>
              <w:t>оставщиксвоими</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силами</w:t>
            </w:r>
            <w:proofErr w:type="spellEnd"/>
            <w:r w:rsidRPr="00D71D7F">
              <w:rPr>
                <w:rFonts w:ascii="GHEA Grapalat" w:hAnsi="GHEA Grapalat"/>
                <w:sz w:val="18"/>
                <w:szCs w:val="18"/>
                <w:lang w:val="es-ES"/>
              </w:rPr>
              <w:t xml:space="preserve"> и </w:t>
            </w:r>
            <w:proofErr w:type="spellStart"/>
            <w:r w:rsidRPr="00D71D7F">
              <w:rPr>
                <w:rFonts w:ascii="GHEA Grapalat" w:hAnsi="GHEA Grapalat"/>
                <w:sz w:val="18"/>
                <w:szCs w:val="18"/>
                <w:lang w:val="es-ES"/>
              </w:rPr>
              <w:t>средствами</w:t>
            </w:r>
            <w:proofErr w:type="spellEnd"/>
            <w:r w:rsidRPr="00D71D7F">
              <w:rPr>
                <w:rFonts w:ascii="GHEA Grapalat" w:hAnsi="GHEA Grapalat"/>
                <w:sz w:val="18"/>
                <w:szCs w:val="18"/>
                <w:lang w:val="es-ES"/>
              </w:rPr>
              <w:t>.</w:t>
            </w:r>
          </w:p>
          <w:p w14:paraId="44449E65" w14:textId="0F10EFD5" w:rsidR="00512177" w:rsidRPr="00D71D7F" w:rsidRDefault="00C366F2" w:rsidP="00C366F2">
            <w:pPr>
              <w:contextualSpacing/>
              <w:jc w:val="both"/>
              <w:rPr>
                <w:rFonts w:ascii="GHEA Grapalat" w:hAnsi="GHEA Grapalat" w:cs="Calibri"/>
                <w:sz w:val="16"/>
                <w:szCs w:val="16"/>
                <w:lang w:val="hy-AM"/>
              </w:rPr>
            </w:pPr>
            <w:r w:rsidRPr="007D1BB1">
              <w:rPr>
                <w:rFonts w:ascii="GHEA Grapalat" w:hAnsi="GHEA Grapalat"/>
                <w:sz w:val="18"/>
                <w:szCs w:val="18"/>
                <w:lang w:val="hy-AM"/>
              </w:rPr>
              <w:t>При этом до 25.12.202</w:t>
            </w:r>
            <w:r w:rsidRPr="00F26477">
              <w:rPr>
                <w:rFonts w:ascii="GHEA Grapalat" w:hAnsi="GHEA Grapalat"/>
                <w:sz w:val="18"/>
                <w:szCs w:val="18"/>
              </w:rPr>
              <w:t>5</w:t>
            </w:r>
            <w:r w:rsidRPr="007D1BB1">
              <w:rPr>
                <w:rFonts w:ascii="GHEA Grapalat" w:hAnsi="GHEA Grapalat"/>
                <w:sz w:val="18"/>
                <w:szCs w:val="18"/>
                <w:lang w:val="hy-AM"/>
              </w:rPr>
              <w:t xml:space="preserve"> года договор расторгается без каких-либо правовых обязательств:</w:t>
            </w:r>
          </w:p>
        </w:tc>
        <w:tc>
          <w:tcPr>
            <w:tcW w:w="990" w:type="dxa"/>
            <w:shd w:val="clear" w:color="auto" w:fill="auto"/>
            <w:vAlign w:val="center"/>
          </w:tcPr>
          <w:p w14:paraId="177D62AF" w14:textId="77777777" w:rsidR="00512177" w:rsidRPr="00D71D7F" w:rsidRDefault="00512177" w:rsidP="008D672A">
            <w:pPr>
              <w:contextualSpacing/>
              <w:jc w:val="center"/>
              <w:rPr>
                <w:rFonts w:ascii="GHEA Grapalat" w:hAnsi="GHEA Grapalat" w:cs="Calibri"/>
                <w:sz w:val="16"/>
                <w:szCs w:val="16"/>
              </w:rPr>
            </w:pPr>
            <w:r w:rsidRPr="00D71D7F">
              <w:rPr>
                <w:rFonts w:ascii="GHEA Grapalat" w:hAnsi="GHEA Grapalat"/>
                <w:sz w:val="16"/>
                <w:szCs w:val="16"/>
              </w:rPr>
              <w:lastRenderedPageBreak/>
              <w:t>драм</w:t>
            </w:r>
          </w:p>
        </w:tc>
        <w:tc>
          <w:tcPr>
            <w:tcW w:w="1124" w:type="dxa"/>
            <w:shd w:val="clear" w:color="auto" w:fill="auto"/>
            <w:vAlign w:val="center"/>
          </w:tcPr>
          <w:p w14:paraId="403F8CD2" w14:textId="0DE6853C" w:rsidR="00512177" w:rsidRPr="00D71D7F" w:rsidRDefault="00F942F9" w:rsidP="008D672A">
            <w:pPr>
              <w:contextualSpacing/>
              <w:jc w:val="center"/>
              <w:rPr>
                <w:rFonts w:ascii="GHEA Grapalat" w:hAnsi="GHEA Grapalat" w:cs="Calibri"/>
                <w:sz w:val="16"/>
                <w:szCs w:val="16"/>
                <w:lang w:val="hy-AM"/>
              </w:rPr>
            </w:pPr>
            <w:r>
              <w:rPr>
                <w:rFonts w:ascii="GHEA Grapalat" w:hAnsi="GHEA Grapalat" w:cs="Calibri"/>
                <w:sz w:val="16"/>
                <w:szCs w:val="16"/>
              </w:rPr>
              <w:t xml:space="preserve">До </w:t>
            </w:r>
            <w:r w:rsidR="00512177">
              <w:rPr>
                <w:rFonts w:ascii="GHEA Grapalat" w:hAnsi="GHEA Grapalat" w:cs="Calibri"/>
                <w:sz w:val="16"/>
                <w:szCs w:val="16"/>
                <w:lang w:val="hy-AM"/>
              </w:rPr>
              <w:t xml:space="preserve"> </w:t>
            </w:r>
          </w:p>
        </w:tc>
        <w:tc>
          <w:tcPr>
            <w:tcW w:w="900" w:type="dxa"/>
            <w:shd w:val="clear" w:color="auto" w:fill="auto"/>
            <w:vAlign w:val="center"/>
          </w:tcPr>
          <w:p w14:paraId="610A256F" w14:textId="77777777" w:rsidR="00512177" w:rsidRPr="00D71D7F" w:rsidRDefault="00512177" w:rsidP="008D672A">
            <w:pPr>
              <w:contextualSpacing/>
              <w:jc w:val="center"/>
              <w:rPr>
                <w:rFonts w:ascii="GHEA Grapalat" w:hAnsi="GHEA Grapalat" w:cs="Calibri"/>
                <w:sz w:val="16"/>
                <w:szCs w:val="16"/>
              </w:rPr>
            </w:pPr>
            <w:r w:rsidRPr="00D71D7F">
              <w:rPr>
                <w:rFonts w:ascii="GHEA Grapalat" w:hAnsi="GHEA Grapalat"/>
                <w:sz w:val="16"/>
                <w:szCs w:val="16"/>
              </w:rPr>
              <w:t>1</w:t>
            </w:r>
          </w:p>
        </w:tc>
        <w:tc>
          <w:tcPr>
            <w:tcW w:w="1170" w:type="dxa"/>
            <w:shd w:val="clear" w:color="auto" w:fill="auto"/>
            <w:vAlign w:val="center"/>
          </w:tcPr>
          <w:p w14:paraId="5D4B08A9" w14:textId="77777777" w:rsidR="00512177" w:rsidRPr="00D71D7F" w:rsidRDefault="00512177" w:rsidP="008D672A">
            <w:pPr>
              <w:jc w:val="center"/>
              <w:rPr>
                <w:rFonts w:ascii="GHEA Grapalat" w:hAnsi="GHEA Grapalat" w:cs="Arial"/>
                <w:sz w:val="16"/>
                <w:szCs w:val="16"/>
                <w:lang w:val="hy-AM"/>
              </w:rPr>
            </w:pPr>
            <w:r w:rsidRPr="00D71D7F">
              <w:rPr>
                <w:rFonts w:ascii="Sylfaen" w:hAnsi="Sylfaen"/>
                <w:lang w:val="hy-AM"/>
              </w:rPr>
              <w:t>г. Ереван</w:t>
            </w:r>
          </w:p>
        </w:tc>
        <w:tc>
          <w:tcPr>
            <w:tcW w:w="1089" w:type="dxa"/>
            <w:shd w:val="clear" w:color="auto" w:fill="auto"/>
            <w:vAlign w:val="center"/>
          </w:tcPr>
          <w:p w14:paraId="22982678" w14:textId="745A2788" w:rsidR="00512177" w:rsidRPr="00D71D7F" w:rsidRDefault="00512177" w:rsidP="008D672A">
            <w:pPr>
              <w:contextualSpacing/>
              <w:jc w:val="center"/>
              <w:rPr>
                <w:rFonts w:ascii="GHEA Grapalat" w:hAnsi="GHEA Grapalat"/>
                <w:sz w:val="16"/>
                <w:szCs w:val="16"/>
                <w:lang w:val="hy-AM"/>
              </w:rPr>
            </w:pPr>
            <w:r w:rsidRPr="00634772">
              <w:rPr>
                <w:rFonts w:ascii="GHEA Grapalat" w:hAnsi="GHEA Grapalat"/>
                <w:sz w:val="16"/>
                <w:szCs w:val="16"/>
                <w:lang w:val="hy-AM"/>
              </w:rPr>
              <w:t>Предусмотренные договором работы начинаются с даты вступления в силу договора на оказание услуг по техническому контролю (при наличии финансовы</w:t>
            </w:r>
            <w:r w:rsidRPr="00634772">
              <w:rPr>
                <w:rFonts w:ascii="GHEA Grapalat" w:hAnsi="GHEA Grapalat"/>
                <w:sz w:val="16"/>
                <w:szCs w:val="16"/>
                <w:lang w:val="hy-AM"/>
              </w:rPr>
              <w:lastRenderedPageBreak/>
              <w:t>х средств - договора) до 25.12.202</w:t>
            </w:r>
            <w:r w:rsidR="00F87042">
              <w:rPr>
                <w:rFonts w:ascii="GHEA Grapalat" w:hAnsi="GHEA Grapalat"/>
                <w:sz w:val="16"/>
                <w:szCs w:val="16"/>
              </w:rPr>
              <w:t>5</w:t>
            </w:r>
            <w:r w:rsidRPr="00634772">
              <w:rPr>
                <w:rFonts w:ascii="GHEA Grapalat" w:hAnsi="GHEA Grapalat"/>
                <w:sz w:val="16"/>
                <w:szCs w:val="16"/>
                <w:lang w:val="hy-AM"/>
              </w:rPr>
              <w:t>. в течение периода</w:t>
            </w:r>
          </w:p>
        </w:tc>
      </w:tr>
    </w:tbl>
    <w:p w14:paraId="3FD539CD" w14:textId="77777777" w:rsidR="00D50468" w:rsidRDefault="00D50468" w:rsidP="00EA4626">
      <w:pPr>
        <w:widowControl w:val="0"/>
        <w:ind w:firstLine="567"/>
        <w:jc w:val="center"/>
        <w:rPr>
          <w:rFonts w:ascii="GHEA Grapalat" w:hAnsi="GHEA Grapalat"/>
        </w:rPr>
      </w:pPr>
    </w:p>
    <w:p w14:paraId="0FA5E817" w14:textId="77777777" w:rsidR="00512177" w:rsidRDefault="00512177" w:rsidP="00EA4626">
      <w:pPr>
        <w:widowControl w:val="0"/>
        <w:ind w:firstLine="567"/>
        <w:jc w:val="center"/>
        <w:rPr>
          <w:rFonts w:ascii="GHEA Grapalat" w:hAnsi="GHEA Grapalat"/>
        </w:rPr>
      </w:pPr>
    </w:p>
    <w:p w14:paraId="0849FDCA" w14:textId="4BDE75B1" w:rsidR="00512177" w:rsidRDefault="00C366F2" w:rsidP="00C366F2">
      <w:pPr>
        <w:spacing w:after="160" w:line="259" w:lineRule="auto"/>
        <w:rPr>
          <w:rFonts w:ascii="GHEA Grapalat" w:eastAsia="GHEA Grapalat" w:hAnsi="GHEA Grapalat" w:cs="GHEA Grapalat"/>
          <w:b/>
        </w:rPr>
      </w:pPr>
      <w:r>
        <w:rPr>
          <w:rFonts w:ascii="GHEA Grapalat" w:eastAsia="GHEA Grapalat" w:hAnsi="GHEA Grapalat" w:cs="GHEA Grapalat"/>
          <w:b/>
        </w:rPr>
        <w:t xml:space="preserve"> </w:t>
      </w:r>
      <w:r w:rsidR="00512177" w:rsidRPr="00857E1D">
        <w:rPr>
          <w:rFonts w:ascii="GHEA Grapalat" w:eastAsia="GHEA Grapalat" w:hAnsi="GHEA Grapalat" w:cs="GHEA Grapalat"/>
          <w:b/>
        </w:rPr>
        <w:t>Приложение 1</w:t>
      </w:r>
    </w:p>
    <w:p w14:paraId="3BC672B5" w14:textId="77777777" w:rsidR="00C366F2" w:rsidRDefault="00C366F2" w:rsidP="00512177">
      <w:pPr>
        <w:spacing w:after="160" w:line="259" w:lineRule="auto"/>
        <w:ind w:left="13452"/>
        <w:rPr>
          <w:rFonts w:ascii="GHEA Grapalat" w:eastAsia="GHEA Grapalat" w:hAnsi="GHEA Grapalat" w:cs="GHEA Grapalat"/>
          <w:b/>
        </w:rPr>
      </w:pPr>
    </w:p>
    <w:tbl>
      <w:tblPr>
        <w:tblW w:w="141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1916"/>
        <w:gridCol w:w="7020"/>
        <w:gridCol w:w="1258"/>
        <w:gridCol w:w="1454"/>
        <w:gridCol w:w="1195"/>
        <w:gridCol w:w="748"/>
      </w:tblGrid>
      <w:tr w:rsidR="00C366F2" w:rsidRPr="007227E5" w14:paraId="589DCD33" w14:textId="77777777" w:rsidTr="00A24CC9">
        <w:trPr>
          <w:trHeight w:val="395"/>
          <w:jc w:val="center"/>
        </w:trPr>
        <w:tc>
          <w:tcPr>
            <w:tcW w:w="14133" w:type="dxa"/>
            <w:gridSpan w:val="7"/>
            <w:shd w:val="clear" w:color="000000" w:fill="BFBFBF"/>
            <w:vAlign w:val="center"/>
          </w:tcPr>
          <w:p w14:paraId="38BD7E29" w14:textId="77777777" w:rsidR="00C366F2" w:rsidRPr="003D4EDA" w:rsidRDefault="00C366F2" w:rsidP="00A24CC9">
            <w:pPr>
              <w:jc w:val="center"/>
              <w:rPr>
                <w:rFonts w:ascii="GHEA Grapalat" w:hAnsi="GHEA Grapalat" w:cs="Calibri"/>
                <w:b/>
                <w:bCs/>
                <w:color w:val="000000"/>
                <w:lang w:val="hy-AM"/>
              </w:rPr>
            </w:pPr>
            <w:r w:rsidRPr="00D01168">
              <w:rPr>
                <w:rFonts w:ascii="GHEA Grapalat" w:hAnsi="GHEA Grapalat"/>
                <w:b/>
                <w:bCs/>
                <w:lang w:val="hy-AM"/>
              </w:rPr>
              <w:t>Устройства световой сигнализации с установкой</w:t>
            </w:r>
          </w:p>
        </w:tc>
      </w:tr>
      <w:tr w:rsidR="00C366F2" w:rsidRPr="00EB1786" w14:paraId="545C9665" w14:textId="77777777" w:rsidTr="00A24CC9">
        <w:trPr>
          <w:trHeight w:val="620"/>
          <w:jc w:val="center"/>
        </w:trPr>
        <w:tc>
          <w:tcPr>
            <w:tcW w:w="646" w:type="dxa"/>
            <w:shd w:val="clear" w:color="000000" w:fill="BFBFBF"/>
            <w:noWrap/>
            <w:vAlign w:val="center"/>
            <w:hideMark/>
          </w:tcPr>
          <w:p w14:paraId="38D6035B" w14:textId="77777777" w:rsidR="00C366F2" w:rsidRPr="00A65CC0" w:rsidRDefault="00C366F2" w:rsidP="00A24CC9">
            <w:pPr>
              <w:jc w:val="center"/>
              <w:rPr>
                <w:rFonts w:ascii="GHEA Grapalat" w:hAnsi="GHEA Grapalat" w:cs="Calibri"/>
                <w:color w:val="000000"/>
                <w:sz w:val="20"/>
                <w:szCs w:val="20"/>
              </w:rPr>
            </w:pPr>
            <w:bookmarkStart w:id="16" w:name="_Hlk96687575"/>
            <w:r w:rsidRPr="00EB1786">
              <w:rPr>
                <w:rFonts w:ascii="GHEA Grapalat" w:hAnsi="GHEA Grapalat" w:cs="Calibri"/>
                <w:color w:val="000000"/>
                <w:sz w:val="20"/>
                <w:szCs w:val="20"/>
              </w:rPr>
              <w:t>N</w:t>
            </w:r>
          </w:p>
        </w:tc>
        <w:tc>
          <w:tcPr>
            <w:tcW w:w="1916" w:type="dxa"/>
            <w:shd w:val="clear" w:color="000000" w:fill="BFBFBF"/>
            <w:vAlign w:val="center"/>
            <w:hideMark/>
          </w:tcPr>
          <w:p w14:paraId="054B8E22" w14:textId="77777777" w:rsidR="00C366F2" w:rsidRPr="00A65CC0" w:rsidRDefault="00C366F2" w:rsidP="00A24CC9">
            <w:pPr>
              <w:jc w:val="center"/>
              <w:rPr>
                <w:rFonts w:ascii="GHEA Grapalat" w:hAnsi="GHEA Grapalat" w:cs="Calibri"/>
                <w:b/>
                <w:bCs/>
                <w:color w:val="000000"/>
                <w:sz w:val="20"/>
                <w:szCs w:val="20"/>
              </w:rPr>
            </w:pPr>
            <w:r w:rsidRPr="00A65CC0">
              <w:rPr>
                <w:rFonts w:ascii="GHEA Grapalat" w:hAnsi="GHEA Grapalat" w:cs="Calibri"/>
                <w:b/>
                <w:bCs/>
                <w:color w:val="000000"/>
                <w:sz w:val="20"/>
                <w:szCs w:val="20"/>
              </w:rPr>
              <w:t xml:space="preserve">Название </w:t>
            </w:r>
          </w:p>
        </w:tc>
        <w:tc>
          <w:tcPr>
            <w:tcW w:w="7020" w:type="dxa"/>
            <w:shd w:val="clear" w:color="000000" w:fill="BFBFBF"/>
            <w:vAlign w:val="center"/>
          </w:tcPr>
          <w:p w14:paraId="3E985A2F" w14:textId="77777777" w:rsidR="00C366F2" w:rsidRPr="006E66EB" w:rsidRDefault="00C366F2" w:rsidP="00A24CC9">
            <w:pPr>
              <w:jc w:val="center"/>
              <w:rPr>
                <w:rFonts w:ascii="GHEA Grapalat" w:hAnsi="GHEA Grapalat" w:cs="Calibri"/>
                <w:b/>
                <w:bCs/>
                <w:color w:val="000000"/>
                <w:sz w:val="20"/>
                <w:szCs w:val="20"/>
                <w:lang w:val="hy-AM"/>
              </w:rPr>
            </w:pPr>
            <w:r w:rsidRPr="00857E1D">
              <w:rPr>
                <w:rFonts w:ascii="GHEA Grapalat" w:hAnsi="GHEA Grapalat" w:cs="Calibri"/>
                <w:b/>
                <w:bCs/>
                <w:color w:val="000000"/>
                <w:sz w:val="20"/>
                <w:szCs w:val="20"/>
                <w:lang w:val="hy-AM"/>
              </w:rPr>
              <w:t>Технические характеристики</w:t>
            </w:r>
          </w:p>
        </w:tc>
        <w:tc>
          <w:tcPr>
            <w:tcW w:w="1258" w:type="dxa"/>
            <w:shd w:val="clear" w:color="000000" w:fill="BFBFBF"/>
            <w:vAlign w:val="center"/>
          </w:tcPr>
          <w:p w14:paraId="75C8A0E0" w14:textId="77777777" w:rsidR="00C366F2" w:rsidRDefault="00C366F2" w:rsidP="00A24CC9">
            <w:pPr>
              <w:jc w:val="center"/>
              <w:rPr>
                <w:rFonts w:ascii="GHEA Grapalat" w:hAnsi="GHEA Grapalat" w:cs="Calibri"/>
                <w:b/>
                <w:bCs/>
                <w:color w:val="000000"/>
                <w:sz w:val="20"/>
                <w:szCs w:val="20"/>
                <w:lang w:val="hy-AM"/>
              </w:rPr>
            </w:pPr>
            <w:r w:rsidRPr="00857E1D">
              <w:rPr>
                <w:rFonts w:ascii="GHEA Grapalat" w:hAnsi="GHEA Grapalat" w:cs="Calibri"/>
                <w:b/>
                <w:bCs/>
                <w:color w:val="000000"/>
                <w:sz w:val="20"/>
                <w:szCs w:val="20"/>
                <w:lang w:val="hy-AM"/>
              </w:rPr>
              <w:t>единица измерения</w:t>
            </w:r>
          </w:p>
        </w:tc>
        <w:tc>
          <w:tcPr>
            <w:tcW w:w="1350" w:type="dxa"/>
            <w:shd w:val="clear" w:color="000000" w:fill="BFBFBF"/>
            <w:noWrap/>
            <w:vAlign w:val="center"/>
            <w:hideMark/>
          </w:tcPr>
          <w:p w14:paraId="2CD0AF7B" w14:textId="77777777" w:rsidR="00C366F2" w:rsidRPr="00857E1D" w:rsidRDefault="00C366F2" w:rsidP="00A24CC9">
            <w:pPr>
              <w:jc w:val="center"/>
              <w:rPr>
                <w:rFonts w:ascii="Sylfaen" w:hAnsi="Sylfaen"/>
                <w:b/>
              </w:rPr>
            </w:pPr>
            <w:r w:rsidRPr="00857E1D">
              <w:rPr>
                <w:rFonts w:ascii="Sylfaen" w:hAnsi="Sylfaen"/>
                <w:b/>
              </w:rPr>
              <w:t>Количество</w:t>
            </w:r>
          </w:p>
          <w:p w14:paraId="5CE8D022" w14:textId="77777777" w:rsidR="00C366F2" w:rsidRPr="006E66EB" w:rsidRDefault="00C366F2" w:rsidP="00A24CC9">
            <w:pPr>
              <w:jc w:val="center"/>
              <w:rPr>
                <w:rFonts w:ascii="GHEA Grapalat" w:hAnsi="GHEA Grapalat" w:cs="Calibri"/>
                <w:b/>
                <w:bCs/>
                <w:color w:val="000000"/>
                <w:sz w:val="20"/>
                <w:szCs w:val="20"/>
                <w:lang w:val="hy-AM"/>
              </w:rPr>
            </w:pPr>
          </w:p>
        </w:tc>
        <w:tc>
          <w:tcPr>
            <w:tcW w:w="1195" w:type="dxa"/>
            <w:shd w:val="clear" w:color="000000" w:fill="BFBFBF"/>
            <w:vAlign w:val="center"/>
            <w:hideMark/>
          </w:tcPr>
          <w:p w14:paraId="6A858902" w14:textId="77777777" w:rsidR="00C366F2" w:rsidRPr="00EB1786" w:rsidRDefault="00C366F2" w:rsidP="00A24CC9">
            <w:pPr>
              <w:jc w:val="center"/>
              <w:rPr>
                <w:rFonts w:ascii="GHEA Grapalat" w:hAnsi="GHEA Grapalat" w:cs="Calibri"/>
                <w:b/>
                <w:bCs/>
                <w:color w:val="000000"/>
                <w:sz w:val="20"/>
                <w:szCs w:val="20"/>
              </w:rPr>
            </w:pPr>
            <w:r w:rsidRPr="00857E1D">
              <w:rPr>
                <w:rFonts w:ascii="GHEA Grapalat" w:hAnsi="GHEA Grapalat" w:cs="Calibri"/>
                <w:b/>
                <w:bCs/>
                <w:color w:val="000000"/>
                <w:sz w:val="20"/>
                <w:szCs w:val="20"/>
              </w:rPr>
              <w:t xml:space="preserve">Цена единицы </w:t>
            </w:r>
            <w:r w:rsidRPr="00EB1786">
              <w:rPr>
                <w:rFonts w:ascii="GHEA Grapalat" w:hAnsi="GHEA Grapalat" w:cs="Calibri"/>
                <w:b/>
                <w:bCs/>
                <w:color w:val="000000"/>
                <w:sz w:val="20"/>
                <w:szCs w:val="20"/>
              </w:rPr>
              <w:t>/</w:t>
            </w:r>
            <w:r>
              <w:rPr>
                <w:rFonts w:ascii="GHEA Grapalat" w:hAnsi="GHEA Grapalat" w:cs="Calibri"/>
                <w:b/>
                <w:bCs/>
                <w:color w:val="000000"/>
                <w:sz w:val="20"/>
                <w:szCs w:val="20"/>
              </w:rPr>
              <w:t>арм драм</w:t>
            </w:r>
            <w:r w:rsidRPr="00EB1786">
              <w:rPr>
                <w:rFonts w:ascii="GHEA Grapalat" w:hAnsi="GHEA Grapalat" w:cs="Calibri"/>
                <w:b/>
                <w:bCs/>
                <w:color w:val="000000"/>
                <w:sz w:val="20"/>
                <w:szCs w:val="20"/>
              </w:rPr>
              <w:t xml:space="preserve">/ </w:t>
            </w:r>
          </w:p>
        </w:tc>
        <w:tc>
          <w:tcPr>
            <w:tcW w:w="748" w:type="dxa"/>
            <w:shd w:val="clear" w:color="000000" w:fill="BFBFBF"/>
            <w:vAlign w:val="center"/>
          </w:tcPr>
          <w:p w14:paraId="1FE5F7B5" w14:textId="77777777" w:rsidR="00C366F2" w:rsidRPr="00296586" w:rsidRDefault="00C366F2" w:rsidP="00A24CC9">
            <w:pPr>
              <w:jc w:val="center"/>
              <w:rPr>
                <w:rFonts w:ascii="GHEA Grapalat" w:hAnsi="GHEA Grapalat" w:cs="Calibri"/>
                <w:b/>
                <w:bCs/>
                <w:color w:val="000000"/>
                <w:sz w:val="20"/>
                <w:szCs w:val="20"/>
              </w:rPr>
            </w:pPr>
            <w:r>
              <w:rPr>
                <w:rFonts w:ascii="GHEA Grapalat" w:hAnsi="GHEA Grapalat" w:cs="Calibri"/>
                <w:b/>
                <w:bCs/>
                <w:color w:val="000000"/>
                <w:sz w:val="20"/>
                <w:szCs w:val="20"/>
              </w:rPr>
              <w:t>%</w:t>
            </w:r>
          </w:p>
        </w:tc>
      </w:tr>
      <w:tr w:rsidR="00C366F2" w:rsidRPr="005A77CA" w14:paraId="12610164" w14:textId="77777777" w:rsidTr="00A24CC9">
        <w:trPr>
          <w:trHeight w:val="270"/>
          <w:jc w:val="center"/>
        </w:trPr>
        <w:tc>
          <w:tcPr>
            <w:tcW w:w="646" w:type="dxa"/>
            <w:shd w:val="clear" w:color="000000" w:fill="FFFFFF"/>
            <w:noWrap/>
            <w:vAlign w:val="center"/>
            <w:hideMark/>
          </w:tcPr>
          <w:p w14:paraId="7F029101" w14:textId="77777777" w:rsidR="00C366F2" w:rsidRPr="00CF63B2" w:rsidRDefault="00C366F2" w:rsidP="00A24CC9">
            <w:pPr>
              <w:jc w:val="center"/>
              <w:rPr>
                <w:rFonts w:ascii="GHEA Grapalat" w:hAnsi="GHEA Grapalat" w:cs="Calibri"/>
                <w:color w:val="000000"/>
                <w:sz w:val="18"/>
                <w:szCs w:val="18"/>
              </w:rPr>
            </w:pPr>
            <w:r w:rsidRPr="00CF63B2">
              <w:rPr>
                <w:rFonts w:ascii="GHEA Grapalat" w:hAnsi="GHEA Grapalat" w:cs="Calibri"/>
                <w:color w:val="000000"/>
                <w:sz w:val="18"/>
                <w:szCs w:val="18"/>
              </w:rPr>
              <w:t>1</w:t>
            </w:r>
          </w:p>
        </w:tc>
        <w:tc>
          <w:tcPr>
            <w:tcW w:w="1916" w:type="dxa"/>
            <w:shd w:val="clear" w:color="000000" w:fill="FFFFFF"/>
            <w:noWrap/>
            <w:vAlign w:val="center"/>
          </w:tcPr>
          <w:p w14:paraId="2081DE48" w14:textId="77777777" w:rsidR="00C366F2" w:rsidRPr="008B3A05" w:rsidRDefault="00C366F2" w:rsidP="00A24CC9">
            <w:pPr>
              <w:rPr>
                <w:rFonts w:ascii="GHEA Grapalat" w:hAnsi="GHEA Grapalat" w:cs="Calibri"/>
                <w:color w:val="000000"/>
                <w:sz w:val="18"/>
                <w:szCs w:val="18"/>
                <w:lang w:val="es-ES"/>
              </w:rPr>
            </w:pPr>
            <w:r w:rsidRPr="008B3A05">
              <w:rPr>
                <w:rFonts w:ascii="GHEA Grapalat" w:hAnsi="GHEA Grapalat" w:cs="Calibri"/>
                <w:color w:val="000000"/>
                <w:sz w:val="18"/>
                <w:szCs w:val="18"/>
                <w:lang w:val="hy-AM"/>
              </w:rPr>
              <w:t>световы</w:t>
            </w:r>
            <w:r w:rsidRPr="008B3A05">
              <w:rPr>
                <w:rFonts w:ascii="GHEA Grapalat" w:hAnsi="GHEA Grapalat" w:cs="Calibri"/>
                <w:color w:val="000000"/>
                <w:sz w:val="18"/>
                <w:szCs w:val="18"/>
              </w:rPr>
              <w:t xml:space="preserve">е </w:t>
            </w:r>
            <w:r w:rsidRPr="008B3A05">
              <w:rPr>
                <w:rFonts w:ascii="GHEA Grapalat" w:hAnsi="GHEA Grapalat" w:cs="Calibri"/>
                <w:color w:val="000000"/>
                <w:sz w:val="18"/>
                <w:szCs w:val="18"/>
                <w:lang w:val="hy-AM"/>
              </w:rPr>
              <w:t>сигнал</w:t>
            </w:r>
            <w:r w:rsidRPr="008B3A05">
              <w:rPr>
                <w:rFonts w:ascii="GHEA Grapalat" w:hAnsi="GHEA Grapalat" w:cs="Calibri"/>
                <w:color w:val="000000"/>
                <w:sz w:val="18"/>
                <w:szCs w:val="18"/>
              </w:rPr>
              <w:t>ы</w:t>
            </w:r>
            <w:r>
              <w:rPr>
                <w:rFonts w:ascii="GHEA Grapalat" w:hAnsi="GHEA Grapalat" w:cs="Calibri"/>
                <w:color w:val="000000"/>
                <w:sz w:val="18"/>
                <w:szCs w:val="18"/>
              </w:rPr>
              <w:t xml:space="preserve"> </w:t>
            </w:r>
            <w:r w:rsidRPr="008B3A05">
              <w:rPr>
                <w:rFonts w:ascii="GHEA Grapalat" w:hAnsi="GHEA Grapalat" w:cs="Calibri"/>
                <w:color w:val="000000"/>
                <w:sz w:val="18"/>
                <w:szCs w:val="18"/>
              </w:rPr>
              <w:t xml:space="preserve">/светофоры/ </w:t>
            </w:r>
            <w:r w:rsidRPr="008B3A05">
              <w:rPr>
                <w:rFonts w:ascii="GHEA Grapalat" w:hAnsi="GHEA Grapalat" w:cs="Calibri"/>
                <w:color w:val="000000"/>
                <w:sz w:val="18"/>
                <w:szCs w:val="18"/>
                <w:lang w:val="hy-AM"/>
              </w:rPr>
              <w:t>с установкой</w:t>
            </w:r>
          </w:p>
          <w:p w14:paraId="31394101" w14:textId="77777777" w:rsidR="00C366F2" w:rsidRPr="008B3A05" w:rsidRDefault="00C366F2" w:rsidP="00A24CC9">
            <w:pPr>
              <w:rPr>
                <w:rFonts w:ascii="GHEA Grapalat" w:hAnsi="GHEA Grapalat" w:cs="Calibri"/>
                <w:color w:val="000000"/>
                <w:sz w:val="18"/>
                <w:szCs w:val="18"/>
              </w:rPr>
            </w:pPr>
          </w:p>
        </w:tc>
        <w:tc>
          <w:tcPr>
            <w:tcW w:w="7020" w:type="dxa"/>
            <w:shd w:val="clear" w:color="000000" w:fill="FFFFFF"/>
            <w:vAlign w:val="center"/>
          </w:tcPr>
          <w:p w14:paraId="7C7F9CD3" w14:textId="77777777" w:rsidR="00C366F2" w:rsidRPr="007D7F74" w:rsidRDefault="00C366F2" w:rsidP="00A24CC9">
            <w:pPr>
              <w:jc w:val="both"/>
              <w:rPr>
                <w:rFonts w:ascii="GHEA Grapalat" w:hAnsi="GHEA Grapalat" w:cs="Calibri"/>
                <w:color w:val="000000"/>
                <w:sz w:val="18"/>
                <w:szCs w:val="18"/>
                <w:lang w:val="es-ES"/>
              </w:rPr>
            </w:pPr>
            <w:proofErr w:type="spellStart"/>
            <w:r w:rsidRPr="007D7F74">
              <w:rPr>
                <w:rFonts w:ascii="GHEA Grapalat" w:hAnsi="GHEA Grapalat" w:cs="Calibri"/>
                <w:color w:val="000000"/>
                <w:sz w:val="18"/>
                <w:szCs w:val="18"/>
                <w:lang w:val="es-ES"/>
              </w:rPr>
              <w:t>Работа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включает</w:t>
            </w:r>
            <w:proofErr w:type="spellEnd"/>
            <w:r w:rsidRPr="007D7F74">
              <w:rPr>
                <w:rFonts w:ascii="GHEA Grapalat" w:hAnsi="GHEA Grapalat" w:cs="Calibri"/>
                <w:color w:val="000000"/>
                <w:sz w:val="18"/>
                <w:szCs w:val="18"/>
                <w:lang w:val="es-ES"/>
              </w:rPr>
              <w:t xml:space="preserve"> в </w:t>
            </w:r>
            <w:proofErr w:type="spellStart"/>
            <w:r w:rsidRPr="007D7F74">
              <w:rPr>
                <w:rFonts w:ascii="GHEA Grapalat" w:hAnsi="GHEA Grapalat" w:cs="Calibri"/>
                <w:color w:val="000000"/>
                <w:sz w:val="18"/>
                <w:szCs w:val="18"/>
                <w:lang w:val="es-ES"/>
              </w:rPr>
              <w:t>себя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демонтаж</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старого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транспортного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светофора</w:t>
            </w:r>
            <w:proofErr w:type="spellEnd"/>
            <w:r w:rsidRPr="007D7F74">
              <w:rPr>
                <w:rFonts w:ascii="GHEA Grapalat" w:hAnsi="GHEA Grapalat" w:cs="Calibri"/>
                <w:color w:val="000000"/>
                <w:sz w:val="18"/>
                <w:szCs w:val="18"/>
                <w:lang w:val="es-ES"/>
              </w:rPr>
              <w:t>,</w:t>
            </w:r>
            <w:r w:rsidRPr="007D7F74">
              <w:rPr>
                <w:rFonts w:ascii="GHEA Grapalat" w:hAnsi="GHEA Grapalat" w:cs="Calibri"/>
                <w:color w:val="000000"/>
                <w:sz w:val="18"/>
                <w:szCs w:val="18"/>
                <w:lang w:val="hy-AM"/>
              </w:rPr>
              <w:t xml:space="preserve"> </w:t>
            </w:r>
            <w:proofErr w:type="spellStart"/>
            <w:r w:rsidRPr="007D7F74">
              <w:rPr>
                <w:rFonts w:ascii="GHEA Grapalat" w:hAnsi="GHEA Grapalat" w:cs="Calibri"/>
                <w:color w:val="000000"/>
                <w:sz w:val="18"/>
                <w:szCs w:val="18"/>
                <w:lang w:val="es-ES"/>
              </w:rPr>
              <w:t>размещение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нового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транспортного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светофора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существующей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консоли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канате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или</w:t>
            </w:r>
            <w:proofErr w:type="spellEnd"/>
            <w:r w:rsidRPr="007D7F74">
              <w:rPr>
                <w:rFonts w:ascii="GHEA Grapalat" w:hAnsi="GHEA Grapalat" w:cs="Calibri"/>
                <w:color w:val="000000"/>
                <w:sz w:val="18"/>
                <w:szCs w:val="18"/>
                <w:lang w:val="es-ES"/>
              </w:rPr>
              <w:t xml:space="preserve"> </w:t>
            </w:r>
            <w:r w:rsidRPr="007D7F74">
              <w:rPr>
                <w:rFonts w:ascii="GHEA Grapalat" w:hAnsi="GHEA Grapalat" w:cs="Calibri"/>
                <w:color w:val="000000"/>
                <w:sz w:val="18"/>
                <w:szCs w:val="18"/>
                <w:lang w:val="hy-AM"/>
              </w:rPr>
              <w:t>стойк</w:t>
            </w:r>
            <w:r w:rsidRPr="007D7F74">
              <w:rPr>
                <w:rFonts w:ascii="GHEA Grapalat" w:hAnsi="GHEA Grapalat" w:cs="Calibri"/>
                <w:color w:val="000000"/>
                <w:sz w:val="18"/>
                <w:szCs w:val="18"/>
              </w:rPr>
              <w:t>e</w:t>
            </w:r>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закрепление</w:t>
            </w:r>
            <w:proofErr w:type="spellEnd"/>
            <w:r w:rsidRPr="007D7F74">
              <w:rPr>
                <w:rFonts w:ascii="GHEA Grapalat" w:hAnsi="GHEA Grapalat" w:cs="Calibri"/>
                <w:color w:val="000000"/>
                <w:sz w:val="18"/>
                <w:szCs w:val="18"/>
                <w:lang w:val="es-ES"/>
              </w:rPr>
              <w:t xml:space="preserve"> с </w:t>
            </w:r>
            <w:proofErr w:type="spellStart"/>
            <w:r w:rsidRPr="007D7F74">
              <w:rPr>
                <w:rFonts w:ascii="GHEA Grapalat" w:hAnsi="GHEA Grapalat" w:cs="Calibri"/>
                <w:color w:val="000000"/>
                <w:sz w:val="18"/>
                <w:szCs w:val="18"/>
                <w:lang w:val="es-ES"/>
              </w:rPr>
              <w:t>соответствующими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деталями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проведение</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подключение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нового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электрического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кабеля.Стоимость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услуг</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включает</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также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стоимость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нового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транспортного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светофора</w:t>
            </w:r>
            <w:proofErr w:type="spellEnd"/>
            <w:r w:rsidRPr="007D7F74">
              <w:rPr>
                <w:rFonts w:ascii="GHEA Grapalat" w:hAnsi="GHEA Grapalat" w:cs="Calibri"/>
                <w:color w:val="000000"/>
                <w:sz w:val="18"/>
                <w:szCs w:val="18"/>
                <w:lang w:val="es-ES"/>
              </w:rPr>
              <w:t>.</w:t>
            </w:r>
          </w:p>
          <w:p w14:paraId="46B04636" w14:textId="77777777" w:rsidR="00C366F2" w:rsidRPr="007D7F74" w:rsidRDefault="00C366F2" w:rsidP="00A24CC9">
            <w:pPr>
              <w:jc w:val="both"/>
              <w:rPr>
                <w:rFonts w:ascii="GHEA Grapalat" w:hAnsi="GHEA Grapalat" w:cs="Calibri"/>
                <w:color w:val="000000"/>
                <w:sz w:val="18"/>
                <w:szCs w:val="18"/>
                <w:lang w:val="es-ES"/>
              </w:rPr>
            </w:pPr>
            <w:proofErr w:type="spellStart"/>
            <w:r w:rsidRPr="007D7F74">
              <w:rPr>
                <w:rFonts w:ascii="GHEA Grapalat" w:hAnsi="GHEA Grapalat" w:cs="Calibri"/>
                <w:color w:val="000000"/>
                <w:sz w:val="18"/>
                <w:szCs w:val="18"/>
                <w:lang w:val="es-ES"/>
              </w:rPr>
              <w:t>Требования</w:t>
            </w:r>
            <w:proofErr w:type="spellEnd"/>
            <w:r w:rsidRPr="007D7F74">
              <w:rPr>
                <w:rFonts w:ascii="GHEA Grapalat" w:hAnsi="GHEA Grapalat" w:cs="Calibri"/>
                <w:color w:val="000000"/>
                <w:sz w:val="18"/>
                <w:szCs w:val="18"/>
                <w:lang w:val="es-ES"/>
              </w:rPr>
              <w:t xml:space="preserve"> к </w:t>
            </w:r>
            <w:proofErr w:type="spellStart"/>
            <w:r w:rsidRPr="007D7F74">
              <w:rPr>
                <w:rFonts w:ascii="GHEA Grapalat" w:hAnsi="GHEA Grapalat" w:cs="Calibri"/>
                <w:color w:val="000000"/>
                <w:sz w:val="18"/>
                <w:szCs w:val="18"/>
                <w:lang w:val="es-ES"/>
              </w:rPr>
              <w:t>новому</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транспортному</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светофору</w:t>
            </w:r>
            <w:proofErr w:type="spellEnd"/>
            <w:r w:rsidRPr="007D7F74">
              <w:rPr>
                <w:rFonts w:ascii="GHEA Grapalat" w:hAnsi="GHEA Grapalat" w:cs="Calibri"/>
                <w:color w:val="000000"/>
                <w:sz w:val="18"/>
                <w:szCs w:val="18"/>
                <w:lang w:val="es-ES"/>
              </w:rPr>
              <w:t>:</w:t>
            </w:r>
          </w:p>
          <w:p w14:paraId="73824D52" w14:textId="77777777" w:rsidR="00C366F2" w:rsidRPr="007D7F74" w:rsidRDefault="00C366F2" w:rsidP="00A24CC9">
            <w:pPr>
              <w:jc w:val="both"/>
              <w:rPr>
                <w:rFonts w:ascii="GHEA Grapalat" w:hAnsi="GHEA Grapalat" w:cs="Calibri"/>
                <w:color w:val="000000"/>
                <w:sz w:val="18"/>
                <w:szCs w:val="18"/>
              </w:rPr>
            </w:pPr>
            <w:r w:rsidRPr="007D7F74">
              <w:rPr>
                <w:rFonts w:ascii="GHEA Grapalat" w:hAnsi="GHEA Grapalat" w:cs="Calibri"/>
                <w:color w:val="000000"/>
                <w:sz w:val="18"/>
                <w:szCs w:val="18"/>
                <w:lang w:val="es-ES"/>
              </w:rPr>
              <w:t xml:space="preserve">1. </w:t>
            </w:r>
            <w:r w:rsidRPr="007D7F74">
              <w:rPr>
                <w:rFonts w:ascii="GHEA Grapalat" w:hAnsi="GHEA Grapalat" w:cs="Calibri"/>
                <w:color w:val="000000"/>
                <w:sz w:val="18"/>
                <w:szCs w:val="18"/>
                <w:lang w:val="hy-AM"/>
              </w:rPr>
              <w:t>Индикатор подсчета времени сигнала, который должен работать в следующих режимах</w:t>
            </w:r>
            <w:r w:rsidRPr="007D7F74">
              <w:rPr>
                <w:rFonts w:ascii="GHEA Grapalat" w:hAnsi="GHEA Grapalat" w:cs="Calibri"/>
                <w:color w:val="000000"/>
                <w:sz w:val="18"/>
                <w:szCs w:val="18"/>
              </w:rPr>
              <w:t>:</w:t>
            </w:r>
          </w:p>
          <w:p w14:paraId="68DD3C78"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 xml:space="preserve">а) </w:t>
            </w:r>
            <w:proofErr w:type="spellStart"/>
            <w:r w:rsidRPr="007D7F74">
              <w:rPr>
                <w:rFonts w:ascii="GHEA Grapalat" w:hAnsi="GHEA Grapalat" w:cs="Calibri"/>
                <w:color w:val="000000"/>
                <w:sz w:val="18"/>
                <w:szCs w:val="18"/>
                <w:lang w:val="es-ES"/>
              </w:rPr>
              <w:t>определить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продолжительность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обратного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отсчета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основе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предыдущей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продолжительности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сигнала</w:t>
            </w:r>
            <w:proofErr w:type="spellEnd"/>
          </w:p>
          <w:p w14:paraId="0A65C733"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 xml:space="preserve">б) </w:t>
            </w:r>
            <w:proofErr w:type="spellStart"/>
            <w:r w:rsidRPr="007D7F74">
              <w:rPr>
                <w:rFonts w:ascii="GHEA Grapalat" w:hAnsi="GHEA Grapalat" w:cs="Calibri"/>
                <w:color w:val="000000"/>
                <w:sz w:val="18"/>
                <w:szCs w:val="18"/>
                <w:lang w:val="es-ES"/>
              </w:rPr>
              <w:t>установить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длительность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обратного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отсчета</w:t>
            </w:r>
            <w:proofErr w:type="spellEnd"/>
            <w:r w:rsidRPr="007D7F74">
              <w:rPr>
                <w:rFonts w:ascii="GHEA Grapalat" w:hAnsi="GHEA Grapalat" w:cs="Calibri"/>
                <w:color w:val="000000"/>
                <w:sz w:val="18"/>
                <w:szCs w:val="18"/>
                <w:lang w:val="es-ES"/>
              </w:rPr>
              <w:t xml:space="preserve"> в </w:t>
            </w:r>
            <w:proofErr w:type="spellStart"/>
            <w:r w:rsidRPr="007D7F74">
              <w:rPr>
                <w:rFonts w:ascii="GHEA Grapalat" w:hAnsi="GHEA Grapalat" w:cs="Calibri"/>
                <w:color w:val="000000"/>
                <w:sz w:val="18"/>
                <w:szCs w:val="18"/>
                <w:lang w:val="es-ES"/>
              </w:rPr>
              <w:t>соответствии</w:t>
            </w:r>
            <w:proofErr w:type="spellEnd"/>
            <w:r w:rsidRPr="007D7F74">
              <w:rPr>
                <w:rFonts w:ascii="GHEA Grapalat" w:hAnsi="GHEA Grapalat" w:cs="Calibri"/>
                <w:color w:val="000000"/>
                <w:sz w:val="18"/>
                <w:szCs w:val="18"/>
                <w:lang w:val="es-ES"/>
              </w:rPr>
              <w:t xml:space="preserve"> с </w:t>
            </w:r>
            <w:proofErr w:type="spellStart"/>
            <w:r w:rsidRPr="007D7F74">
              <w:rPr>
                <w:rFonts w:ascii="GHEA Grapalat" w:hAnsi="GHEA Grapalat" w:cs="Calibri"/>
                <w:color w:val="000000"/>
                <w:sz w:val="18"/>
                <w:szCs w:val="18"/>
                <w:lang w:val="es-ES"/>
              </w:rPr>
              <w:t>данными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lastRenderedPageBreak/>
              <w:t>полученными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из</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панели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управления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перекрестком</w:t>
            </w:r>
            <w:proofErr w:type="spellEnd"/>
            <w:r w:rsidRPr="007D7F74">
              <w:rPr>
                <w:rFonts w:ascii="GHEA Grapalat" w:hAnsi="GHEA Grapalat" w:cs="Calibri"/>
                <w:color w:val="000000"/>
                <w:sz w:val="18"/>
                <w:szCs w:val="18"/>
                <w:lang w:val="es-ES"/>
              </w:rPr>
              <w:t xml:space="preserve"> </w:t>
            </w:r>
          </w:p>
          <w:p w14:paraId="7D97AFD0"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2.</w:t>
            </w:r>
            <w:r w:rsidRPr="007D7F74">
              <w:rPr>
                <w:rFonts w:ascii="GHEA Grapalat" w:hAnsi="GHEA Grapalat" w:cs="Calibri"/>
                <w:color w:val="000000"/>
                <w:sz w:val="18"/>
                <w:szCs w:val="18"/>
                <w:lang w:val="hy-AM"/>
              </w:rPr>
              <w:t>Технические параметры в соответствии с</w:t>
            </w:r>
            <w:r w:rsidRPr="007D7F74">
              <w:rPr>
                <w:rFonts w:ascii="GHEA Grapalat" w:hAnsi="GHEA Grapalat" w:cs="Calibri"/>
                <w:color w:val="000000"/>
                <w:sz w:val="18"/>
                <w:szCs w:val="18"/>
              </w:rPr>
              <w:t>ГОСТР</w:t>
            </w:r>
            <w:r w:rsidRPr="007D7F74">
              <w:rPr>
                <w:rFonts w:ascii="GHEA Grapalat" w:hAnsi="GHEA Grapalat" w:cs="Calibri"/>
                <w:color w:val="000000"/>
                <w:sz w:val="18"/>
                <w:szCs w:val="18"/>
                <w:lang w:val="es-ES"/>
              </w:rPr>
              <w:t xml:space="preserve">52289-2004, ГОСТ Р5 2282-2004, </w:t>
            </w:r>
            <w:proofErr w:type="spellStart"/>
            <w:r w:rsidRPr="007D7F74">
              <w:rPr>
                <w:rFonts w:ascii="GHEA Grapalat" w:hAnsi="GHEA Grapalat" w:cs="Calibri"/>
                <w:color w:val="000000"/>
                <w:sz w:val="18"/>
                <w:szCs w:val="18"/>
                <w:lang w:val="es-ES"/>
              </w:rPr>
              <w:t>пыли</w:t>
            </w:r>
            <w:proofErr w:type="spellEnd"/>
            <w:r w:rsidRPr="007D7F74">
              <w:rPr>
                <w:rFonts w:ascii="GHEA Grapalat" w:hAnsi="GHEA Grapalat" w:cs="Calibri"/>
                <w:color w:val="000000"/>
                <w:sz w:val="18"/>
                <w:szCs w:val="18"/>
                <w:lang w:val="es-ES"/>
              </w:rPr>
              <w:t xml:space="preserve"> П – 300 и </w:t>
            </w:r>
            <w:proofErr w:type="spellStart"/>
            <w:r w:rsidRPr="007D7F74">
              <w:rPr>
                <w:rFonts w:ascii="GHEA Grapalat" w:hAnsi="GHEA Grapalat" w:cs="Calibri"/>
                <w:color w:val="000000"/>
                <w:sz w:val="18"/>
                <w:szCs w:val="18"/>
                <w:lang w:val="es-ES"/>
              </w:rPr>
              <w:t>безопасность</w:t>
            </w:r>
            <w:proofErr w:type="spellEnd"/>
            <w:r w:rsidRPr="007D7F74">
              <w:rPr>
                <w:rFonts w:ascii="GHEA Grapalat" w:hAnsi="GHEA Grapalat" w:cs="Calibri"/>
                <w:color w:val="000000"/>
                <w:sz w:val="18"/>
                <w:szCs w:val="18"/>
                <w:lang w:val="es-ES"/>
              </w:rPr>
              <w:t xml:space="preserve"> влагиIP54 </w:t>
            </w:r>
            <w:r w:rsidRPr="007D7F74">
              <w:rPr>
                <w:rFonts w:ascii="GHEA Grapalat" w:hAnsi="GHEA Grapalat" w:cs="Calibri"/>
                <w:color w:val="000000"/>
                <w:sz w:val="18"/>
                <w:szCs w:val="18"/>
              </w:rPr>
              <w:t>ГОСТ</w:t>
            </w:r>
            <w:r w:rsidRPr="007D7F74">
              <w:rPr>
                <w:rFonts w:ascii="GHEA Grapalat" w:hAnsi="GHEA Grapalat" w:cs="Calibri"/>
                <w:color w:val="000000"/>
                <w:sz w:val="18"/>
                <w:szCs w:val="18"/>
                <w:lang w:val="es-ES"/>
              </w:rPr>
              <w:t xml:space="preserve"> 14254-96</w:t>
            </w:r>
          </w:p>
          <w:p w14:paraId="3F40B8EC"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 xml:space="preserve">3. </w:t>
            </w:r>
            <w:r w:rsidRPr="007D7F74">
              <w:rPr>
                <w:rFonts w:ascii="GHEA Grapalat" w:hAnsi="GHEA Grapalat" w:cs="Calibri"/>
                <w:color w:val="000000"/>
                <w:sz w:val="18"/>
                <w:szCs w:val="18"/>
                <w:lang w:val="hy-AM"/>
              </w:rPr>
              <w:t>Размеры: не более 1180*380*180 мм</w:t>
            </w:r>
          </w:p>
          <w:p w14:paraId="3103010A" w14:textId="77777777" w:rsidR="00C366F2" w:rsidRPr="007D7F74" w:rsidRDefault="00C366F2" w:rsidP="00A24CC9">
            <w:pPr>
              <w:jc w:val="both"/>
              <w:rPr>
                <w:rFonts w:ascii="GHEA Grapalat" w:hAnsi="GHEA Grapalat" w:cs="Calibri"/>
                <w:color w:val="000000"/>
                <w:sz w:val="18"/>
                <w:szCs w:val="18"/>
                <w:lang w:val="hy-AM"/>
              </w:rPr>
            </w:pPr>
            <w:r w:rsidRPr="007D7F74">
              <w:rPr>
                <w:rFonts w:ascii="GHEA Grapalat" w:hAnsi="GHEA Grapalat" w:cs="Calibri"/>
                <w:color w:val="000000"/>
                <w:sz w:val="18"/>
                <w:szCs w:val="18"/>
                <w:lang w:val="hy-AM"/>
              </w:rPr>
              <w:t>4</w:t>
            </w:r>
            <w:r w:rsidRPr="007D7F74">
              <w:rPr>
                <w:rFonts w:ascii="GHEA Grapalat" w:hAnsi="GHEA Grapalat" w:cs="Calibri"/>
                <w:color w:val="000000"/>
                <w:sz w:val="18"/>
                <w:szCs w:val="18"/>
                <w:lang w:val="es-ES"/>
              </w:rPr>
              <w:t>.</w:t>
            </w:r>
            <w:r w:rsidRPr="007D7F74">
              <w:rPr>
                <w:rFonts w:ascii="GHEA Grapalat" w:hAnsi="GHEA Grapalat" w:cs="Calibri"/>
                <w:color w:val="000000"/>
                <w:sz w:val="18"/>
                <w:szCs w:val="18"/>
                <w:lang w:val="hy-AM"/>
              </w:rPr>
              <w:t>Световой диаметр апертуры: 300 мм</w:t>
            </w:r>
          </w:p>
          <w:p w14:paraId="5B4BA529"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hy-AM"/>
              </w:rPr>
              <w:t>5.</w:t>
            </w:r>
            <w:proofErr w:type="spellStart"/>
            <w:r w:rsidRPr="007D7F74">
              <w:rPr>
                <w:rFonts w:ascii="GHEA Grapalat" w:hAnsi="GHEA Grapalat" w:cs="Calibri"/>
                <w:color w:val="000000"/>
                <w:sz w:val="18"/>
                <w:szCs w:val="18"/>
                <w:lang w:val="es-ES"/>
              </w:rPr>
              <w:t>Напряжение</w:t>
            </w:r>
            <w:proofErr w:type="spellEnd"/>
            <w:r w:rsidRPr="007D7F74">
              <w:rPr>
                <w:rFonts w:ascii="GHEA Grapalat" w:hAnsi="GHEA Grapalat" w:cs="Calibri"/>
                <w:color w:val="000000"/>
                <w:sz w:val="18"/>
                <w:szCs w:val="18"/>
                <w:lang w:val="es-ES"/>
              </w:rPr>
              <w:t>: 110-250 В</w:t>
            </w:r>
          </w:p>
          <w:p w14:paraId="000C0F82" w14:textId="77777777" w:rsidR="00C366F2" w:rsidRPr="007D7F74" w:rsidRDefault="00C366F2" w:rsidP="00A24CC9">
            <w:pPr>
              <w:jc w:val="both"/>
              <w:rPr>
                <w:rFonts w:ascii="GHEA Grapalat" w:hAnsi="GHEA Grapalat" w:cs="Calibri"/>
                <w:color w:val="000000"/>
                <w:sz w:val="18"/>
                <w:szCs w:val="18"/>
                <w:lang w:val="hy-AM"/>
              </w:rPr>
            </w:pPr>
            <w:r w:rsidRPr="007D7F74">
              <w:rPr>
                <w:rFonts w:ascii="GHEA Grapalat" w:hAnsi="GHEA Grapalat" w:cs="Calibri"/>
                <w:color w:val="000000"/>
                <w:sz w:val="18"/>
                <w:szCs w:val="18"/>
                <w:lang w:val="hy-AM"/>
              </w:rPr>
              <w:t>6.</w:t>
            </w:r>
            <w:proofErr w:type="spellStart"/>
            <w:r w:rsidRPr="007D7F74">
              <w:rPr>
                <w:rFonts w:ascii="GHEA Grapalat" w:hAnsi="GHEA Grapalat" w:cs="Calibri"/>
                <w:color w:val="000000"/>
                <w:sz w:val="18"/>
                <w:szCs w:val="18"/>
                <w:lang w:val="es-ES"/>
              </w:rPr>
              <w:t>Сила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света</w:t>
            </w:r>
            <w:proofErr w:type="spellEnd"/>
            <w:r w:rsidRPr="007D7F74">
              <w:rPr>
                <w:rFonts w:ascii="GHEA Grapalat" w:hAnsi="GHEA Grapalat" w:cs="Calibri"/>
                <w:color w:val="000000"/>
                <w:sz w:val="18"/>
                <w:szCs w:val="18"/>
                <w:lang w:val="es-ES"/>
              </w:rPr>
              <w:t>:</w:t>
            </w:r>
          </w:p>
          <w:p w14:paraId="69BB9A22" w14:textId="77777777" w:rsidR="00C366F2" w:rsidRPr="007D7F74" w:rsidRDefault="00C366F2" w:rsidP="00A24CC9">
            <w:pPr>
              <w:jc w:val="both"/>
              <w:rPr>
                <w:rFonts w:ascii="GHEA Grapalat" w:hAnsi="GHEA Grapalat" w:cs="Calibri"/>
                <w:color w:val="000000"/>
                <w:sz w:val="18"/>
                <w:szCs w:val="18"/>
                <w:lang w:val="hy-AM"/>
              </w:rPr>
            </w:pPr>
            <w:r w:rsidRPr="007D7F74">
              <w:rPr>
                <w:rFonts w:ascii="GHEA Grapalat" w:hAnsi="GHEA Grapalat" w:cs="Calibri"/>
                <w:color w:val="000000"/>
                <w:sz w:val="18"/>
                <w:szCs w:val="18"/>
                <w:lang w:val="es-ES"/>
              </w:rPr>
              <w:t xml:space="preserve">а) </w:t>
            </w:r>
            <w:proofErr w:type="spellStart"/>
            <w:r w:rsidRPr="007D7F74">
              <w:rPr>
                <w:rFonts w:ascii="GHEA Grapalat" w:hAnsi="GHEA Grapalat" w:cs="Calibri"/>
                <w:color w:val="000000"/>
                <w:sz w:val="18"/>
                <w:szCs w:val="18"/>
                <w:lang w:val="es-ES"/>
              </w:rPr>
              <w:t>фиксированный</w:t>
            </w:r>
            <w:proofErr w:type="spellEnd"/>
            <w:r w:rsidRPr="007D7F74">
              <w:rPr>
                <w:rFonts w:ascii="GHEA Grapalat" w:hAnsi="GHEA Grapalat" w:cs="Calibri"/>
                <w:color w:val="000000"/>
                <w:sz w:val="18"/>
                <w:szCs w:val="18"/>
                <w:lang w:val="es-ES"/>
              </w:rPr>
              <w:t xml:space="preserve"> 500 КД и </w:t>
            </w:r>
            <w:proofErr w:type="spellStart"/>
            <w:r w:rsidRPr="007D7F74">
              <w:rPr>
                <w:rFonts w:ascii="GHEA Grapalat" w:hAnsi="GHEA Grapalat" w:cs="Calibri"/>
                <w:color w:val="000000"/>
                <w:sz w:val="18"/>
                <w:szCs w:val="18"/>
                <w:lang w:val="es-ES"/>
              </w:rPr>
              <w:t>больше</w:t>
            </w:r>
            <w:proofErr w:type="spellEnd"/>
          </w:p>
          <w:p w14:paraId="5D14F520" w14:textId="77777777" w:rsidR="00C366F2" w:rsidRPr="007D7F74" w:rsidRDefault="00C366F2" w:rsidP="00A24CC9">
            <w:pPr>
              <w:jc w:val="both"/>
              <w:rPr>
                <w:rFonts w:ascii="GHEA Grapalat" w:hAnsi="GHEA Grapalat" w:cs="Calibri"/>
                <w:color w:val="000000"/>
                <w:sz w:val="18"/>
                <w:szCs w:val="18"/>
                <w:lang w:val="hy-AM"/>
              </w:rPr>
            </w:pPr>
            <w:r w:rsidRPr="007D7F74">
              <w:rPr>
                <w:rFonts w:ascii="GHEA Grapalat" w:hAnsi="GHEA Grapalat" w:cs="Calibri"/>
                <w:color w:val="000000"/>
                <w:sz w:val="18"/>
                <w:szCs w:val="18"/>
                <w:lang w:val="es-ES"/>
              </w:rPr>
              <w:t>б)</w:t>
            </w:r>
            <w:proofErr w:type="spellStart"/>
            <w:r w:rsidRPr="007D7F74">
              <w:rPr>
                <w:rFonts w:ascii="GHEA Grapalat" w:hAnsi="GHEA Grapalat" w:cs="Calibri"/>
                <w:color w:val="000000"/>
                <w:sz w:val="18"/>
                <w:szCs w:val="18"/>
                <w:lang w:val="es-ES"/>
              </w:rPr>
              <w:t>адаптивный</w:t>
            </w:r>
            <w:proofErr w:type="spellEnd"/>
            <w:r w:rsidRPr="007D7F74">
              <w:rPr>
                <w:rFonts w:ascii="GHEA Grapalat" w:hAnsi="GHEA Grapalat" w:cs="Calibri"/>
                <w:color w:val="000000"/>
                <w:sz w:val="18"/>
                <w:szCs w:val="18"/>
                <w:lang w:val="es-ES"/>
              </w:rPr>
              <w:t xml:space="preserve"> в </w:t>
            </w:r>
            <w:proofErr w:type="spellStart"/>
            <w:r w:rsidRPr="007D7F74">
              <w:rPr>
                <w:rFonts w:ascii="GHEA Grapalat" w:hAnsi="GHEA Grapalat" w:cs="Calibri"/>
                <w:color w:val="000000"/>
                <w:sz w:val="18"/>
                <w:szCs w:val="18"/>
                <w:lang w:val="es-ES"/>
              </w:rPr>
              <w:t>зависимости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от</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окружающего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освещения</w:t>
            </w:r>
            <w:proofErr w:type="spellEnd"/>
          </w:p>
          <w:p w14:paraId="080CADE3" w14:textId="77777777" w:rsidR="00C366F2" w:rsidRPr="007D7F74" w:rsidRDefault="00C366F2" w:rsidP="00A24CC9">
            <w:pPr>
              <w:jc w:val="both"/>
              <w:rPr>
                <w:rFonts w:ascii="GHEA Grapalat" w:hAnsi="GHEA Grapalat" w:cs="Calibri"/>
                <w:color w:val="000000"/>
                <w:sz w:val="18"/>
                <w:szCs w:val="18"/>
                <w:lang w:val="es-ES"/>
              </w:rPr>
            </w:pPr>
            <w:proofErr w:type="spellStart"/>
            <w:r w:rsidRPr="007D7F74">
              <w:rPr>
                <w:rFonts w:ascii="GHEA Grapalat" w:hAnsi="GHEA Grapalat" w:cs="Calibri"/>
                <w:color w:val="000000"/>
                <w:sz w:val="18"/>
                <w:szCs w:val="18"/>
                <w:lang w:val="es-ES"/>
              </w:rPr>
              <w:t>Сила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должна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быть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саморегулируемой</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должна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уменьшаться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параллельно</w:t>
            </w:r>
            <w:proofErr w:type="spellEnd"/>
            <w:r w:rsidRPr="007D7F74">
              <w:rPr>
                <w:rFonts w:ascii="GHEA Grapalat" w:hAnsi="GHEA Grapalat" w:cs="Calibri"/>
                <w:color w:val="000000"/>
                <w:sz w:val="18"/>
                <w:szCs w:val="18"/>
                <w:lang w:val="es-ES"/>
              </w:rPr>
              <w:t xml:space="preserve"> с </w:t>
            </w:r>
            <w:proofErr w:type="spellStart"/>
            <w:r w:rsidRPr="007D7F74">
              <w:rPr>
                <w:rFonts w:ascii="GHEA Grapalat" w:hAnsi="GHEA Grapalat" w:cs="Calibri"/>
                <w:color w:val="000000"/>
                <w:sz w:val="18"/>
                <w:szCs w:val="18"/>
                <w:lang w:val="es-ES"/>
              </w:rPr>
              <w:t>уменьшением</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освещенности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окружающей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среды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сохраняя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требования</w:t>
            </w:r>
            <w:proofErr w:type="spellEnd"/>
            <w:r w:rsidRPr="007D7F74">
              <w:rPr>
                <w:rFonts w:ascii="GHEA Grapalat" w:hAnsi="GHEA Grapalat" w:cs="Calibri"/>
                <w:color w:val="000000"/>
                <w:sz w:val="18"/>
                <w:szCs w:val="18"/>
                <w:lang w:val="es-ES"/>
              </w:rPr>
              <w:t xml:space="preserve"> ГОСТ Р52282-2004</w:t>
            </w:r>
          </w:p>
          <w:p w14:paraId="69778819"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hy-AM"/>
              </w:rPr>
              <w:t>7</w:t>
            </w:r>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Видимость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менее</w:t>
            </w:r>
            <w:proofErr w:type="spellEnd"/>
            <w:r w:rsidRPr="007D7F74">
              <w:rPr>
                <w:rFonts w:ascii="GHEA Grapalat" w:hAnsi="GHEA Grapalat" w:cs="Calibri"/>
                <w:color w:val="000000"/>
                <w:sz w:val="18"/>
                <w:szCs w:val="18"/>
                <w:lang w:val="es-ES"/>
              </w:rPr>
              <w:t xml:space="preserve"> 100 </w:t>
            </w:r>
            <w:proofErr w:type="spellStart"/>
            <w:r w:rsidRPr="007D7F74">
              <w:rPr>
                <w:rFonts w:ascii="GHEA Grapalat" w:hAnsi="GHEA Grapalat" w:cs="Calibri"/>
                <w:color w:val="000000"/>
                <w:sz w:val="18"/>
                <w:szCs w:val="18"/>
                <w:lang w:val="es-ES"/>
              </w:rPr>
              <w:t>метров</w:t>
            </w:r>
            <w:proofErr w:type="spellEnd"/>
          </w:p>
          <w:p w14:paraId="29AD0E7C"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hy-AM"/>
              </w:rPr>
              <w:t>8</w:t>
            </w:r>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Условия</w:t>
            </w:r>
            <w:proofErr w:type="spellEnd"/>
            <w:r w:rsidRPr="007D7F74">
              <w:rPr>
                <w:rFonts w:ascii="GHEA Grapalat" w:hAnsi="GHEA Grapalat" w:cs="Calibri"/>
                <w:color w:val="000000"/>
                <w:sz w:val="18"/>
                <w:szCs w:val="18"/>
                <w:lang w:val="es-ES"/>
              </w:rPr>
              <w:t xml:space="preserve"> эксплуатации-40˚C- +60˚C, </w:t>
            </w:r>
            <w:proofErr w:type="spellStart"/>
            <w:r w:rsidRPr="007D7F74">
              <w:rPr>
                <w:rFonts w:ascii="GHEA Grapalat" w:hAnsi="GHEA Grapalat" w:cs="Calibri"/>
                <w:color w:val="000000"/>
                <w:sz w:val="18"/>
                <w:szCs w:val="18"/>
                <w:lang w:val="es-ES"/>
              </w:rPr>
              <w:t>при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относительной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влажности</w:t>
            </w:r>
            <w:proofErr w:type="spellEnd"/>
            <w:r w:rsidRPr="007D7F74">
              <w:rPr>
                <w:rFonts w:ascii="GHEA Grapalat" w:hAnsi="GHEA Grapalat" w:cs="Calibri"/>
                <w:color w:val="000000"/>
                <w:sz w:val="18"/>
                <w:szCs w:val="18"/>
                <w:lang w:val="es-ES"/>
              </w:rPr>
              <w:t xml:space="preserve"> 98%</w:t>
            </w:r>
          </w:p>
          <w:p w14:paraId="6F1177FF"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hy-AM"/>
              </w:rPr>
              <w:t>9</w:t>
            </w:r>
            <w:r w:rsidRPr="007D7F74">
              <w:rPr>
                <w:rFonts w:ascii="GHEA Grapalat" w:hAnsi="GHEA Grapalat" w:cs="Calibri"/>
                <w:color w:val="000000"/>
                <w:sz w:val="18"/>
                <w:szCs w:val="18"/>
                <w:lang w:val="es-ES"/>
              </w:rPr>
              <w:t>.</w:t>
            </w:r>
            <w:proofErr w:type="spellStart"/>
            <w:r w:rsidRPr="007D7F74">
              <w:rPr>
                <w:rFonts w:ascii="GHEA Grapalat" w:hAnsi="GHEA Grapalat" w:cs="Calibri"/>
                <w:color w:val="000000"/>
                <w:sz w:val="18"/>
                <w:szCs w:val="18"/>
                <w:lang w:val="es-ES"/>
              </w:rPr>
              <w:t>Условия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работы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вертикальная</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горизонтальная</w:t>
            </w:r>
            <w:proofErr w:type="spellEnd"/>
          </w:p>
          <w:p w14:paraId="0C356062"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hy-AM"/>
              </w:rPr>
              <w:t>10</w:t>
            </w:r>
            <w:r w:rsidRPr="007D7F74">
              <w:rPr>
                <w:rFonts w:ascii="GHEA Grapalat" w:hAnsi="GHEA Grapalat" w:cs="Calibri"/>
                <w:color w:val="000000"/>
                <w:sz w:val="18"/>
                <w:szCs w:val="18"/>
                <w:lang w:val="es-ES"/>
              </w:rPr>
              <w:t xml:space="preserve">. </w:t>
            </w:r>
            <w:r w:rsidRPr="007D7F74">
              <w:rPr>
                <w:rFonts w:ascii="GHEA Grapalat" w:hAnsi="GHEA Grapalat" w:cs="Calibri"/>
                <w:color w:val="000000"/>
                <w:sz w:val="18"/>
                <w:szCs w:val="18"/>
                <w:lang w:val="hy-AM"/>
              </w:rPr>
              <w:t>Гарантийный срок службы, предоставленный компанией-производителем: 10 лет</w:t>
            </w:r>
          </w:p>
          <w:p w14:paraId="76BF550F"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hy-AM"/>
              </w:rPr>
              <w:t>11</w:t>
            </w:r>
            <w:r w:rsidRPr="007D7F74">
              <w:rPr>
                <w:rFonts w:ascii="GHEA Grapalat" w:hAnsi="GHEA Grapalat" w:cs="Calibri"/>
                <w:color w:val="000000"/>
                <w:sz w:val="18"/>
                <w:szCs w:val="18"/>
                <w:lang w:val="es-ES"/>
              </w:rPr>
              <w:t>.</w:t>
            </w:r>
            <w:proofErr w:type="spellStart"/>
            <w:r w:rsidRPr="007D7F74">
              <w:rPr>
                <w:rFonts w:ascii="GHEA Grapalat" w:hAnsi="GHEA Grapalat" w:cs="Calibri"/>
                <w:color w:val="000000"/>
                <w:sz w:val="18"/>
                <w:szCs w:val="18"/>
                <w:lang w:val="es-ES"/>
              </w:rPr>
              <w:t>Каркас</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черный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порошкообразный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или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окрашенный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красителем</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который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должен</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выполнять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роль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преобразователя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ржавчины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основы</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конечного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декоративного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покрытия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Он</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должен</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быть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устойчивым</w:t>
            </w:r>
            <w:proofErr w:type="spellEnd"/>
            <w:r w:rsidRPr="007D7F74">
              <w:rPr>
                <w:rFonts w:ascii="GHEA Grapalat" w:hAnsi="GHEA Grapalat" w:cs="Calibri"/>
                <w:color w:val="000000"/>
                <w:sz w:val="18"/>
                <w:szCs w:val="18"/>
                <w:lang w:val="es-ES"/>
              </w:rPr>
              <w:t xml:space="preserve"> к </w:t>
            </w:r>
            <w:proofErr w:type="spellStart"/>
            <w:r w:rsidRPr="007D7F74">
              <w:rPr>
                <w:rFonts w:ascii="GHEA Grapalat" w:hAnsi="GHEA Grapalat" w:cs="Calibri"/>
                <w:color w:val="000000"/>
                <w:sz w:val="18"/>
                <w:szCs w:val="18"/>
                <w:lang w:val="es-ES"/>
              </w:rPr>
              <w:t>коррозии</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устойчивым</w:t>
            </w:r>
            <w:proofErr w:type="spellEnd"/>
            <w:r w:rsidRPr="007D7F74">
              <w:rPr>
                <w:rFonts w:ascii="GHEA Grapalat" w:hAnsi="GHEA Grapalat" w:cs="Calibri"/>
                <w:color w:val="000000"/>
                <w:sz w:val="18"/>
                <w:szCs w:val="18"/>
                <w:lang w:val="es-ES"/>
              </w:rPr>
              <w:t xml:space="preserve"> к </w:t>
            </w:r>
            <w:proofErr w:type="spellStart"/>
            <w:r w:rsidRPr="007D7F74">
              <w:rPr>
                <w:rFonts w:ascii="GHEA Grapalat" w:hAnsi="GHEA Grapalat" w:cs="Calibri"/>
                <w:color w:val="000000"/>
                <w:sz w:val="18"/>
                <w:szCs w:val="18"/>
                <w:lang w:val="es-ES"/>
              </w:rPr>
              <w:t>различным</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погодным</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условиям</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например</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Эмаль</w:t>
            </w:r>
            <w:proofErr w:type="spellEnd"/>
            <w:r w:rsidRPr="007D7F74">
              <w:rPr>
                <w:rFonts w:ascii="GHEA Grapalat" w:hAnsi="GHEA Grapalat" w:cs="Calibri"/>
                <w:color w:val="000000"/>
                <w:sz w:val="18"/>
                <w:szCs w:val="18"/>
                <w:lang w:val="es-ES"/>
              </w:rPr>
              <w:t xml:space="preserve"> с </w:t>
            </w:r>
            <w:proofErr w:type="spellStart"/>
            <w:r w:rsidRPr="007D7F74">
              <w:rPr>
                <w:rFonts w:ascii="GHEA Grapalat" w:hAnsi="GHEA Grapalat" w:cs="Calibri"/>
                <w:color w:val="000000"/>
                <w:sz w:val="18"/>
                <w:szCs w:val="18"/>
                <w:lang w:val="es-ES"/>
              </w:rPr>
              <w:t>металл</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Стружкой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Миофе</w:t>
            </w:r>
            <w:proofErr w:type="spellEnd"/>
            <w:r w:rsidRPr="007D7F74">
              <w:rPr>
                <w:rFonts w:ascii="GHEA Grapalat" w:hAnsi="GHEA Grapalat" w:cs="Calibri"/>
                <w:color w:val="000000"/>
                <w:sz w:val="18"/>
                <w:szCs w:val="18"/>
                <w:lang w:val="es-ES"/>
              </w:rPr>
              <w:t xml:space="preserve"> 771, </w:t>
            </w:r>
            <w:proofErr w:type="spellStart"/>
            <w:r w:rsidRPr="007D7F74">
              <w:rPr>
                <w:rFonts w:ascii="GHEA Grapalat" w:hAnsi="GHEA Grapalat" w:cs="Calibri"/>
                <w:color w:val="000000"/>
                <w:sz w:val="18"/>
                <w:szCs w:val="18"/>
                <w:lang w:val="es-ES"/>
              </w:rPr>
              <w:t>антрацит</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Ролкс</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Rolax</w:t>
            </w:r>
            <w:proofErr w:type="spellEnd"/>
            <w:r w:rsidRPr="007D7F74">
              <w:rPr>
                <w:rFonts w:ascii="GHEA Grapalat" w:hAnsi="GHEA Grapalat" w:cs="Calibri"/>
                <w:color w:val="000000"/>
                <w:sz w:val="18"/>
                <w:szCs w:val="18"/>
                <w:lang w:val="es-ES"/>
              </w:rPr>
              <w:t>.):</w:t>
            </w:r>
          </w:p>
          <w:p w14:paraId="252F08E7"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 xml:space="preserve">12. </w:t>
            </w:r>
            <w:proofErr w:type="spellStart"/>
            <w:r w:rsidRPr="007D7F74">
              <w:rPr>
                <w:rFonts w:ascii="GHEA Grapalat" w:hAnsi="GHEA Grapalat" w:cs="Calibri"/>
                <w:color w:val="000000"/>
                <w:sz w:val="18"/>
                <w:szCs w:val="18"/>
                <w:lang w:val="es-ES"/>
              </w:rPr>
              <w:t>Светофоры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должны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быть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оборудованы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навесами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длина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менее</w:t>
            </w:r>
            <w:proofErr w:type="spellEnd"/>
            <w:r w:rsidRPr="007D7F74">
              <w:rPr>
                <w:rFonts w:ascii="GHEA Grapalat" w:hAnsi="GHEA Grapalat" w:cs="Calibri"/>
                <w:color w:val="000000"/>
                <w:sz w:val="18"/>
                <w:szCs w:val="18"/>
                <w:lang w:val="es-ES"/>
              </w:rPr>
              <w:t xml:space="preserve"> 20 </w:t>
            </w:r>
            <w:proofErr w:type="spellStart"/>
            <w:r w:rsidRPr="007D7F74">
              <w:rPr>
                <w:rFonts w:ascii="GHEA Grapalat" w:hAnsi="GHEA Grapalat" w:cs="Calibri"/>
                <w:color w:val="000000"/>
                <w:sz w:val="18"/>
                <w:szCs w:val="18"/>
                <w:lang w:val="es-ES"/>
              </w:rPr>
              <w:t>см</w:t>
            </w:r>
            <w:proofErr w:type="spellEnd"/>
            <w:r w:rsidRPr="007D7F74">
              <w:rPr>
                <w:rFonts w:ascii="GHEA Grapalat" w:hAnsi="GHEA Grapalat" w:cs="Calibri"/>
                <w:color w:val="000000"/>
                <w:sz w:val="18"/>
                <w:szCs w:val="18"/>
                <w:lang w:val="es-ES"/>
              </w:rPr>
              <w:t>:</w:t>
            </w:r>
          </w:p>
          <w:p w14:paraId="1875417D" w14:textId="77777777" w:rsidR="00C366F2" w:rsidRPr="007D7F74" w:rsidRDefault="00C366F2" w:rsidP="00A24CC9">
            <w:pPr>
              <w:jc w:val="both"/>
              <w:rPr>
                <w:rFonts w:ascii="GHEA Grapalat" w:hAnsi="GHEA Grapalat" w:cs="Calibri"/>
                <w:color w:val="000000"/>
                <w:sz w:val="18"/>
                <w:szCs w:val="18"/>
                <w:lang w:val="es-ES"/>
              </w:rPr>
            </w:pPr>
            <w:proofErr w:type="spellStart"/>
            <w:r w:rsidRPr="007D7F74">
              <w:rPr>
                <w:rFonts w:ascii="GHEA Grapalat" w:hAnsi="GHEA Grapalat" w:cs="Calibri"/>
                <w:color w:val="000000"/>
                <w:sz w:val="18"/>
                <w:szCs w:val="18"/>
                <w:lang w:val="es-ES"/>
              </w:rPr>
              <w:t>Светофоры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должны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быть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оснащены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микропризматическими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пленочными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экранами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класса</w:t>
            </w:r>
            <w:proofErr w:type="spellEnd"/>
            <w:r w:rsidRPr="007D7F74">
              <w:rPr>
                <w:rFonts w:ascii="GHEA Grapalat" w:hAnsi="GHEA Grapalat" w:cs="Calibri"/>
                <w:color w:val="000000"/>
                <w:sz w:val="18"/>
                <w:szCs w:val="18"/>
                <w:lang w:val="es-ES"/>
              </w:rPr>
              <w:t xml:space="preserve"> B:</w:t>
            </w:r>
          </w:p>
          <w:p w14:paraId="655E1B65" w14:textId="77777777" w:rsidR="00C366F2" w:rsidRPr="007D7F74" w:rsidRDefault="00C366F2" w:rsidP="00A24CC9">
            <w:pPr>
              <w:jc w:val="both"/>
              <w:rPr>
                <w:rFonts w:ascii="GHEA Grapalat" w:hAnsi="GHEA Grapalat" w:cs="Calibri"/>
                <w:color w:val="000000"/>
                <w:sz w:val="18"/>
                <w:szCs w:val="18"/>
                <w:lang w:val="es-ES"/>
              </w:rPr>
            </w:pPr>
            <w:proofErr w:type="spellStart"/>
            <w:r w:rsidRPr="007D7F74">
              <w:rPr>
                <w:rFonts w:ascii="GHEA Grapalat" w:hAnsi="GHEA Grapalat" w:cs="Calibri"/>
                <w:color w:val="000000"/>
                <w:sz w:val="18"/>
                <w:szCs w:val="18"/>
                <w:lang w:val="es-ES"/>
              </w:rPr>
              <w:t>Светофоры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должны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быть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укомплектованы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деталями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крепления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которые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должны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дать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возможность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прикрепить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светофор</w:t>
            </w:r>
            <w:proofErr w:type="spellEnd"/>
            <w:r w:rsidRPr="007D7F74">
              <w:rPr>
                <w:rFonts w:ascii="GHEA Grapalat" w:hAnsi="GHEA Grapalat" w:cs="Calibri"/>
                <w:color w:val="000000"/>
                <w:sz w:val="18"/>
                <w:szCs w:val="18"/>
                <w:lang w:val="es-ES"/>
              </w:rPr>
              <w:t xml:space="preserve"> к </w:t>
            </w:r>
            <w:proofErr w:type="spellStart"/>
            <w:r w:rsidRPr="007D7F74">
              <w:rPr>
                <w:rFonts w:ascii="GHEA Grapalat" w:hAnsi="GHEA Grapalat" w:cs="Calibri"/>
                <w:color w:val="000000"/>
                <w:sz w:val="18"/>
                <w:szCs w:val="18"/>
                <w:lang w:val="es-ES"/>
              </w:rPr>
              <w:t>внешнему</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освещению</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специальной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опоре</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канату</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обеспечить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w:t>
            </w:r>
            <w:proofErr w:type="spellEnd"/>
            <w:r w:rsidRPr="007D7F74">
              <w:rPr>
                <w:rFonts w:ascii="GHEA Grapalat" w:hAnsi="GHEA Grapalat" w:cs="Calibri"/>
                <w:color w:val="000000"/>
                <w:sz w:val="18"/>
                <w:szCs w:val="18"/>
                <w:lang w:val="es-ES"/>
              </w:rPr>
              <w:t xml:space="preserve"> 180˚ </w:t>
            </w:r>
            <w:proofErr w:type="spellStart"/>
            <w:r w:rsidRPr="007D7F74">
              <w:rPr>
                <w:rFonts w:ascii="GHEA Grapalat" w:hAnsi="GHEA Grapalat" w:cs="Calibri"/>
                <w:color w:val="000000"/>
                <w:sz w:val="18"/>
                <w:szCs w:val="18"/>
                <w:lang w:val="es-ES"/>
              </w:rPr>
              <w:t>оборотов</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светофора</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фиксацию</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вокруг</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оси</w:t>
            </w:r>
            <w:proofErr w:type="spellEnd"/>
            <w:r w:rsidRPr="007D7F74">
              <w:rPr>
                <w:rFonts w:ascii="GHEA Grapalat" w:hAnsi="GHEA Grapalat" w:cs="Calibri"/>
                <w:color w:val="000000"/>
                <w:sz w:val="18"/>
                <w:szCs w:val="18"/>
                <w:lang w:val="es-ES"/>
              </w:rPr>
              <w:t>.</w:t>
            </w:r>
          </w:p>
          <w:p w14:paraId="664DDA5D" w14:textId="77777777" w:rsidR="00C366F2" w:rsidRPr="007D7F74" w:rsidRDefault="00C366F2" w:rsidP="00A24CC9">
            <w:pPr>
              <w:jc w:val="both"/>
              <w:rPr>
                <w:rFonts w:ascii="GHEA Grapalat" w:hAnsi="GHEA Grapalat" w:cs="Calibri"/>
                <w:color w:val="000000"/>
                <w:sz w:val="18"/>
                <w:szCs w:val="18"/>
                <w:lang w:val="es-ES"/>
              </w:rPr>
            </w:pPr>
            <w:proofErr w:type="spellStart"/>
            <w:r w:rsidRPr="007D7F74">
              <w:rPr>
                <w:rFonts w:ascii="GHEA Grapalat" w:hAnsi="GHEA Grapalat"/>
                <w:sz w:val="18"/>
                <w:szCs w:val="18"/>
                <w:lang w:val="es-ES"/>
              </w:rPr>
              <w:t>Установка</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нового</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транспортного</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светофора</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на</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имеющуюся</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консоль</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или</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трос</w:t>
            </w:r>
            <w:proofErr w:type="spellEnd"/>
            <w:r w:rsidRPr="007D7F74">
              <w:rPr>
                <w:rFonts w:ascii="GHEA Grapalat" w:hAnsi="GHEA Grapalat"/>
                <w:sz w:val="18"/>
                <w:szCs w:val="18"/>
                <w:lang w:val="es-ES"/>
              </w:rPr>
              <w:t xml:space="preserve"> в </w:t>
            </w:r>
            <w:proofErr w:type="spellStart"/>
            <w:r w:rsidRPr="007D7F74">
              <w:rPr>
                <w:rFonts w:ascii="GHEA Grapalat" w:hAnsi="GHEA Grapalat"/>
                <w:sz w:val="18"/>
                <w:szCs w:val="18"/>
                <w:lang w:val="es-ES"/>
              </w:rPr>
              <w:t>целях</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модернизации</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предусмотренной</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заданием</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максимальное</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количество</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может</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составлять</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до</w:t>
            </w:r>
            <w:proofErr w:type="spellEnd"/>
            <w:r w:rsidRPr="007D7F74">
              <w:rPr>
                <w:rFonts w:ascii="GHEA Grapalat" w:hAnsi="GHEA Grapalat"/>
                <w:sz w:val="18"/>
                <w:szCs w:val="18"/>
                <w:lang w:val="es-ES"/>
              </w:rPr>
              <w:t xml:space="preserve"> 5 </w:t>
            </w:r>
            <w:proofErr w:type="spellStart"/>
            <w:r w:rsidRPr="007D7F74">
              <w:rPr>
                <w:rFonts w:ascii="GHEA Grapalat" w:hAnsi="GHEA Grapalat"/>
                <w:sz w:val="18"/>
                <w:szCs w:val="18"/>
                <w:lang w:val="es-ES"/>
              </w:rPr>
              <w:t>штук</w:t>
            </w:r>
            <w:proofErr w:type="spellEnd"/>
            <w:r w:rsidRPr="007D7F74">
              <w:rPr>
                <w:rFonts w:ascii="GHEA Grapalat" w:hAnsi="GHEA Grapalat"/>
                <w:sz w:val="18"/>
                <w:szCs w:val="18"/>
                <w:lang w:val="es-ES"/>
              </w:rPr>
              <w:t xml:space="preserve"> в </w:t>
            </w:r>
            <w:proofErr w:type="spellStart"/>
            <w:r w:rsidRPr="007D7F74">
              <w:rPr>
                <w:rFonts w:ascii="GHEA Grapalat" w:hAnsi="GHEA Grapalat"/>
                <w:sz w:val="18"/>
                <w:szCs w:val="18"/>
                <w:lang w:val="es-ES"/>
              </w:rPr>
              <w:t>течение</w:t>
            </w:r>
            <w:proofErr w:type="spellEnd"/>
            <w:r w:rsidRPr="007D7F74">
              <w:rPr>
                <w:rFonts w:ascii="GHEA Grapalat" w:hAnsi="GHEA Grapalat"/>
                <w:sz w:val="18"/>
                <w:szCs w:val="18"/>
                <w:lang w:val="es-ES"/>
              </w:rPr>
              <w:t xml:space="preserve"> 1 </w:t>
            </w:r>
            <w:proofErr w:type="spellStart"/>
            <w:r w:rsidRPr="007D7F74">
              <w:rPr>
                <w:rFonts w:ascii="GHEA Grapalat" w:hAnsi="GHEA Grapalat"/>
                <w:sz w:val="18"/>
                <w:szCs w:val="18"/>
                <w:lang w:val="es-ES"/>
              </w:rPr>
              <w:t>календарного</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дня</w:t>
            </w:r>
            <w:proofErr w:type="spellEnd"/>
            <w:r w:rsidRPr="007D7F74">
              <w:rPr>
                <w:rFonts w:ascii="GHEA Grapalat" w:hAnsi="GHEA Grapalat"/>
                <w:sz w:val="18"/>
                <w:szCs w:val="18"/>
                <w:lang w:val="es-ES"/>
              </w:rPr>
              <w:t>:</w:t>
            </w:r>
          </w:p>
        </w:tc>
        <w:tc>
          <w:tcPr>
            <w:tcW w:w="1258" w:type="dxa"/>
            <w:shd w:val="clear" w:color="000000" w:fill="FFFFFF"/>
            <w:vAlign w:val="center"/>
          </w:tcPr>
          <w:p w14:paraId="53BF1878" w14:textId="77777777" w:rsidR="00C366F2" w:rsidRPr="007D7F74" w:rsidRDefault="00C366F2" w:rsidP="00A24CC9">
            <w:pPr>
              <w:jc w:val="center"/>
              <w:rPr>
                <w:rFonts w:ascii="GHEA Grapalat" w:hAnsi="GHEA Grapalat" w:cs="Calibri"/>
                <w:color w:val="000000"/>
                <w:sz w:val="18"/>
                <w:szCs w:val="18"/>
                <w:lang w:val="hy-AM"/>
              </w:rPr>
            </w:pPr>
            <w:r w:rsidRPr="007D7F74">
              <w:rPr>
                <w:rFonts w:ascii="GHEA Grapalat" w:hAnsi="GHEA Grapalat"/>
                <w:sz w:val="18"/>
                <w:szCs w:val="18"/>
              </w:rPr>
              <w:lastRenderedPageBreak/>
              <w:t>шт.</w:t>
            </w:r>
          </w:p>
        </w:tc>
        <w:tc>
          <w:tcPr>
            <w:tcW w:w="1350" w:type="dxa"/>
            <w:shd w:val="clear" w:color="000000" w:fill="FFFFFF"/>
            <w:noWrap/>
            <w:vAlign w:val="center"/>
          </w:tcPr>
          <w:p w14:paraId="651AA901" w14:textId="77777777" w:rsidR="00C366F2" w:rsidRPr="00D328F6" w:rsidRDefault="00C366F2" w:rsidP="00A24CC9">
            <w:pPr>
              <w:jc w:val="center"/>
              <w:rPr>
                <w:rFonts w:ascii="GHEA Grapalat" w:hAnsi="GHEA Grapalat" w:cs="Calibri"/>
                <w:sz w:val="18"/>
                <w:szCs w:val="18"/>
              </w:rPr>
            </w:pPr>
            <w:r w:rsidRPr="00D328F6">
              <w:rPr>
                <w:rFonts w:ascii="GHEA Grapalat" w:hAnsi="GHEA Grapalat" w:cs="Calibri"/>
                <w:sz w:val="18"/>
                <w:szCs w:val="18"/>
              </w:rPr>
              <w:t>1</w:t>
            </w:r>
          </w:p>
        </w:tc>
        <w:tc>
          <w:tcPr>
            <w:tcW w:w="1195" w:type="dxa"/>
            <w:tcBorders>
              <w:top w:val="single" w:sz="8" w:space="0" w:color="auto"/>
              <w:left w:val="nil"/>
              <w:bottom w:val="single" w:sz="8" w:space="0" w:color="auto"/>
              <w:right w:val="single" w:sz="4" w:space="0" w:color="auto"/>
            </w:tcBorders>
            <w:shd w:val="clear" w:color="000000" w:fill="FFFFFF"/>
            <w:noWrap/>
            <w:vAlign w:val="center"/>
          </w:tcPr>
          <w:p w14:paraId="4AD27D67" w14:textId="3055D8D3" w:rsidR="00C366F2" w:rsidRPr="005567C6" w:rsidRDefault="00C366F2" w:rsidP="00A24CC9">
            <w:pPr>
              <w:jc w:val="center"/>
              <w:rPr>
                <w:rFonts w:ascii="GHEA Grapalat" w:hAnsi="GHEA Grapalat" w:cs="Calibri"/>
                <w:sz w:val="18"/>
                <w:szCs w:val="18"/>
              </w:rPr>
            </w:pPr>
          </w:p>
        </w:tc>
        <w:tc>
          <w:tcPr>
            <w:tcW w:w="748" w:type="dxa"/>
            <w:tcBorders>
              <w:top w:val="single" w:sz="8" w:space="0" w:color="auto"/>
              <w:left w:val="single" w:sz="4" w:space="0" w:color="auto"/>
              <w:bottom w:val="single" w:sz="8" w:space="0" w:color="auto"/>
              <w:right w:val="single" w:sz="8" w:space="0" w:color="auto"/>
            </w:tcBorders>
            <w:shd w:val="clear" w:color="000000" w:fill="FFFFFF"/>
            <w:vAlign w:val="center"/>
          </w:tcPr>
          <w:p w14:paraId="0821C3CB" w14:textId="77777777" w:rsidR="00C366F2" w:rsidRPr="00634772" w:rsidRDefault="00C366F2" w:rsidP="00A24CC9">
            <w:pPr>
              <w:jc w:val="center"/>
              <w:rPr>
                <w:rFonts w:ascii="GHEA Grapalat" w:hAnsi="GHEA Grapalat" w:cs="Calibri"/>
                <w:sz w:val="18"/>
                <w:szCs w:val="18"/>
              </w:rPr>
            </w:pPr>
            <w:r>
              <w:rPr>
                <w:rFonts w:ascii="GHEA Grapalat" w:hAnsi="GHEA Grapalat" w:cs="Calibri"/>
                <w:color w:val="000000"/>
                <w:sz w:val="18"/>
                <w:szCs w:val="18"/>
              </w:rPr>
              <w:t>6.682</w:t>
            </w:r>
          </w:p>
        </w:tc>
      </w:tr>
      <w:tr w:rsidR="00C366F2" w:rsidRPr="00EB1786" w14:paraId="0404B28E" w14:textId="77777777" w:rsidTr="00A24CC9">
        <w:trPr>
          <w:trHeight w:val="270"/>
          <w:jc w:val="center"/>
        </w:trPr>
        <w:tc>
          <w:tcPr>
            <w:tcW w:w="646" w:type="dxa"/>
            <w:shd w:val="clear" w:color="000000" w:fill="FFFFFF"/>
            <w:noWrap/>
            <w:vAlign w:val="center"/>
            <w:hideMark/>
          </w:tcPr>
          <w:p w14:paraId="2E7F071C" w14:textId="77777777" w:rsidR="00C366F2" w:rsidRPr="00CF63B2" w:rsidRDefault="00C366F2" w:rsidP="00A24CC9">
            <w:pPr>
              <w:jc w:val="center"/>
              <w:rPr>
                <w:rFonts w:ascii="GHEA Grapalat" w:hAnsi="GHEA Grapalat" w:cs="Calibri"/>
                <w:color w:val="000000"/>
                <w:sz w:val="18"/>
                <w:szCs w:val="18"/>
              </w:rPr>
            </w:pPr>
            <w:r w:rsidRPr="00CF63B2">
              <w:rPr>
                <w:rFonts w:ascii="GHEA Grapalat" w:hAnsi="GHEA Grapalat" w:cs="Calibri"/>
                <w:color w:val="000000"/>
                <w:sz w:val="18"/>
                <w:szCs w:val="18"/>
              </w:rPr>
              <w:t>2</w:t>
            </w:r>
          </w:p>
        </w:tc>
        <w:tc>
          <w:tcPr>
            <w:tcW w:w="1916" w:type="dxa"/>
            <w:shd w:val="clear" w:color="000000" w:fill="FFFFFF"/>
            <w:noWrap/>
            <w:vAlign w:val="center"/>
          </w:tcPr>
          <w:p w14:paraId="5A409656" w14:textId="77777777" w:rsidR="00C366F2" w:rsidRPr="008B3A05" w:rsidRDefault="00C366F2" w:rsidP="00A24CC9">
            <w:pPr>
              <w:rPr>
                <w:rFonts w:ascii="GHEA Grapalat" w:hAnsi="GHEA Grapalat" w:cs="Calibri"/>
                <w:color w:val="000000"/>
                <w:sz w:val="18"/>
                <w:szCs w:val="18"/>
                <w:lang w:val="es-ES"/>
              </w:rPr>
            </w:pPr>
            <w:proofErr w:type="spellStart"/>
            <w:r w:rsidRPr="008B3A05">
              <w:rPr>
                <w:rFonts w:ascii="GHEA Grapalat" w:hAnsi="GHEA Grapalat" w:cs="Calibri"/>
                <w:color w:val="000000"/>
                <w:sz w:val="18"/>
                <w:szCs w:val="18"/>
                <w:lang w:val="es-ES"/>
              </w:rPr>
              <w:t>световые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сигналы</w:t>
            </w:r>
            <w:proofErr w:type="spellEnd"/>
            <w:r w:rsidRPr="008B3A05">
              <w:rPr>
                <w:rFonts w:ascii="GHEA Grapalat" w:hAnsi="GHEA Grapalat" w:cs="Calibri"/>
                <w:color w:val="000000"/>
                <w:sz w:val="18"/>
                <w:szCs w:val="18"/>
                <w:lang w:val="es-ES"/>
              </w:rPr>
              <w:t>/</w:t>
            </w:r>
            <w:proofErr w:type="spellStart"/>
            <w:r w:rsidRPr="008B3A05">
              <w:rPr>
                <w:rFonts w:ascii="GHEA Grapalat" w:hAnsi="GHEA Grapalat" w:cs="Calibri"/>
                <w:color w:val="000000"/>
                <w:sz w:val="18"/>
                <w:szCs w:val="18"/>
                <w:lang w:val="es-ES"/>
              </w:rPr>
              <w:t>светофоры</w:t>
            </w:r>
            <w:proofErr w:type="spellEnd"/>
            <w:r w:rsidRPr="008B3A05">
              <w:rPr>
                <w:rFonts w:ascii="GHEA Grapalat" w:hAnsi="GHEA Grapalat" w:cs="Calibri"/>
                <w:color w:val="000000"/>
                <w:sz w:val="18"/>
                <w:szCs w:val="18"/>
                <w:lang w:val="es-ES"/>
              </w:rPr>
              <w:t xml:space="preserve">/ с </w:t>
            </w:r>
            <w:proofErr w:type="spellStart"/>
            <w:r w:rsidRPr="008B3A05">
              <w:rPr>
                <w:rFonts w:ascii="GHEA Grapalat" w:hAnsi="GHEA Grapalat" w:cs="Calibri"/>
                <w:color w:val="000000"/>
                <w:sz w:val="18"/>
                <w:szCs w:val="18"/>
                <w:lang w:val="es-ES"/>
              </w:rPr>
              <w:t>установкой</w:t>
            </w:r>
            <w:proofErr w:type="spellEnd"/>
          </w:p>
          <w:p w14:paraId="7AD440EC" w14:textId="77777777" w:rsidR="00C366F2" w:rsidRPr="008B3A05" w:rsidRDefault="00C366F2" w:rsidP="00A24CC9">
            <w:pPr>
              <w:rPr>
                <w:rFonts w:ascii="GHEA Grapalat" w:hAnsi="GHEA Grapalat" w:cs="Calibri"/>
                <w:color w:val="000000"/>
                <w:sz w:val="18"/>
                <w:szCs w:val="18"/>
              </w:rPr>
            </w:pPr>
          </w:p>
        </w:tc>
        <w:tc>
          <w:tcPr>
            <w:tcW w:w="7020" w:type="dxa"/>
            <w:shd w:val="clear" w:color="000000" w:fill="FFFFFF"/>
            <w:vAlign w:val="center"/>
          </w:tcPr>
          <w:p w14:paraId="3BCB9C37" w14:textId="77777777" w:rsidR="00C366F2" w:rsidRPr="007D7F74" w:rsidRDefault="00C366F2" w:rsidP="00A24CC9">
            <w:pPr>
              <w:jc w:val="both"/>
              <w:rPr>
                <w:rFonts w:ascii="GHEA Grapalat" w:hAnsi="GHEA Grapalat" w:cs="Calibri"/>
                <w:color w:val="000000"/>
                <w:sz w:val="18"/>
                <w:szCs w:val="18"/>
                <w:lang w:val="es-ES"/>
              </w:rPr>
            </w:pPr>
            <w:proofErr w:type="spellStart"/>
            <w:r w:rsidRPr="007D7F74">
              <w:rPr>
                <w:rFonts w:ascii="GHEA Grapalat" w:hAnsi="GHEA Grapalat" w:cs="Calibri"/>
                <w:color w:val="000000"/>
                <w:sz w:val="18"/>
                <w:szCs w:val="18"/>
                <w:lang w:val="es-ES"/>
              </w:rPr>
              <w:t>Работа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включает</w:t>
            </w:r>
            <w:proofErr w:type="spellEnd"/>
            <w:r w:rsidRPr="007D7F74">
              <w:rPr>
                <w:rFonts w:ascii="GHEA Grapalat" w:hAnsi="GHEA Grapalat" w:cs="Calibri"/>
                <w:color w:val="000000"/>
                <w:sz w:val="18"/>
                <w:szCs w:val="18"/>
                <w:lang w:val="es-ES"/>
              </w:rPr>
              <w:t xml:space="preserve"> в </w:t>
            </w:r>
            <w:proofErr w:type="spellStart"/>
            <w:r w:rsidRPr="007D7F74">
              <w:rPr>
                <w:rFonts w:ascii="GHEA Grapalat" w:hAnsi="GHEA Grapalat" w:cs="Calibri"/>
                <w:color w:val="000000"/>
                <w:sz w:val="18"/>
                <w:szCs w:val="18"/>
                <w:lang w:val="es-ES"/>
              </w:rPr>
              <w:t>себя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демонтаж</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старого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пешеходного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светофора</w:t>
            </w:r>
            <w:proofErr w:type="spellEnd"/>
            <w:r w:rsidRPr="007D7F74">
              <w:rPr>
                <w:rFonts w:ascii="GHEA Grapalat" w:hAnsi="GHEA Grapalat" w:cs="Calibri"/>
                <w:color w:val="000000"/>
                <w:sz w:val="18"/>
                <w:szCs w:val="18"/>
                <w:lang w:val="es-ES"/>
              </w:rPr>
              <w:t>,</w:t>
            </w:r>
            <w:r w:rsidRPr="007D7F74">
              <w:rPr>
                <w:rFonts w:ascii="GHEA Grapalat" w:hAnsi="GHEA Grapalat" w:cs="Calibri"/>
                <w:color w:val="000000"/>
                <w:sz w:val="18"/>
                <w:szCs w:val="18"/>
                <w:lang w:val="hy-AM"/>
              </w:rPr>
              <w:t xml:space="preserve"> </w:t>
            </w:r>
            <w:proofErr w:type="spellStart"/>
            <w:r w:rsidRPr="007D7F74">
              <w:rPr>
                <w:rFonts w:ascii="GHEA Grapalat" w:hAnsi="GHEA Grapalat" w:cs="Calibri"/>
                <w:color w:val="000000"/>
                <w:sz w:val="18"/>
                <w:szCs w:val="18"/>
                <w:lang w:val="es-ES"/>
              </w:rPr>
              <w:t>размещение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нового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пешеходного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светофора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существующей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стойке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закрепление</w:t>
            </w:r>
            <w:proofErr w:type="spellEnd"/>
            <w:r w:rsidRPr="007D7F74">
              <w:rPr>
                <w:rFonts w:ascii="GHEA Grapalat" w:hAnsi="GHEA Grapalat" w:cs="Calibri"/>
                <w:color w:val="000000"/>
                <w:sz w:val="18"/>
                <w:szCs w:val="18"/>
                <w:lang w:val="es-ES"/>
              </w:rPr>
              <w:t xml:space="preserve"> с </w:t>
            </w:r>
            <w:proofErr w:type="spellStart"/>
            <w:r w:rsidRPr="007D7F74">
              <w:rPr>
                <w:rFonts w:ascii="GHEA Grapalat" w:hAnsi="GHEA Grapalat" w:cs="Calibri"/>
                <w:color w:val="000000"/>
                <w:sz w:val="18"/>
                <w:szCs w:val="18"/>
                <w:lang w:val="es-ES"/>
              </w:rPr>
              <w:t>соответствующими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деталями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проведение</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подключение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нового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электрического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кабеля.В</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стоимость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услуг</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входит</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также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стоимость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нового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пешеходного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светофора</w:t>
            </w:r>
            <w:proofErr w:type="spellEnd"/>
            <w:r w:rsidRPr="007D7F74">
              <w:rPr>
                <w:rFonts w:ascii="GHEA Grapalat" w:hAnsi="GHEA Grapalat" w:cs="Calibri"/>
                <w:color w:val="000000"/>
                <w:sz w:val="18"/>
                <w:szCs w:val="18"/>
                <w:lang w:val="es-ES"/>
              </w:rPr>
              <w:t>.</w:t>
            </w:r>
          </w:p>
          <w:p w14:paraId="0D34B4D6" w14:textId="77777777" w:rsidR="00C366F2" w:rsidRPr="007D7F74" w:rsidRDefault="00C366F2" w:rsidP="00A24CC9">
            <w:pPr>
              <w:jc w:val="both"/>
              <w:rPr>
                <w:rFonts w:ascii="GHEA Grapalat" w:hAnsi="GHEA Grapalat" w:cs="Calibri"/>
                <w:color w:val="000000"/>
                <w:sz w:val="18"/>
                <w:szCs w:val="18"/>
                <w:lang w:val="es-ES"/>
              </w:rPr>
            </w:pPr>
            <w:proofErr w:type="spellStart"/>
            <w:r w:rsidRPr="007D7F74">
              <w:rPr>
                <w:rFonts w:ascii="GHEA Grapalat" w:hAnsi="GHEA Grapalat" w:cs="Calibri"/>
                <w:color w:val="000000"/>
                <w:sz w:val="18"/>
                <w:szCs w:val="18"/>
                <w:lang w:val="es-ES"/>
              </w:rPr>
              <w:t>Требования</w:t>
            </w:r>
            <w:proofErr w:type="spellEnd"/>
            <w:r w:rsidRPr="007D7F74">
              <w:rPr>
                <w:rFonts w:ascii="GHEA Grapalat" w:hAnsi="GHEA Grapalat" w:cs="Calibri"/>
                <w:color w:val="000000"/>
                <w:sz w:val="18"/>
                <w:szCs w:val="18"/>
                <w:lang w:val="es-ES"/>
              </w:rPr>
              <w:t xml:space="preserve"> к </w:t>
            </w:r>
            <w:proofErr w:type="spellStart"/>
            <w:r w:rsidRPr="007D7F74">
              <w:rPr>
                <w:rFonts w:ascii="GHEA Grapalat" w:hAnsi="GHEA Grapalat" w:cs="Calibri"/>
                <w:color w:val="000000"/>
                <w:sz w:val="18"/>
                <w:szCs w:val="18"/>
                <w:lang w:val="es-ES"/>
              </w:rPr>
              <w:t>новому</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пешеходному</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светофору</w:t>
            </w:r>
            <w:proofErr w:type="spellEnd"/>
            <w:r w:rsidRPr="007D7F74">
              <w:rPr>
                <w:rFonts w:ascii="GHEA Grapalat" w:hAnsi="GHEA Grapalat" w:cs="Calibri"/>
                <w:color w:val="000000"/>
                <w:sz w:val="18"/>
                <w:szCs w:val="18"/>
                <w:lang w:val="es-ES"/>
              </w:rPr>
              <w:t>:</w:t>
            </w:r>
          </w:p>
          <w:p w14:paraId="3A0A3AD4" w14:textId="77777777" w:rsidR="00C366F2" w:rsidRPr="007D7F74" w:rsidRDefault="00C366F2" w:rsidP="00A24CC9">
            <w:pPr>
              <w:jc w:val="both"/>
              <w:rPr>
                <w:rFonts w:ascii="GHEA Grapalat" w:hAnsi="GHEA Grapalat" w:cs="Calibri"/>
                <w:color w:val="000000"/>
                <w:sz w:val="18"/>
                <w:szCs w:val="18"/>
              </w:rPr>
            </w:pPr>
            <w:r w:rsidRPr="007D7F74">
              <w:rPr>
                <w:rFonts w:ascii="GHEA Grapalat" w:hAnsi="GHEA Grapalat" w:cs="Calibri"/>
                <w:color w:val="000000"/>
                <w:sz w:val="18"/>
                <w:szCs w:val="18"/>
                <w:lang w:val="es-ES"/>
              </w:rPr>
              <w:t xml:space="preserve">1. </w:t>
            </w:r>
            <w:r w:rsidRPr="007D7F74">
              <w:rPr>
                <w:rFonts w:ascii="GHEA Grapalat" w:hAnsi="GHEA Grapalat" w:cs="Calibri"/>
                <w:color w:val="000000"/>
                <w:sz w:val="18"/>
                <w:szCs w:val="18"/>
                <w:lang w:val="hy-AM"/>
              </w:rPr>
              <w:t>Индикатор подсчета времени сигнала, который должен работать в следующих режимах</w:t>
            </w:r>
            <w:r w:rsidRPr="007D7F74">
              <w:rPr>
                <w:rFonts w:ascii="GHEA Grapalat" w:hAnsi="GHEA Grapalat" w:cs="Calibri"/>
                <w:color w:val="000000"/>
                <w:sz w:val="18"/>
                <w:szCs w:val="18"/>
              </w:rPr>
              <w:t>:</w:t>
            </w:r>
          </w:p>
          <w:p w14:paraId="357F9CA0"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 xml:space="preserve">а) </w:t>
            </w:r>
            <w:proofErr w:type="spellStart"/>
            <w:r w:rsidRPr="007D7F74">
              <w:rPr>
                <w:rFonts w:ascii="GHEA Grapalat" w:hAnsi="GHEA Grapalat" w:cs="Calibri"/>
                <w:color w:val="000000"/>
                <w:sz w:val="18"/>
                <w:szCs w:val="18"/>
                <w:lang w:val="es-ES"/>
              </w:rPr>
              <w:t>определить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продолжительность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обратного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отсчета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основе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предыдущей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lastRenderedPageBreak/>
              <w:t>продолжительности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сигнала</w:t>
            </w:r>
            <w:proofErr w:type="spellEnd"/>
          </w:p>
          <w:p w14:paraId="7BA87625"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 xml:space="preserve">б) </w:t>
            </w:r>
            <w:proofErr w:type="spellStart"/>
            <w:r w:rsidRPr="007D7F74">
              <w:rPr>
                <w:rFonts w:ascii="GHEA Grapalat" w:hAnsi="GHEA Grapalat" w:cs="Calibri"/>
                <w:color w:val="000000"/>
                <w:sz w:val="18"/>
                <w:szCs w:val="18"/>
                <w:lang w:val="es-ES"/>
              </w:rPr>
              <w:t>установить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длительность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обратного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отсчета</w:t>
            </w:r>
            <w:proofErr w:type="spellEnd"/>
            <w:r w:rsidRPr="007D7F74">
              <w:rPr>
                <w:rFonts w:ascii="GHEA Grapalat" w:hAnsi="GHEA Grapalat" w:cs="Calibri"/>
                <w:color w:val="000000"/>
                <w:sz w:val="18"/>
                <w:szCs w:val="18"/>
                <w:lang w:val="es-ES"/>
              </w:rPr>
              <w:t xml:space="preserve"> в </w:t>
            </w:r>
            <w:proofErr w:type="spellStart"/>
            <w:r w:rsidRPr="007D7F74">
              <w:rPr>
                <w:rFonts w:ascii="GHEA Grapalat" w:hAnsi="GHEA Grapalat" w:cs="Calibri"/>
                <w:color w:val="000000"/>
                <w:sz w:val="18"/>
                <w:szCs w:val="18"/>
                <w:lang w:val="es-ES"/>
              </w:rPr>
              <w:t>соответствии</w:t>
            </w:r>
            <w:proofErr w:type="spellEnd"/>
            <w:r w:rsidRPr="007D7F74">
              <w:rPr>
                <w:rFonts w:ascii="GHEA Grapalat" w:hAnsi="GHEA Grapalat" w:cs="Calibri"/>
                <w:color w:val="000000"/>
                <w:sz w:val="18"/>
                <w:szCs w:val="18"/>
                <w:lang w:val="es-ES"/>
              </w:rPr>
              <w:t xml:space="preserve"> с </w:t>
            </w:r>
            <w:proofErr w:type="spellStart"/>
            <w:r w:rsidRPr="007D7F74">
              <w:rPr>
                <w:rFonts w:ascii="GHEA Grapalat" w:hAnsi="GHEA Grapalat" w:cs="Calibri"/>
                <w:color w:val="000000"/>
                <w:sz w:val="18"/>
                <w:szCs w:val="18"/>
                <w:lang w:val="es-ES"/>
              </w:rPr>
              <w:t>данными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полученными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из</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панели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управления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перекрестком</w:t>
            </w:r>
            <w:proofErr w:type="spellEnd"/>
            <w:r w:rsidRPr="007D7F74">
              <w:rPr>
                <w:rFonts w:ascii="GHEA Grapalat" w:hAnsi="GHEA Grapalat" w:cs="Calibri"/>
                <w:color w:val="000000"/>
                <w:sz w:val="18"/>
                <w:szCs w:val="18"/>
                <w:lang w:val="es-ES"/>
              </w:rPr>
              <w:t xml:space="preserve"> </w:t>
            </w:r>
          </w:p>
          <w:p w14:paraId="08C96959"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 xml:space="preserve">2. </w:t>
            </w:r>
            <w:r w:rsidRPr="007D7F74">
              <w:rPr>
                <w:rFonts w:ascii="GHEA Grapalat" w:hAnsi="GHEA Grapalat" w:cs="Calibri"/>
                <w:color w:val="000000"/>
                <w:sz w:val="18"/>
                <w:szCs w:val="18"/>
                <w:lang w:val="hy-AM"/>
              </w:rPr>
              <w:t>Технические параметры в соответствии с</w:t>
            </w:r>
            <w:r w:rsidRPr="007D7F74">
              <w:rPr>
                <w:rFonts w:ascii="GHEA Grapalat" w:hAnsi="GHEA Grapalat" w:cs="Calibri"/>
                <w:color w:val="000000"/>
                <w:sz w:val="18"/>
                <w:szCs w:val="18"/>
              </w:rPr>
              <w:t>ГОСТР</w:t>
            </w:r>
            <w:r w:rsidRPr="007D7F74">
              <w:rPr>
                <w:rFonts w:ascii="GHEA Grapalat" w:hAnsi="GHEA Grapalat" w:cs="Calibri"/>
                <w:color w:val="000000"/>
                <w:sz w:val="18"/>
                <w:szCs w:val="18"/>
                <w:lang w:val="es-ES"/>
              </w:rPr>
              <w:t xml:space="preserve">52289-2004, ГОСТ Р5 2282-2004, </w:t>
            </w:r>
            <w:proofErr w:type="spellStart"/>
            <w:r w:rsidRPr="007D7F74">
              <w:rPr>
                <w:rFonts w:ascii="GHEA Grapalat" w:hAnsi="GHEA Grapalat" w:cs="Calibri"/>
                <w:color w:val="000000"/>
                <w:sz w:val="18"/>
                <w:szCs w:val="18"/>
                <w:lang w:val="es-ES"/>
              </w:rPr>
              <w:t>пыли</w:t>
            </w:r>
            <w:proofErr w:type="spellEnd"/>
            <w:r w:rsidRPr="007D7F74">
              <w:rPr>
                <w:rFonts w:ascii="GHEA Grapalat" w:hAnsi="GHEA Grapalat" w:cs="Calibri"/>
                <w:color w:val="000000"/>
                <w:sz w:val="18"/>
                <w:szCs w:val="18"/>
                <w:lang w:val="es-ES"/>
              </w:rPr>
              <w:t xml:space="preserve"> П – 300 и </w:t>
            </w:r>
            <w:proofErr w:type="spellStart"/>
            <w:r w:rsidRPr="007D7F74">
              <w:rPr>
                <w:rFonts w:ascii="GHEA Grapalat" w:hAnsi="GHEA Grapalat" w:cs="Calibri"/>
                <w:color w:val="000000"/>
                <w:sz w:val="18"/>
                <w:szCs w:val="18"/>
                <w:lang w:val="es-ES"/>
              </w:rPr>
              <w:t>безопасность</w:t>
            </w:r>
            <w:proofErr w:type="spellEnd"/>
            <w:r w:rsidRPr="007D7F74">
              <w:rPr>
                <w:rFonts w:ascii="GHEA Grapalat" w:hAnsi="GHEA Grapalat" w:cs="Calibri"/>
                <w:color w:val="000000"/>
                <w:sz w:val="18"/>
                <w:szCs w:val="18"/>
                <w:lang w:val="es-ES"/>
              </w:rPr>
              <w:t xml:space="preserve"> влагиIP54 </w:t>
            </w:r>
            <w:r w:rsidRPr="007D7F74">
              <w:rPr>
                <w:rFonts w:ascii="GHEA Grapalat" w:hAnsi="GHEA Grapalat" w:cs="Calibri"/>
                <w:color w:val="000000"/>
                <w:sz w:val="18"/>
                <w:szCs w:val="18"/>
              </w:rPr>
              <w:t>ГОСТ</w:t>
            </w:r>
            <w:r w:rsidRPr="007D7F74">
              <w:rPr>
                <w:rFonts w:ascii="GHEA Grapalat" w:hAnsi="GHEA Grapalat" w:cs="Calibri"/>
                <w:color w:val="000000"/>
                <w:sz w:val="18"/>
                <w:szCs w:val="18"/>
                <w:lang w:val="es-ES"/>
              </w:rPr>
              <w:t xml:space="preserve"> 14254-96</w:t>
            </w:r>
          </w:p>
          <w:p w14:paraId="31DB3135" w14:textId="77777777" w:rsidR="00C366F2" w:rsidRPr="007D7F74" w:rsidRDefault="00C366F2" w:rsidP="00A24CC9">
            <w:pPr>
              <w:jc w:val="both"/>
              <w:rPr>
                <w:rFonts w:ascii="GHEA Grapalat" w:hAnsi="GHEA Grapalat" w:cs="Calibri"/>
                <w:color w:val="000000"/>
                <w:sz w:val="18"/>
                <w:szCs w:val="18"/>
                <w:lang w:val="hy-AM"/>
              </w:rPr>
            </w:pPr>
            <w:r w:rsidRPr="007D7F74">
              <w:rPr>
                <w:rFonts w:ascii="GHEA Grapalat" w:hAnsi="GHEA Grapalat" w:cs="Calibri"/>
                <w:color w:val="000000"/>
                <w:sz w:val="18"/>
                <w:szCs w:val="18"/>
                <w:lang w:val="es-ES"/>
              </w:rPr>
              <w:t xml:space="preserve">3. </w:t>
            </w:r>
            <w:r w:rsidRPr="007D7F74">
              <w:rPr>
                <w:rFonts w:ascii="GHEA Grapalat" w:hAnsi="GHEA Grapalat" w:cs="Calibri"/>
                <w:color w:val="000000"/>
                <w:sz w:val="18"/>
                <w:szCs w:val="18"/>
                <w:lang w:val="hy-AM"/>
              </w:rPr>
              <w:t>Размеры: 560*280*280</w:t>
            </w:r>
          </w:p>
          <w:p w14:paraId="40FB88BC" w14:textId="77777777" w:rsidR="00C366F2" w:rsidRPr="007D7F74" w:rsidRDefault="00C366F2" w:rsidP="00A24CC9">
            <w:pPr>
              <w:jc w:val="both"/>
              <w:rPr>
                <w:rFonts w:ascii="GHEA Grapalat" w:hAnsi="GHEA Grapalat" w:cs="Calibri"/>
                <w:color w:val="000000"/>
                <w:sz w:val="18"/>
                <w:szCs w:val="18"/>
              </w:rPr>
            </w:pPr>
            <w:r w:rsidRPr="007D7F74">
              <w:rPr>
                <w:rFonts w:ascii="GHEA Grapalat" w:hAnsi="GHEA Grapalat" w:cs="Calibri"/>
                <w:color w:val="000000"/>
                <w:sz w:val="18"/>
                <w:szCs w:val="18"/>
                <w:lang w:val="hy-AM"/>
              </w:rPr>
              <w:t>4</w:t>
            </w:r>
            <w:r w:rsidRPr="007D7F74">
              <w:rPr>
                <w:rFonts w:ascii="GHEA Grapalat" w:hAnsi="GHEA Grapalat" w:cs="Calibri"/>
                <w:color w:val="000000"/>
                <w:sz w:val="18"/>
                <w:szCs w:val="18"/>
                <w:lang w:val="es-ES"/>
              </w:rPr>
              <w:t>.Д</w:t>
            </w:r>
            <w:r w:rsidRPr="007D7F74">
              <w:rPr>
                <w:rFonts w:ascii="GHEA Grapalat" w:hAnsi="GHEA Grapalat" w:cs="Calibri"/>
                <w:color w:val="000000"/>
                <w:sz w:val="18"/>
                <w:szCs w:val="18"/>
                <w:lang w:val="hy-AM"/>
              </w:rPr>
              <w:t xml:space="preserve">иаметр апертуры:200 </w:t>
            </w:r>
            <w:r w:rsidRPr="007D7F74">
              <w:rPr>
                <w:rFonts w:ascii="GHEA Grapalat" w:hAnsi="GHEA Grapalat" w:cs="Calibri"/>
                <w:color w:val="000000"/>
                <w:sz w:val="18"/>
                <w:szCs w:val="18"/>
              </w:rPr>
              <w:t>мм</w:t>
            </w:r>
          </w:p>
          <w:p w14:paraId="0CB95CE8"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hy-AM"/>
              </w:rPr>
              <w:t>5.</w:t>
            </w:r>
            <w:proofErr w:type="spellStart"/>
            <w:r w:rsidRPr="007D7F74">
              <w:rPr>
                <w:rFonts w:ascii="GHEA Grapalat" w:hAnsi="GHEA Grapalat" w:cs="Calibri"/>
                <w:color w:val="000000"/>
                <w:sz w:val="18"/>
                <w:szCs w:val="18"/>
                <w:lang w:val="es-ES"/>
              </w:rPr>
              <w:t>Напряжение</w:t>
            </w:r>
            <w:proofErr w:type="spellEnd"/>
            <w:r w:rsidRPr="007D7F74">
              <w:rPr>
                <w:rFonts w:ascii="GHEA Grapalat" w:hAnsi="GHEA Grapalat" w:cs="Calibri"/>
                <w:color w:val="000000"/>
                <w:sz w:val="18"/>
                <w:szCs w:val="18"/>
                <w:lang w:val="es-ES"/>
              </w:rPr>
              <w:t>: 110-250 В</w:t>
            </w:r>
          </w:p>
          <w:p w14:paraId="3E2DE422" w14:textId="77777777" w:rsidR="00C366F2" w:rsidRPr="007D7F74" w:rsidRDefault="00C366F2" w:rsidP="00A24CC9">
            <w:pPr>
              <w:jc w:val="both"/>
              <w:rPr>
                <w:rFonts w:ascii="GHEA Grapalat" w:hAnsi="GHEA Grapalat" w:cs="Calibri"/>
                <w:color w:val="000000"/>
                <w:sz w:val="18"/>
                <w:szCs w:val="18"/>
                <w:lang w:val="hy-AM"/>
              </w:rPr>
            </w:pPr>
            <w:r w:rsidRPr="007D7F74">
              <w:rPr>
                <w:rFonts w:ascii="GHEA Grapalat" w:hAnsi="GHEA Grapalat" w:cs="Calibri"/>
                <w:color w:val="000000"/>
                <w:sz w:val="18"/>
                <w:szCs w:val="18"/>
                <w:lang w:val="hy-AM"/>
              </w:rPr>
              <w:t>6.</w:t>
            </w:r>
            <w:proofErr w:type="spellStart"/>
            <w:r w:rsidRPr="007D7F74">
              <w:rPr>
                <w:rFonts w:ascii="GHEA Grapalat" w:hAnsi="GHEA Grapalat" w:cs="Calibri"/>
                <w:color w:val="000000"/>
                <w:sz w:val="18"/>
                <w:szCs w:val="18"/>
                <w:lang w:val="es-ES"/>
              </w:rPr>
              <w:t>Сила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света</w:t>
            </w:r>
            <w:proofErr w:type="spellEnd"/>
            <w:r w:rsidRPr="007D7F74">
              <w:rPr>
                <w:rFonts w:ascii="GHEA Grapalat" w:hAnsi="GHEA Grapalat" w:cs="Calibri"/>
                <w:color w:val="000000"/>
                <w:sz w:val="18"/>
                <w:szCs w:val="18"/>
                <w:lang w:val="es-ES"/>
              </w:rPr>
              <w:t>:</w:t>
            </w:r>
          </w:p>
          <w:p w14:paraId="0195BA82" w14:textId="77777777" w:rsidR="00C366F2" w:rsidRPr="007D7F74" w:rsidRDefault="00C366F2" w:rsidP="00A24CC9">
            <w:pPr>
              <w:jc w:val="both"/>
              <w:rPr>
                <w:rFonts w:ascii="GHEA Grapalat" w:hAnsi="GHEA Grapalat" w:cs="Calibri"/>
                <w:color w:val="000000"/>
                <w:sz w:val="18"/>
                <w:szCs w:val="18"/>
                <w:lang w:val="hy-AM"/>
              </w:rPr>
            </w:pPr>
            <w:r w:rsidRPr="007D7F74">
              <w:rPr>
                <w:rFonts w:ascii="GHEA Grapalat" w:hAnsi="GHEA Grapalat" w:cs="Calibri"/>
                <w:color w:val="000000"/>
                <w:sz w:val="18"/>
                <w:szCs w:val="18"/>
                <w:lang w:val="es-ES"/>
              </w:rPr>
              <w:t xml:space="preserve">а) </w:t>
            </w:r>
            <w:proofErr w:type="spellStart"/>
            <w:r w:rsidRPr="007D7F74">
              <w:rPr>
                <w:rFonts w:ascii="GHEA Grapalat" w:hAnsi="GHEA Grapalat" w:cs="Calibri"/>
                <w:color w:val="000000"/>
                <w:sz w:val="18"/>
                <w:szCs w:val="18"/>
                <w:lang w:val="es-ES"/>
              </w:rPr>
              <w:t>фиксированный</w:t>
            </w:r>
            <w:proofErr w:type="spellEnd"/>
            <w:r w:rsidRPr="007D7F74">
              <w:rPr>
                <w:rFonts w:ascii="GHEA Grapalat" w:hAnsi="GHEA Grapalat" w:cs="Calibri"/>
                <w:color w:val="000000"/>
                <w:sz w:val="18"/>
                <w:szCs w:val="18"/>
                <w:lang w:val="es-ES"/>
              </w:rPr>
              <w:t xml:space="preserve"> 500 КД и </w:t>
            </w:r>
            <w:proofErr w:type="spellStart"/>
            <w:r w:rsidRPr="007D7F74">
              <w:rPr>
                <w:rFonts w:ascii="GHEA Grapalat" w:hAnsi="GHEA Grapalat" w:cs="Calibri"/>
                <w:color w:val="000000"/>
                <w:sz w:val="18"/>
                <w:szCs w:val="18"/>
                <w:lang w:val="es-ES"/>
              </w:rPr>
              <w:t>больше</w:t>
            </w:r>
            <w:proofErr w:type="spellEnd"/>
          </w:p>
          <w:p w14:paraId="6820ABA5" w14:textId="77777777" w:rsidR="00C366F2" w:rsidRPr="007D7F74" w:rsidRDefault="00C366F2" w:rsidP="00A24CC9">
            <w:pPr>
              <w:jc w:val="both"/>
              <w:rPr>
                <w:rFonts w:ascii="GHEA Grapalat" w:hAnsi="GHEA Grapalat" w:cs="Calibri"/>
                <w:color w:val="000000"/>
                <w:sz w:val="18"/>
                <w:szCs w:val="18"/>
                <w:lang w:val="hy-AM"/>
              </w:rPr>
            </w:pPr>
            <w:r w:rsidRPr="007D7F74">
              <w:rPr>
                <w:rFonts w:ascii="GHEA Grapalat" w:hAnsi="GHEA Grapalat" w:cs="Calibri"/>
                <w:color w:val="000000"/>
                <w:sz w:val="18"/>
                <w:szCs w:val="18"/>
                <w:lang w:val="es-ES"/>
              </w:rPr>
              <w:t>б)</w:t>
            </w:r>
            <w:proofErr w:type="spellStart"/>
            <w:r w:rsidRPr="007D7F74">
              <w:rPr>
                <w:rFonts w:ascii="GHEA Grapalat" w:hAnsi="GHEA Grapalat" w:cs="Calibri"/>
                <w:color w:val="000000"/>
                <w:sz w:val="18"/>
                <w:szCs w:val="18"/>
                <w:lang w:val="es-ES"/>
              </w:rPr>
              <w:t>адаптивный</w:t>
            </w:r>
            <w:proofErr w:type="spellEnd"/>
            <w:r w:rsidRPr="007D7F74">
              <w:rPr>
                <w:rFonts w:ascii="GHEA Grapalat" w:hAnsi="GHEA Grapalat" w:cs="Calibri"/>
                <w:color w:val="000000"/>
                <w:sz w:val="18"/>
                <w:szCs w:val="18"/>
                <w:lang w:val="es-ES"/>
              </w:rPr>
              <w:t xml:space="preserve"> в </w:t>
            </w:r>
            <w:proofErr w:type="spellStart"/>
            <w:r w:rsidRPr="007D7F74">
              <w:rPr>
                <w:rFonts w:ascii="GHEA Grapalat" w:hAnsi="GHEA Grapalat" w:cs="Calibri"/>
                <w:color w:val="000000"/>
                <w:sz w:val="18"/>
                <w:szCs w:val="18"/>
                <w:lang w:val="es-ES"/>
              </w:rPr>
              <w:t>зависимости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от</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окружающего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освещения</w:t>
            </w:r>
            <w:proofErr w:type="spellEnd"/>
          </w:p>
          <w:p w14:paraId="4865CF67" w14:textId="77777777" w:rsidR="00C366F2" w:rsidRPr="007D7F74" w:rsidRDefault="00C366F2" w:rsidP="00A24CC9">
            <w:pPr>
              <w:jc w:val="both"/>
              <w:rPr>
                <w:rFonts w:ascii="GHEA Grapalat" w:hAnsi="GHEA Grapalat" w:cs="Calibri"/>
                <w:color w:val="000000"/>
                <w:sz w:val="18"/>
                <w:szCs w:val="18"/>
                <w:lang w:val="es-ES"/>
              </w:rPr>
            </w:pPr>
            <w:proofErr w:type="spellStart"/>
            <w:r w:rsidRPr="007D7F74">
              <w:rPr>
                <w:rFonts w:ascii="GHEA Grapalat" w:hAnsi="GHEA Grapalat" w:cs="Calibri"/>
                <w:color w:val="000000"/>
                <w:sz w:val="18"/>
                <w:szCs w:val="18"/>
                <w:lang w:val="es-ES"/>
              </w:rPr>
              <w:t>Сила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должна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быть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саморегулируемой</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должна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уменьшаться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параллельно</w:t>
            </w:r>
            <w:proofErr w:type="spellEnd"/>
            <w:r w:rsidRPr="007D7F74">
              <w:rPr>
                <w:rFonts w:ascii="GHEA Grapalat" w:hAnsi="GHEA Grapalat" w:cs="Calibri"/>
                <w:color w:val="000000"/>
                <w:sz w:val="18"/>
                <w:szCs w:val="18"/>
                <w:lang w:val="es-ES"/>
              </w:rPr>
              <w:t xml:space="preserve"> с </w:t>
            </w:r>
            <w:proofErr w:type="spellStart"/>
            <w:r w:rsidRPr="007D7F74">
              <w:rPr>
                <w:rFonts w:ascii="GHEA Grapalat" w:hAnsi="GHEA Grapalat" w:cs="Calibri"/>
                <w:color w:val="000000"/>
                <w:sz w:val="18"/>
                <w:szCs w:val="18"/>
                <w:lang w:val="es-ES"/>
              </w:rPr>
              <w:t>уменьшением</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освещенности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окружающей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среды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сохраняя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требования</w:t>
            </w:r>
            <w:proofErr w:type="spellEnd"/>
            <w:r w:rsidRPr="007D7F74">
              <w:rPr>
                <w:rFonts w:ascii="GHEA Grapalat" w:hAnsi="GHEA Grapalat" w:cs="Calibri"/>
                <w:color w:val="000000"/>
                <w:sz w:val="18"/>
                <w:szCs w:val="18"/>
                <w:lang w:val="es-ES"/>
              </w:rPr>
              <w:t xml:space="preserve"> ГОСТ Р52282-2004</w:t>
            </w:r>
          </w:p>
          <w:p w14:paraId="04D28E65"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hy-AM"/>
              </w:rPr>
              <w:t>7</w:t>
            </w:r>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Видимость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менее</w:t>
            </w:r>
            <w:proofErr w:type="spellEnd"/>
            <w:r w:rsidRPr="007D7F74">
              <w:rPr>
                <w:rFonts w:ascii="GHEA Grapalat" w:hAnsi="GHEA Grapalat" w:cs="Calibri"/>
                <w:color w:val="000000"/>
                <w:sz w:val="18"/>
                <w:szCs w:val="18"/>
                <w:lang w:val="es-ES"/>
              </w:rPr>
              <w:t xml:space="preserve"> 100 </w:t>
            </w:r>
            <w:proofErr w:type="spellStart"/>
            <w:r w:rsidRPr="007D7F74">
              <w:rPr>
                <w:rFonts w:ascii="GHEA Grapalat" w:hAnsi="GHEA Grapalat" w:cs="Calibri"/>
                <w:color w:val="000000"/>
                <w:sz w:val="18"/>
                <w:szCs w:val="18"/>
                <w:lang w:val="es-ES"/>
              </w:rPr>
              <w:t>метров</w:t>
            </w:r>
            <w:proofErr w:type="spellEnd"/>
          </w:p>
          <w:p w14:paraId="1CAD625B"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 xml:space="preserve">8. </w:t>
            </w:r>
            <w:proofErr w:type="spellStart"/>
            <w:r w:rsidRPr="007D7F74">
              <w:rPr>
                <w:rFonts w:ascii="GHEA Grapalat" w:hAnsi="GHEA Grapalat" w:cs="Calibri"/>
                <w:color w:val="000000"/>
                <w:sz w:val="18"/>
                <w:szCs w:val="18"/>
                <w:lang w:val="es-ES"/>
              </w:rPr>
              <w:t>Наличие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звукового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сигнала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для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слепых</w:t>
            </w:r>
            <w:proofErr w:type="spellEnd"/>
          </w:p>
          <w:p w14:paraId="42A2F03C"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 xml:space="preserve">9. </w:t>
            </w:r>
            <w:proofErr w:type="spellStart"/>
            <w:r w:rsidRPr="007D7F74">
              <w:rPr>
                <w:rFonts w:ascii="GHEA Grapalat" w:hAnsi="GHEA Grapalat" w:cs="Calibri"/>
                <w:color w:val="000000"/>
                <w:sz w:val="18"/>
                <w:szCs w:val="18"/>
                <w:lang w:val="es-ES"/>
              </w:rPr>
              <w:t>Условия</w:t>
            </w:r>
            <w:proofErr w:type="spellEnd"/>
            <w:r w:rsidRPr="007D7F74">
              <w:rPr>
                <w:rFonts w:ascii="GHEA Grapalat" w:hAnsi="GHEA Grapalat" w:cs="Calibri"/>
                <w:color w:val="000000"/>
                <w:sz w:val="18"/>
                <w:szCs w:val="18"/>
                <w:lang w:val="es-ES"/>
              </w:rPr>
              <w:t xml:space="preserve"> эксплуатации-40˚C- +60˚C, </w:t>
            </w:r>
            <w:proofErr w:type="spellStart"/>
            <w:r w:rsidRPr="007D7F74">
              <w:rPr>
                <w:rFonts w:ascii="GHEA Grapalat" w:hAnsi="GHEA Grapalat" w:cs="Calibri"/>
                <w:color w:val="000000"/>
                <w:sz w:val="18"/>
                <w:szCs w:val="18"/>
                <w:lang w:val="es-ES"/>
              </w:rPr>
              <w:t>при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относительной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влажности</w:t>
            </w:r>
            <w:proofErr w:type="spellEnd"/>
            <w:r w:rsidRPr="007D7F74">
              <w:rPr>
                <w:rFonts w:ascii="GHEA Grapalat" w:hAnsi="GHEA Grapalat" w:cs="Calibri"/>
                <w:color w:val="000000"/>
                <w:sz w:val="18"/>
                <w:szCs w:val="18"/>
                <w:lang w:val="es-ES"/>
              </w:rPr>
              <w:t xml:space="preserve"> 98%</w:t>
            </w:r>
          </w:p>
          <w:p w14:paraId="7FE709F5"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hy-AM"/>
              </w:rPr>
              <w:t>10</w:t>
            </w:r>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Условия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работы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вертикальная</w:t>
            </w:r>
            <w:proofErr w:type="spellEnd"/>
          </w:p>
          <w:p w14:paraId="5D75E5E0" w14:textId="77777777" w:rsidR="00C366F2" w:rsidRPr="007D7F74" w:rsidRDefault="00C366F2" w:rsidP="00A24CC9">
            <w:pPr>
              <w:jc w:val="both"/>
              <w:rPr>
                <w:rFonts w:ascii="GHEA Grapalat" w:hAnsi="GHEA Grapalat" w:cs="Calibri"/>
                <w:color w:val="000000"/>
                <w:sz w:val="18"/>
                <w:szCs w:val="18"/>
                <w:lang w:val="hy-AM"/>
              </w:rPr>
            </w:pPr>
            <w:r w:rsidRPr="007D7F74">
              <w:rPr>
                <w:rFonts w:ascii="GHEA Grapalat" w:hAnsi="GHEA Grapalat" w:cs="Calibri"/>
                <w:color w:val="000000"/>
                <w:sz w:val="18"/>
                <w:szCs w:val="18"/>
                <w:lang w:val="es-ES"/>
              </w:rPr>
              <w:t xml:space="preserve">11. </w:t>
            </w:r>
            <w:r w:rsidRPr="007D7F74">
              <w:rPr>
                <w:rFonts w:ascii="GHEA Grapalat" w:hAnsi="GHEA Grapalat" w:cs="Calibri"/>
                <w:color w:val="000000"/>
                <w:sz w:val="18"/>
                <w:szCs w:val="18"/>
                <w:lang w:val="hy-AM"/>
              </w:rPr>
              <w:t>Гарантийный срок службы, предоставленный компанией-производителем: 10 лет</w:t>
            </w:r>
          </w:p>
          <w:p w14:paraId="0F00B58B"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hy-AM"/>
              </w:rPr>
              <w:t>1</w:t>
            </w:r>
            <w:r w:rsidRPr="007D7F74">
              <w:rPr>
                <w:rFonts w:ascii="GHEA Grapalat" w:hAnsi="GHEA Grapalat" w:cs="Calibri"/>
                <w:color w:val="000000"/>
                <w:sz w:val="18"/>
                <w:szCs w:val="18"/>
              </w:rPr>
              <w:t>2</w:t>
            </w:r>
            <w:r w:rsidRPr="007D7F74">
              <w:rPr>
                <w:rFonts w:ascii="GHEA Grapalat" w:hAnsi="GHEA Grapalat" w:cs="Calibri"/>
                <w:color w:val="000000"/>
                <w:sz w:val="18"/>
                <w:szCs w:val="18"/>
                <w:lang w:val="hy-AM"/>
              </w:rPr>
              <w:t>.</w:t>
            </w:r>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Каркас</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черный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порошкообразный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или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окрашенный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красителем</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который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должен</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выполнять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роль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преобразователя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ржавчины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основы</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конечного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декоративного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покрытия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Он</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должен</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быть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устойчивым</w:t>
            </w:r>
            <w:proofErr w:type="spellEnd"/>
            <w:r w:rsidRPr="007D7F74">
              <w:rPr>
                <w:rFonts w:ascii="GHEA Grapalat" w:hAnsi="GHEA Grapalat" w:cs="Calibri"/>
                <w:color w:val="000000"/>
                <w:sz w:val="18"/>
                <w:szCs w:val="18"/>
                <w:lang w:val="es-ES"/>
              </w:rPr>
              <w:t xml:space="preserve"> к </w:t>
            </w:r>
            <w:proofErr w:type="spellStart"/>
            <w:r w:rsidRPr="007D7F74">
              <w:rPr>
                <w:rFonts w:ascii="GHEA Grapalat" w:hAnsi="GHEA Grapalat" w:cs="Calibri"/>
                <w:color w:val="000000"/>
                <w:sz w:val="18"/>
                <w:szCs w:val="18"/>
                <w:lang w:val="es-ES"/>
              </w:rPr>
              <w:t>коррозии</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устойчивым</w:t>
            </w:r>
            <w:proofErr w:type="spellEnd"/>
            <w:r w:rsidRPr="007D7F74">
              <w:rPr>
                <w:rFonts w:ascii="GHEA Grapalat" w:hAnsi="GHEA Grapalat" w:cs="Calibri"/>
                <w:color w:val="000000"/>
                <w:sz w:val="18"/>
                <w:szCs w:val="18"/>
                <w:lang w:val="es-ES"/>
              </w:rPr>
              <w:t xml:space="preserve"> к </w:t>
            </w:r>
            <w:proofErr w:type="spellStart"/>
            <w:r w:rsidRPr="007D7F74">
              <w:rPr>
                <w:rFonts w:ascii="GHEA Grapalat" w:hAnsi="GHEA Grapalat" w:cs="Calibri"/>
                <w:color w:val="000000"/>
                <w:sz w:val="18"/>
                <w:szCs w:val="18"/>
                <w:lang w:val="es-ES"/>
              </w:rPr>
              <w:t>различным</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погодным</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условиям</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например</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Эмаль</w:t>
            </w:r>
            <w:proofErr w:type="spellEnd"/>
            <w:r w:rsidRPr="007D7F74">
              <w:rPr>
                <w:rFonts w:ascii="GHEA Grapalat" w:hAnsi="GHEA Grapalat" w:cs="Calibri"/>
                <w:color w:val="000000"/>
                <w:sz w:val="18"/>
                <w:szCs w:val="18"/>
                <w:lang w:val="es-ES"/>
              </w:rPr>
              <w:t xml:space="preserve"> с </w:t>
            </w:r>
            <w:proofErr w:type="spellStart"/>
            <w:r w:rsidRPr="007D7F74">
              <w:rPr>
                <w:rFonts w:ascii="GHEA Grapalat" w:hAnsi="GHEA Grapalat" w:cs="Calibri"/>
                <w:color w:val="000000"/>
                <w:sz w:val="18"/>
                <w:szCs w:val="18"/>
                <w:lang w:val="es-ES"/>
              </w:rPr>
              <w:t>металл</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Стружкой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Миофе</w:t>
            </w:r>
            <w:proofErr w:type="spellEnd"/>
            <w:r w:rsidRPr="007D7F74">
              <w:rPr>
                <w:rFonts w:ascii="GHEA Grapalat" w:hAnsi="GHEA Grapalat" w:cs="Calibri"/>
                <w:color w:val="000000"/>
                <w:sz w:val="18"/>
                <w:szCs w:val="18"/>
                <w:lang w:val="es-ES"/>
              </w:rPr>
              <w:t xml:space="preserve"> 771, </w:t>
            </w:r>
            <w:proofErr w:type="spellStart"/>
            <w:r w:rsidRPr="007D7F74">
              <w:rPr>
                <w:rFonts w:ascii="GHEA Grapalat" w:hAnsi="GHEA Grapalat" w:cs="Calibri"/>
                <w:color w:val="000000"/>
                <w:sz w:val="18"/>
                <w:szCs w:val="18"/>
                <w:lang w:val="es-ES"/>
              </w:rPr>
              <w:t>антрацит</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Ролкс</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Rolax</w:t>
            </w:r>
            <w:proofErr w:type="spellEnd"/>
            <w:r w:rsidRPr="007D7F74">
              <w:rPr>
                <w:rFonts w:ascii="GHEA Grapalat" w:hAnsi="GHEA Grapalat" w:cs="Calibri"/>
                <w:color w:val="000000"/>
                <w:sz w:val="18"/>
                <w:szCs w:val="18"/>
                <w:lang w:val="es-ES"/>
              </w:rPr>
              <w:t>.):</w:t>
            </w:r>
          </w:p>
          <w:p w14:paraId="29414FF1" w14:textId="77777777" w:rsidR="00C366F2" w:rsidRPr="007D7F74" w:rsidRDefault="00C366F2" w:rsidP="00A24CC9">
            <w:pPr>
              <w:jc w:val="both"/>
              <w:rPr>
                <w:rFonts w:ascii="GHEA Grapalat" w:hAnsi="GHEA Grapalat" w:cs="Calibri"/>
                <w:color w:val="000000"/>
                <w:sz w:val="18"/>
                <w:szCs w:val="18"/>
                <w:lang w:val="hy-AM"/>
              </w:rPr>
            </w:pPr>
            <w:r w:rsidRPr="007D7F74">
              <w:rPr>
                <w:rFonts w:ascii="GHEA Grapalat" w:hAnsi="GHEA Grapalat" w:cs="Calibri"/>
                <w:color w:val="000000"/>
                <w:sz w:val="18"/>
                <w:szCs w:val="18"/>
                <w:lang w:val="hy-AM"/>
              </w:rPr>
              <w:t>13.</w:t>
            </w:r>
            <w:r w:rsidRPr="007D7F74">
              <w:rPr>
                <w:rFonts w:ascii="GHEA Grapalat" w:hAnsi="GHEA Grapalat"/>
                <w:sz w:val="18"/>
                <w:szCs w:val="18"/>
              </w:rPr>
              <w:t xml:space="preserve"> </w:t>
            </w:r>
            <w:r w:rsidRPr="007D7F74">
              <w:rPr>
                <w:rFonts w:ascii="GHEA Grapalat" w:hAnsi="GHEA Grapalat" w:cs="Calibri"/>
                <w:color w:val="000000"/>
                <w:sz w:val="18"/>
                <w:szCs w:val="18"/>
                <w:lang w:val="hy-AM"/>
              </w:rPr>
              <w:t xml:space="preserve">Светофоры должны быть оборудованы навесами длина не менее </w:t>
            </w:r>
            <w:r w:rsidRPr="007D7F74">
              <w:rPr>
                <w:rFonts w:ascii="GHEA Grapalat" w:hAnsi="GHEA Grapalat" w:cs="Calibri"/>
                <w:color w:val="000000"/>
                <w:sz w:val="18"/>
                <w:szCs w:val="18"/>
              </w:rPr>
              <w:t>15</w:t>
            </w:r>
            <w:r w:rsidRPr="007D7F74">
              <w:rPr>
                <w:rFonts w:ascii="GHEA Grapalat" w:hAnsi="GHEA Grapalat" w:cs="Calibri"/>
                <w:color w:val="000000"/>
                <w:sz w:val="18"/>
                <w:szCs w:val="18"/>
                <w:lang w:val="hy-AM"/>
              </w:rPr>
              <w:t xml:space="preserve"> см:</w:t>
            </w:r>
          </w:p>
          <w:p w14:paraId="49A49E1A" w14:textId="77777777" w:rsidR="00C366F2" w:rsidRPr="007D7F74" w:rsidRDefault="00C366F2" w:rsidP="00A24CC9">
            <w:pPr>
              <w:jc w:val="both"/>
              <w:rPr>
                <w:rFonts w:ascii="GHEA Grapalat" w:hAnsi="GHEA Grapalat" w:cs="Calibri"/>
                <w:color w:val="000000"/>
                <w:sz w:val="18"/>
                <w:szCs w:val="18"/>
                <w:lang w:val="es-ES"/>
              </w:rPr>
            </w:pPr>
            <w:proofErr w:type="spellStart"/>
            <w:r w:rsidRPr="007D7F74">
              <w:rPr>
                <w:rFonts w:ascii="GHEA Grapalat" w:hAnsi="GHEA Grapalat" w:cs="Calibri"/>
                <w:color w:val="000000"/>
                <w:sz w:val="18"/>
                <w:szCs w:val="18"/>
                <w:lang w:val="es-ES"/>
              </w:rPr>
              <w:t>Светофоры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должны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быть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укомплектованы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деталями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крепления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которые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должны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дать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возможность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прикрепить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светофор</w:t>
            </w:r>
            <w:proofErr w:type="spellEnd"/>
            <w:r w:rsidRPr="007D7F74">
              <w:rPr>
                <w:rFonts w:ascii="GHEA Grapalat" w:hAnsi="GHEA Grapalat" w:cs="Calibri"/>
                <w:color w:val="000000"/>
                <w:sz w:val="18"/>
                <w:szCs w:val="18"/>
                <w:lang w:val="es-ES"/>
              </w:rPr>
              <w:t xml:space="preserve"> к </w:t>
            </w:r>
            <w:proofErr w:type="spellStart"/>
            <w:r w:rsidRPr="007D7F74">
              <w:rPr>
                <w:rFonts w:ascii="GHEA Grapalat" w:hAnsi="GHEA Grapalat" w:cs="Calibri"/>
                <w:color w:val="000000"/>
                <w:sz w:val="18"/>
                <w:szCs w:val="18"/>
                <w:lang w:val="es-ES"/>
              </w:rPr>
              <w:t>внешнему</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освещению</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специальной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опоре</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канату</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обеспечить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w:t>
            </w:r>
            <w:proofErr w:type="spellEnd"/>
            <w:r w:rsidRPr="007D7F74">
              <w:rPr>
                <w:rFonts w:ascii="GHEA Grapalat" w:hAnsi="GHEA Grapalat" w:cs="Calibri"/>
                <w:color w:val="000000"/>
                <w:sz w:val="18"/>
                <w:szCs w:val="18"/>
                <w:lang w:val="es-ES"/>
              </w:rPr>
              <w:t xml:space="preserve"> 180˚ </w:t>
            </w:r>
            <w:proofErr w:type="spellStart"/>
            <w:r w:rsidRPr="007D7F74">
              <w:rPr>
                <w:rFonts w:ascii="GHEA Grapalat" w:hAnsi="GHEA Grapalat" w:cs="Calibri"/>
                <w:color w:val="000000"/>
                <w:sz w:val="18"/>
                <w:szCs w:val="18"/>
                <w:lang w:val="es-ES"/>
              </w:rPr>
              <w:t>оборотов</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светофора</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фиксацию</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вокруг</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оси</w:t>
            </w:r>
            <w:proofErr w:type="spellEnd"/>
            <w:r w:rsidRPr="007D7F74">
              <w:rPr>
                <w:rFonts w:ascii="GHEA Grapalat" w:hAnsi="GHEA Grapalat" w:cs="Calibri"/>
                <w:color w:val="000000"/>
                <w:sz w:val="18"/>
                <w:szCs w:val="18"/>
                <w:lang w:val="es-ES"/>
              </w:rPr>
              <w:t>.</w:t>
            </w:r>
          </w:p>
          <w:p w14:paraId="4B522536"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sz w:val="18"/>
                <w:szCs w:val="18"/>
                <w:lang w:val="es-ES"/>
              </w:rPr>
              <w:t xml:space="preserve">С </w:t>
            </w:r>
            <w:proofErr w:type="spellStart"/>
            <w:r w:rsidRPr="007D7F74">
              <w:rPr>
                <w:rFonts w:ascii="GHEA Grapalat" w:hAnsi="GHEA Grapalat"/>
                <w:sz w:val="18"/>
                <w:szCs w:val="18"/>
                <w:lang w:val="es-ES"/>
              </w:rPr>
              <w:t>целью</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модернизации</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предусмотренной</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заданием</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максимальное</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количество</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установки</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нового</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пешеходного</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светофора</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может</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составлять</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до</w:t>
            </w:r>
            <w:proofErr w:type="spellEnd"/>
            <w:r w:rsidRPr="007D7F74">
              <w:rPr>
                <w:rFonts w:ascii="GHEA Grapalat" w:hAnsi="GHEA Grapalat"/>
                <w:sz w:val="18"/>
                <w:szCs w:val="18"/>
                <w:lang w:val="es-ES"/>
              </w:rPr>
              <w:t xml:space="preserve"> 5 </w:t>
            </w:r>
            <w:proofErr w:type="spellStart"/>
            <w:r w:rsidRPr="007D7F74">
              <w:rPr>
                <w:rFonts w:ascii="GHEA Grapalat" w:hAnsi="GHEA Grapalat"/>
                <w:sz w:val="18"/>
                <w:szCs w:val="18"/>
                <w:lang w:val="es-ES"/>
              </w:rPr>
              <w:t>штук</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за</w:t>
            </w:r>
            <w:proofErr w:type="spellEnd"/>
            <w:r w:rsidRPr="007D7F74">
              <w:rPr>
                <w:rFonts w:ascii="GHEA Grapalat" w:hAnsi="GHEA Grapalat"/>
                <w:sz w:val="18"/>
                <w:szCs w:val="18"/>
                <w:lang w:val="es-ES"/>
              </w:rPr>
              <w:t xml:space="preserve"> 1 </w:t>
            </w:r>
            <w:proofErr w:type="spellStart"/>
            <w:r w:rsidRPr="007D7F74">
              <w:rPr>
                <w:rFonts w:ascii="GHEA Grapalat" w:hAnsi="GHEA Grapalat"/>
                <w:sz w:val="18"/>
                <w:szCs w:val="18"/>
                <w:lang w:val="es-ES"/>
              </w:rPr>
              <w:t>календарный</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день</w:t>
            </w:r>
            <w:proofErr w:type="spellEnd"/>
            <w:r w:rsidRPr="007D7F74">
              <w:rPr>
                <w:rFonts w:ascii="GHEA Grapalat" w:hAnsi="GHEA Grapalat"/>
                <w:sz w:val="18"/>
                <w:szCs w:val="18"/>
                <w:lang w:val="es-ES"/>
              </w:rPr>
              <w:t>:</w:t>
            </w:r>
          </w:p>
        </w:tc>
        <w:tc>
          <w:tcPr>
            <w:tcW w:w="1258" w:type="dxa"/>
            <w:shd w:val="clear" w:color="000000" w:fill="FFFFFF"/>
            <w:vAlign w:val="center"/>
          </w:tcPr>
          <w:p w14:paraId="296A5353" w14:textId="77777777" w:rsidR="00C366F2" w:rsidRPr="007D7F74" w:rsidRDefault="00C366F2" w:rsidP="00A24CC9">
            <w:pPr>
              <w:jc w:val="center"/>
              <w:rPr>
                <w:rFonts w:ascii="GHEA Grapalat" w:hAnsi="GHEA Grapalat" w:cs="Calibri"/>
                <w:color w:val="000000"/>
                <w:sz w:val="18"/>
                <w:szCs w:val="18"/>
                <w:lang w:val="hy-AM"/>
              </w:rPr>
            </w:pPr>
            <w:r w:rsidRPr="007D7F74">
              <w:rPr>
                <w:rFonts w:ascii="GHEA Grapalat" w:hAnsi="GHEA Grapalat"/>
                <w:sz w:val="18"/>
                <w:szCs w:val="18"/>
              </w:rPr>
              <w:lastRenderedPageBreak/>
              <w:t>шт.</w:t>
            </w:r>
          </w:p>
        </w:tc>
        <w:tc>
          <w:tcPr>
            <w:tcW w:w="1350" w:type="dxa"/>
            <w:shd w:val="clear" w:color="000000" w:fill="FFFFFF"/>
            <w:noWrap/>
            <w:vAlign w:val="center"/>
          </w:tcPr>
          <w:p w14:paraId="6F0B4E4C" w14:textId="77777777" w:rsidR="00C366F2" w:rsidRPr="00D328F6" w:rsidRDefault="00C366F2" w:rsidP="00A24CC9">
            <w:pPr>
              <w:jc w:val="center"/>
              <w:rPr>
                <w:rFonts w:ascii="GHEA Grapalat" w:hAnsi="GHEA Grapalat" w:cs="Calibri"/>
                <w:sz w:val="18"/>
                <w:szCs w:val="18"/>
                <w:lang w:val="hy-AM"/>
              </w:rPr>
            </w:pPr>
            <w:r w:rsidRPr="00D328F6">
              <w:rPr>
                <w:rFonts w:ascii="GHEA Grapalat" w:hAnsi="GHEA Grapalat" w:cs="Calibri"/>
                <w:sz w:val="18"/>
                <w:szCs w:val="18"/>
              </w:rPr>
              <w:t>1</w:t>
            </w:r>
          </w:p>
        </w:tc>
        <w:tc>
          <w:tcPr>
            <w:tcW w:w="1195" w:type="dxa"/>
            <w:tcBorders>
              <w:top w:val="nil"/>
              <w:left w:val="nil"/>
              <w:bottom w:val="single" w:sz="8" w:space="0" w:color="auto"/>
              <w:right w:val="single" w:sz="4" w:space="0" w:color="auto"/>
            </w:tcBorders>
            <w:shd w:val="clear" w:color="000000" w:fill="FFFFFF"/>
            <w:noWrap/>
            <w:vAlign w:val="center"/>
          </w:tcPr>
          <w:p w14:paraId="1FC7ADD3" w14:textId="686BE21A" w:rsidR="00C366F2" w:rsidRPr="00D328F6" w:rsidRDefault="00C366F2" w:rsidP="00A24CC9">
            <w:pPr>
              <w:jc w:val="center"/>
              <w:rPr>
                <w:rFonts w:ascii="GHEA Grapalat" w:hAnsi="GHEA Grapalat" w:cs="Calibri"/>
                <w:sz w:val="18"/>
                <w:szCs w:val="18"/>
                <w:lang w:val="hy-AM"/>
              </w:rPr>
            </w:pPr>
          </w:p>
        </w:tc>
        <w:tc>
          <w:tcPr>
            <w:tcW w:w="748" w:type="dxa"/>
            <w:tcBorders>
              <w:top w:val="nil"/>
              <w:left w:val="single" w:sz="4" w:space="0" w:color="auto"/>
              <w:bottom w:val="single" w:sz="8" w:space="0" w:color="auto"/>
              <w:right w:val="single" w:sz="8" w:space="0" w:color="auto"/>
            </w:tcBorders>
            <w:shd w:val="clear" w:color="000000" w:fill="FFFFFF"/>
            <w:vAlign w:val="center"/>
          </w:tcPr>
          <w:p w14:paraId="4A644700" w14:textId="77777777" w:rsidR="00C366F2" w:rsidRPr="00634772" w:rsidRDefault="00C366F2" w:rsidP="00A24CC9">
            <w:pPr>
              <w:jc w:val="center"/>
              <w:rPr>
                <w:rFonts w:ascii="GHEA Grapalat" w:hAnsi="GHEA Grapalat" w:cs="Calibri"/>
                <w:sz w:val="18"/>
                <w:szCs w:val="18"/>
              </w:rPr>
            </w:pPr>
            <w:r>
              <w:rPr>
                <w:rFonts w:ascii="GHEA Grapalat" w:hAnsi="GHEA Grapalat" w:cs="Calibri"/>
                <w:color w:val="000000"/>
                <w:sz w:val="18"/>
                <w:szCs w:val="18"/>
              </w:rPr>
              <w:t>4.843</w:t>
            </w:r>
          </w:p>
        </w:tc>
      </w:tr>
      <w:tr w:rsidR="00C366F2" w:rsidRPr="00EB1786" w14:paraId="2FC78D6D" w14:textId="77777777" w:rsidTr="00A24CC9">
        <w:trPr>
          <w:trHeight w:val="270"/>
          <w:jc w:val="center"/>
        </w:trPr>
        <w:tc>
          <w:tcPr>
            <w:tcW w:w="646" w:type="dxa"/>
            <w:shd w:val="clear" w:color="000000" w:fill="FFFFFF"/>
            <w:noWrap/>
            <w:vAlign w:val="center"/>
            <w:hideMark/>
          </w:tcPr>
          <w:p w14:paraId="4342A61C" w14:textId="77777777" w:rsidR="00C366F2" w:rsidRPr="00CF63B2" w:rsidRDefault="00C366F2" w:rsidP="00A24CC9">
            <w:pPr>
              <w:jc w:val="center"/>
              <w:rPr>
                <w:rFonts w:ascii="GHEA Grapalat" w:hAnsi="GHEA Grapalat" w:cs="Calibri"/>
                <w:color w:val="000000"/>
                <w:sz w:val="18"/>
                <w:szCs w:val="18"/>
              </w:rPr>
            </w:pPr>
            <w:r w:rsidRPr="00CF63B2">
              <w:rPr>
                <w:rFonts w:ascii="GHEA Grapalat" w:hAnsi="GHEA Grapalat" w:cs="Calibri"/>
                <w:color w:val="000000"/>
                <w:sz w:val="18"/>
                <w:szCs w:val="18"/>
              </w:rPr>
              <w:t>3</w:t>
            </w:r>
          </w:p>
        </w:tc>
        <w:tc>
          <w:tcPr>
            <w:tcW w:w="1916" w:type="dxa"/>
            <w:shd w:val="clear" w:color="000000" w:fill="FFFFFF"/>
            <w:noWrap/>
            <w:vAlign w:val="center"/>
          </w:tcPr>
          <w:p w14:paraId="6EEB66AC" w14:textId="77777777" w:rsidR="00C366F2" w:rsidRPr="008B3A05" w:rsidRDefault="00C366F2" w:rsidP="00A24CC9">
            <w:pPr>
              <w:rPr>
                <w:rFonts w:ascii="GHEA Grapalat" w:hAnsi="GHEA Grapalat" w:cs="Calibri"/>
                <w:color w:val="000000"/>
                <w:sz w:val="18"/>
                <w:szCs w:val="18"/>
                <w:lang w:val="hy-AM"/>
              </w:rPr>
            </w:pPr>
            <w:r w:rsidRPr="008B3A05">
              <w:rPr>
                <w:rFonts w:ascii="GHEA Grapalat" w:hAnsi="GHEA Grapalat"/>
                <w:sz w:val="18"/>
                <w:szCs w:val="18"/>
              </w:rPr>
              <w:t xml:space="preserve">Регулятор </w:t>
            </w:r>
            <w:proofErr w:type="spellStart"/>
            <w:r w:rsidRPr="008B3A05">
              <w:rPr>
                <w:rFonts w:ascii="GHEA Grapalat" w:hAnsi="GHEA Grapalat"/>
                <w:sz w:val="18"/>
                <w:szCs w:val="18"/>
                <w:lang w:val="es-ES"/>
              </w:rPr>
              <w:t>дистанционного</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управления</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Модернизация</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светофорных</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объектов</w:t>
            </w:r>
            <w:proofErr w:type="spellEnd"/>
            <w:r w:rsidRPr="008B3A05">
              <w:rPr>
                <w:rFonts w:ascii="GHEA Grapalat" w:hAnsi="GHEA Grapalat"/>
                <w:sz w:val="18"/>
                <w:szCs w:val="18"/>
                <w:lang w:val="es-ES"/>
              </w:rPr>
              <w:t>/</w:t>
            </w:r>
          </w:p>
        </w:tc>
        <w:tc>
          <w:tcPr>
            <w:tcW w:w="7020" w:type="dxa"/>
            <w:shd w:val="clear" w:color="000000" w:fill="FFFFFF"/>
            <w:vAlign w:val="center"/>
          </w:tcPr>
          <w:p w14:paraId="57CEC0E8" w14:textId="77777777" w:rsidR="00C366F2" w:rsidRPr="007D7F74" w:rsidRDefault="00C366F2" w:rsidP="00A24CC9">
            <w:pPr>
              <w:jc w:val="both"/>
              <w:rPr>
                <w:rFonts w:ascii="GHEA Grapalat" w:hAnsi="GHEA Grapalat" w:cs="Calibri"/>
                <w:color w:val="000000"/>
                <w:sz w:val="18"/>
                <w:szCs w:val="18"/>
                <w:lang w:val="es-ES"/>
              </w:rPr>
            </w:pPr>
            <w:proofErr w:type="spellStart"/>
            <w:r w:rsidRPr="007D7F74">
              <w:rPr>
                <w:rFonts w:ascii="GHEA Grapalat" w:hAnsi="GHEA Grapalat" w:cs="Calibri"/>
                <w:color w:val="000000"/>
                <w:sz w:val="18"/>
                <w:szCs w:val="18"/>
                <w:lang w:val="es-ES"/>
              </w:rPr>
              <w:t>Работа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включает</w:t>
            </w:r>
            <w:proofErr w:type="spellEnd"/>
            <w:r w:rsidRPr="007D7F74">
              <w:rPr>
                <w:rFonts w:ascii="GHEA Grapalat" w:hAnsi="GHEA Grapalat" w:cs="Calibri"/>
                <w:color w:val="000000"/>
                <w:sz w:val="18"/>
                <w:szCs w:val="18"/>
                <w:lang w:val="es-ES"/>
              </w:rPr>
              <w:t xml:space="preserve"> в </w:t>
            </w:r>
            <w:proofErr w:type="spellStart"/>
            <w:r w:rsidRPr="007D7F74">
              <w:rPr>
                <w:rFonts w:ascii="GHEA Grapalat" w:hAnsi="GHEA Grapalat" w:cs="Calibri"/>
                <w:color w:val="000000"/>
                <w:sz w:val="18"/>
                <w:szCs w:val="18"/>
                <w:lang w:val="es-ES"/>
              </w:rPr>
              <w:t>себя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демонтаж</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старого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регулятора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светофоре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монтаж</w:t>
            </w:r>
            <w:proofErr w:type="spellEnd"/>
            <w:r w:rsidRPr="007D7F74">
              <w:rPr>
                <w:rFonts w:ascii="GHEA Grapalat" w:hAnsi="GHEA Grapalat" w:cs="Calibri"/>
                <w:color w:val="000000"/>
                <w:sz w:val="18"/>
                <w:szCs w:val="18"/>
                <w:lang w:val="es-ES"/>
              </w:rPr>
              <w:t xml:space="preserve"> </w:t>
            </w:r>
            <w:r w:rsidRPr="007D7F74">
              <w:rPr>
                <w:rFonts w:ascii="GHEA Grapalat" w:hAnsi="GHEA Grapalat" w:cs="Calibri"/>
                <w:color w:val="000000"/>
                <w:sz w:val="18"/>
                <w:szCs w:val="18"/>
              </w:rPr>
              <w:t>регулятор</w:t>
            </w:r>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дистанционного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управления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монтаж</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новых</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электрических</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кабелей</w:t>
            </w:r>
            <w:proofErr w:type="spellEnd"/>
            <w:r w:rsidRPr="007D7F74">
              <w:rPr>
                <w:rFonts w:ascii="GHEA Grapalat" w:hAnsi="GHEA Grapalat" w:cs="Calibri"/>
                <w:color w:val="000000"/>
                <w:sz w:val="18"/>
                <w:szCs w:val="18"/>
                <w:lang w:val="es-ES"/>
              </w:rPr>
              <w:t xml:space="preserve">. В </w:t>
            </w:r>
            <w:proofErr w:type="spellStart"/>
            <w:r w:rsidRPr="007D7F74">
              <w:rPr>
                <w:rFonts w:ascii="GHEA Grapalat" w:hAnsi="GHEA Grapalat" w:cs="Calibri"/>
                <w:color w:val="000000"/>
                <w:sz w:val="18"/>
                <w:szCs w:val="18"/>
                <w:lang w:val="es-ES"/>
              </w:rPr>
              <w:t>стоимость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услуг</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входит</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также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стоимость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пульта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дистанционного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управления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нового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поколения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Регулятор</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светофорного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объекта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должен</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соответствовать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следующим</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требованиям</w:t>
            </w:r>
            <w:proofErr w:type="spellEnd"/>
            <w:r w:rsidRPr="007D7F74">
              <w:rPr>
                <w:rFonts w:ascii="GHEA Grapalat" w:hAnsi="GHEA Grapalat" w:cs="Calibri"/>
                <w:color w:val="000000"/>
                <w:sz w:val="18"/>
                <w:szCs w:val="18"/>
                <w:lang w:val="es-ES"/>
              </w:rPr>
              <w:t>:</w:t>
            </w:r>
          </w:p>
          <w:p w14:paraId="31CB57D4"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 xml:space="preserve">1. </w:t>
            </w:r>
            <w:proofErr w:type="spellStart"/>
            <w:r w:rsidRPr="007D7F74">
              <w:rPr>
                <w:rFonts w:ascii="GHEA Grapalat" w:hAnsi="GHEA Grapalat" w:cs="Calibri"/>
                <w:color w:val="000000"/>
                <w:sz w:val="18"/>
                <w:szCs w:val="18"/>
                <w:lang w:val="es-ES"/>
              </w:rPr>
              <w:t>Возможность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питания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от</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сети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переменного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тока</w:t>
            </w:r>
            <w:proofErr w:type="spellEnd"/>
            <w:r w:rsidRPr="007D7F74">
              <w:rPr>
                <w:rFonts w:ascii="GHEA Grapalat" w:hAnsi="GHEA Grapalat" w:cs="Calibri"/>
                <w:color w:val="000000"/>
                <w:sz w:val="18"/>
                <w:szCs w:val="18"/>
                <w:lang w:val="es-ES"/>
              </w:rPr>
              <w:t xml:space="preserve"> (200В + 33/-22 и 50 +/-1 </w:t>
            </w:r>
            <w:proofErr w:type="spellStart"/>
            <w:r w:rsidRPr="007D7F74">
              <w:rPr>
                <w:rFonts w:ascii="GHEA Grapalat" w:hAnsi="GHEA Grapalat" w:cs="Calibri"/>
                <w:color w:val="000000"/>
                <w:sz w:val="18"/>
                <w:szCs w:val="18"/>
                <w:lang w:val="es-ES"/>
              </w:rPr>
              <w:t>частота</w:t>
            </w:r>
            <w:proofErr w:type="spellEnd"/>
            <w:r w:rsidRPr="007D7F74">
              <w:rPr>
                <w:rFonts w:ascii="GHEA Grapalat" w:hAnsi="GHEA Grapalat" w:cs="Calibri"/>
                <w:color w:val="000000"/>
                <w:sz w:val="18"/>
                <w:szCs w:val="18"/>
                <w:lang w:val="es-ES"/>
              </w:rPr>
              <w:t>/)</w:t>
            </w:r>
          </w:p>
          <w:p w14:paraId="60F527CC"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lastRenderedPageBreak/>
              <w:t xml:space="preserve">2. </w:t>
            </w:r>
            <w:proofErr w:type="spellStart"/>
            <w:r w:rsidRPr="007D7F74">
              <w:rPr>
                <w:rFonts w:ascii="GHEA Grapalat" w:hAnsi="GHEA Grapalat" w:cs="Calibri"/>
                <w:color w:val="000000"/>
                <w:sz w:val="18"/>
                <w:szCs w:val="18"/>
                <w:lang w:val="es-ES"/>
              </w:rPr>
              <w:t>Интервалы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изменения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продолжительности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основного</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промежуточного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тактов</w:t>
            </w:r>
            <w:proofErr w:type="spellEnd"/>
            <w:r w:rsidRPr="007D7F74">
              <w:rPr>
                <w:rFonts w:ascii="GHEA Grapalat" w:hAnsi="GHEA Grapalat" w:cs="Calibri"/>
                <w:color w:val="000000"/>
                <w:sz w:val="18"/>
                <w:szCs w:val="18"/>
                <w:lang w:val="es-ES"/>
              </w:rPr>
              <w:t xml:space="preserve"> 1-600 </w:t>
            </w:r>
            <w:proofErr w:type="spellStart"/>
            <w:r w:rsidRPr="007D7F74">
              <w:rPr>
                <w:rFonts w:ascii="GHEA Grapalat" w:hAnsi="GHEA Grapalat" w:cs="Calibri"/>
                <w:color w:val="000000"/>
                <w:sz w:val="18"/>
                <w:szCs w:val="18"/>
                <w:lang w:val="es-ES"/>
              </w:rPr>
              <w:t>секунд</w:t>
            </w:r>
            <w:proofErr w:type="spellEnd"/>
          </w:p>
          <w:p w14:paraId="38049766"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 xml:space="preserve">3. </w:t>
            </w:r>
            <w:proofErr w:type="spellStart"/>
            <w:r w:rsidRPr="007D7F74">
              <w:rPr>
                <w:rFonts w:ascii="GHEA Grapalat" w:hAnsi="GHEA Grapalat" w:cs="Calibri"/>
                <w:color w:val="000000"/>
                <w:sz w:val="18"/>
                <w:szCs w:val="18"/>
                <w:lang w:val="es-ES"/>
              </w:rPr>
              <w:t>Количество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независимых</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каналов</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управления</w:t>
            </w:r>
            <w:proofErr w:type="spellEnd"/>
            <w:r w:rsidRPr="007D7F74">
              <w:rPr>
                <w:rFonts w:ascii="GHEA Grapalat" w:hAnsi="GHEA Grapalat" w:cs="Calibri"/>
                <w:color w:val="000000"/>
                <w:sz w:val="18"/>
                <w:szCs w:val="18"/>
                <w:lang w:val="es-ES"/>
              </w:rPr>
              <w:t xml:space="preserve"> 24/48/72 </w:t>
            </w:r>
            <w:proofErr w:type="spellStart"/>
            <w:r w:rsidRPr="007D7F74">
              <w:rPr>
                <w:rFonts w:ascii="GHEA Grapalat" w:hAnsi="GHEA Grapalat" w:cs="Calibri"/>
                <w:color w:val="000000"/>
                <w:sz w:val="18"/>
                <w:szCs w:val="18"/>
                <w:lang w:val="es-ES"/>
              </w:rPr>
              <w:t>по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требованию</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заказчика</w:t>
            </w:r>
            <w:proofErr w:type="spellEnd"/>
          </w:p>
          <w:p w14:paraId="2330F92D"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 xml:space="preserve">4. </w:t>
            </w:r>
            <w:proofErr w:type="spellStart"/>
            <w:r w:rsidRPr="007D7F74">
              <w:rPr>
                <w:rFonts w:ascii="GHEA Grapalat" w:hAnsi="GHEA Grapalat" w:cs="Calibri"/>
                <w:color w:val="000000"/>
                <w:sz w:val="18"/>
                <w:szCs w:val="18"/>
                <w:lang w:val="es-ES"/>
              </w:rPr>
              <w:t>Возможность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подключения</w:t>
            </w:r>
            <w:proofErr w:type="spellEnd"/>
            <w:r w:rsidRPr="007D7F74">
              <w:rPr>
                <w:rFonts w:ascii="GHEA Grapalat" w:hAnsi="GHEA Grapalat" w:cs="Calibri"/>
                <w:color w:val="000000"/>
                <w:sz w:val="18"/>
                <w:szCs w:val="18"/>
                <w:lang w:val="es-ES"/>
              </w:rPr>
              <w:t xml:space="preserve"> GSM</w:t>
            </w:r>
          </w:p>
          <w:p w14:paraId="28D3F403"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 xml:space="preserve">5. </w:t>
            </w:r>
            <w:proofErr w:type="spellStart"/>
            <w:r w:rsidRPr="007D7F74">
              <w:rPr>
                <w:rFonts w:ascii="GHEA Grapalat" w:hAnsi="GHEA Grapalat" w:cs="Calibri"/>
                <w:color w:val="000000"/>
                <w:sz w:val="18"/>
                <w:szCs w:val="18"/>
                <w:lang w:val="es-ES"/>
              </w:rPr>
              <w:t>Режимы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управления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локальный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автономный</w:t>
            </w:r>
            <w:proofErr w:type="spellEnd"/>
            <w:r w:rsidRPr="007D7F74">
              <w:rPr>
                <w:rFonts w:ascii="GHEA Grapalat" w:hAnsi="GHEA Grapalat" w:cs="Calibri"/>
                <w:color w:val="000000"/>
                <w:sz w:val="18"/>
                <w:szCs w:val="18"/>
                <w:lang w:val="es-ES"/>
              </w:rPr>
              <w:t xml:space="preserve">/ в </w:t>
            </w:r>
            <w:proofErr w:type="spellStart"/>
            <w:r w:rsidRPr="007D7F74">
              <w:rPr>
                <w:rFonts w:ascii="GHEA Grapalat" w:hAnsi="GHEA Grapalat" w:cs="Calibri"/>
                <w:color w:val="000000"/>
                <w:sz w:val="18"/>
                <w:szCs w:val="18"/>
                <w:lang w:val="es-ES"/>
              </w:rPr>
              <w:t>рамках</w:t>
            </w:r>
            <w:proofErr w:type="spellEnd"/>
            <w:r w:rsidRPr="007D7F74">
              <w:rPr>
                <w:rFonts w:ascii="GHEA Grapalat" w:hAnsi="GHEA Grapalat" w:cs="Calibri"/>
                <w:color w:val="000000"/>
                <w:sz w:val="18"/>
                <w:szCs w:val="18"/>
                <w:lang w:val="es-ES"/>
              </w:rPr>
              <w:t xml:space="preserve"> </w:t>
            </w:r>
            <w:r w:rsidRPr="007D7F74">
              <w:rPr>
                <w:rFonts w:ascii="GHEA Grapalat" w:hAnsi="GHEA Grapalat" w:cs="Calibri"/>
                <w:color w:val="000000"/>
                <w:sz w:val="18"/>
                <w:szCs w:val="18"/>
                <w:lang w:val="hy-AM"/>
              </w:rPr>
              <w:t>АСУДД</w:t>
            </w:r>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нецентричное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согласованное</w:t>
            </w:r>
            <w:proofErr w:type="spellEnd"/>
          </w:p>
          <w:p w14:paraId="6644E790"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 xml:space="preserve">6. </w:t>
            </w:r>
            <w:proofErr w:type="spellStart"/>
            <w:r w:rsidRPr="007D7F74">
              <w:rPr>
                <w:rFonts w:ascii="GHEA Grapalat" w:hAnsi="GHEA Grapalat" w:cs="Calibri"/>
                <w:color w:val="000000"/>
                <w:sz w:val="18"/>
                <w:szCs w:val="18"/>
                <w:lang w:val="es-ES"/>
              </w:rPr>
              <w:t>Прерывание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временных</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настроек</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на</w:t>
            </w:r>
            <w:proofErr w:type="spellEnd"/>
            <w:r w:rsidRPr="007D7F74">
              <w:rPr>
                <w:rFonts w:ascii="GHEA Grapalat" w:hAnsi="GHEA Grapalat" w:cs="Calibri"/>
                <w:color w:val="000000"/>
                <w:sz w:val="18"/>
                <w:szCs w:val="18"/>
                <w:lang w:val="es-ES"/>
              </w:rPr>
              <w:t xml:space="preserve"> 1 </w:t>
            </w:r>
            <w:proofErr w:type="spellStart"/>
            <w:r w:rsidRPr="007D7F74">
              <w:rPr>
                <w:rFonts w:ascii="GHEA Grapalat" w:hAnsi="GHEA Grapalat" w:cs="Calibri"/>
                <w:color w:val="000000"/>
                <w:sz w:val="18"/>
                <w:szCs w:val="18"/>
                <w:lang w:val="es-ES"/>
              </w:rPr>
              <w:t>секунды</w:t>
            </w:r>
            <w:proofErr w:type="spellEnd"/>
          </w:p>
          <w:p w14:paraId="7C745C4C"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 xml:space="preserve">7. </w:t>
            </w:r>
            <w:proofErr w:type="spellStart"/>
            <w:r w:rsidRPr="007D7F74">
              <w:rPr>
                <w:rFonts w:ascii="GHEA Grapalat" w:hAnsi="GHEA Grapalat" w:cs="Calibri"/>
                <w:color w:val="000000"/>
                <w:sz w:val="18"/>
                <w:szCs w:val="18"/>
                <w:lang w:val="es-ES"/>
              </w:rPr>
              <w:t>Количество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программ</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управления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неограниченное</w:t>
            </w:r>
            <w:proofErr w:type="spellEnd"/>
          </w:p>
          <w:p w14:paraId="1705B969" w14:textId="77777777" w:rsidR="00C366F2" w:rsidRPr="007D7F74" w:rsidRDefault="00C366F2" w:rsidP="00A24CC9">
            <w:pPr>
              <w:jc w:val="both"/>
              <w:rPr>
                <w:rFonts w:ascii="GHEA Grapalat" w:hAnsi="GHEA Grapalat" w:cs="Calibri"/>
                <w:color w:val="000000"/>
                <w:sz w:val="18"/>
                <w:szCs w:val="18"/>
                <w:lang w:val="hy-AM"/>
              </w:rPr>
            </w:pPr>
            <w:r w:rsidRPr="007D7F74">
              <w:rPr>
                <w:rFonts w:ascii="GHEA Grapalat" w:hAnsi="GHEA Grapalat" w:cs="Calibri"/>
                <w:color w:val="000000"/>
                <w:sz w:val="18"/>
                <w:szCs w:val="18"/>
                <w:lang w:val="es-ES"/>
              </w:rPr>
              <w:t>8</w:t>
            </w:r>
            <w:r w:rsidRPr="007D7F74">
              <w:rPr>
                <w:rFonts w:ascii="Cambria Math" w:hAnsi="Cambria Math" w:cs="Cambria Math"/>
                <w:color w:val="000000"/>
                <w:sz w:val="18"/>
                <w:szCs w:val="18"/>
                <w:lang w:val="hy-AM"/>
              </w:rPr>
              <w:t>․</w:t>
            </w:r>
            <w:r w:rsidRPr="007D7F74">
              <w:rPr>
                <w:rFonts w:ascii="GHEA Grapalat" w:hAnsi="GHEA Grapalat" w:cs="Calibri"/>
                <w:color w:val="000000"/>
                <w:sz w:val="18"/>
                <w:szCs w:val="18"/>
                <w:lang w:val="hy-AM"/>
              </w:rPr>
              <w:t>Максимальный ток выходной цепной нагрузки: 3А</w:t>
            </w:r>
          </w:p>
          <w:p w14:paraId="51A6B6E7" w14:textId="77777777" w:rsidR="00C366F2" w:rsidRPr="007D7F74" w:rsidRDefault="00C366F2" w:rsidP="00A24CC9">
            <w:pPr>
              <w:jc w:val="both"/>
              <w:rPr>
                <w:rFonts w:ascii="GHEA Grapalat" w:hAnsi="GHEA Grapalat" w:cs="Calibri"/>
                <w:color w:val="000000"/>
                <w:sz w:val="18"/>
                <w:szCs w:val="18"/>
                <w:lang w:val="hy-AM"/>
              </w:rPr>
            </w:pPr>
            <w:r w:rsidRPr="007D7F74">
              <w:rPr>
                <w:rFonts w:ascii="GHEA Grapalat" w:hAnsi="GHEA Grapalat" w:cs="Calibri"/>
                <w:color w:val="000000"/>
                <w:sz w:val="18"/>
                <w:szCs w:val="18"/>
                <w:lang w:val="hy-AM"/>
              </w:rPr>
              <w:t>9</w:t>
            </w:r>
            <w:r w:rsidRPr="007D7F74">
              <w:rPr>
                <w:rFonts w:ascii="Cambria Math" w:hAnsi="Cambria Math" w:cs="Cambria Math"/>
                <w:color w:val="000000"/>
                <w:sz w:val="18"/>
                <w:szCs w:val="18"/>
                <w:lang w:val="hy-AM"/>
              </w:rPr>
              <w:t>․</w:t>
            </w:r>
            <w:r w:rsidRPr="007D7F74">
              <w:rPr>
                <w:rFonts w:ascii="GHEA Grapalat" w:hAnsi="GHEA Grapalat" w:cs="Calibri"/>
                <w:color w:val="000000"/>
                <w:sz w:val="18"/>
                <w:szCs w:val="18"/>
                <w:lang w:val="hy-AM"/>
              </w:rPr>
              <w:t>Ток суммарной нагрузки выходной цепи: 20А</w:t>
            </w:r>
          </w:p>
          <w:p w14:paraId="03C399E2" w14:textId="77777777" w:rsidR="00C366F2" w:rsidRPr="007D7F74" w:rsidRDefault="00C366F2" w:rsidP="00A24CC9">
            <w:pPr>
              <w:jc w:val="both"/>
              <w:rPr>
                <w:rFonts w:ascii="GHEA Grapalat" w:hAnsi="GHEA Grapalat" w:cs="Calibri"/>
                <w:color w:val="000000"/>
                <w:sz w:val="18"/>
                <w:szCs w:val="18"/>
                <w:lang w:val="hy-AM"/>
              </w:rPr>
            </w:pPr>
            <w:r w:rsidRPr="007D7F74">
              <w:rPr>
                <w:rFonts w:ascii="GHEA Grapalat" w:hAnsi="GHEA Grapalat" w:cs="Calibri"/>
                <w:color w:val="000000"/>
                <w:sz w:val="18"/>
                <w:szCs w:val="18"/>
                <w:lang w:val="hy-AM"/>
              </w:rPr>
              <w:t>10</w:t>
            </w:r>
            <w:r w:rsidRPr="007D7F74">
              <w:rPr>
                <w:rFonts w:ascii="Cambria Math" w:hAnsi="Cambria Math" w:cs="Cambria Math"/>
                <w:color w:val="000000"/>
                <w:sz w:val="18"/>
                <w:szCs w:val="18"/>
                <w:lang w:val="hy-AM"/>
              </w:rPr>
              <w:t>․</w:t>
            </w:r>
            <w:r w:rsidRPr="007D7F74">
              <w:rPr>
                <w:rFonts w:ascii="GHEA Grapalat" w:hAnsi="GHEA Grapalat" w:cs="Calibri"/>
                <w:color w:val="000000"/>
                <w:sz w:val="18"/>
                <w:szCs w:val="18"/>
                <w:lang w:val="hy-AM"/>
              </w:rPr>
              <w:t>Потребляемая мощность регулятора – не более 5 ватт</w:t>
            </w:r>
          </w:p>
          <w:p w14:paraId="01F31E0A" w14:textId="77777777" w:rsidR="00C366F2" w:rsidRPr="007D7F74" w:rsidRDefault="00C366F2" w:rsidP="00A24CC9">
            <w:pPr>
              <w:jc w:val="both"/>
              <w:rPr>
                <w:rFonts w:ascii="GHEA Grapalat" w:hAnsi="GHEA Grapalat" w:cs="Calibri"/>
                <w:color w:val="000000"/>
                <w:sz w:val="18"/>
                <w:szCs w:val="18"/>
                <w:lang w:val="hy-AM"/>
              </w:rPr>
            </w:pPr>
            <w:r w:rsidRPr="007D7F74">
              <w:rPr>
                <w:rFonts w:ascii="GHEA Grapalat" w:hAnsi="GHEA Grapalat" w:cs="Calibri"/>
                <w:color w:val="000000"/>
                <w:sz w:val="18"/>
                <w:szCs w:val="18"/>
                <w:lang w:val="hy-AM"/>
              </w:rPr>
              <w:t>11</w:t>
            </w:r>
            <w:r w:rsidRPr="007D7F74">
              <w:rPr>
                <w:rFonts w:ascii="Cambria Math" w:hAnsi="Cambria Math" w:cs="Cambria Math"/>
                <w:color w:val="000000"/>
                <w:sz w:val="18"/>
                <w:szCs w:val="18"/>
                <w:lang w:val="hy-AM"/>
              </w:rPr>
              <w:t>․</w:t>
            </w:r>
            <w:r w:rsidRPr="007D7F74">
              <w:rPr>
                <w:rFonts w:ascii="GHEA Grapalat" w:hAnsi="GHEA Grapalat" w:cs="Calibri"/>
                <w:color w:val="000000"/>
                <w:sz w:val="18"/>
                <w:szCs w:val="18"/>
                <w:lang w:val="hy-AM"/>
              </w:rPr>
              <w:t>Защита от короткого замыкания, контроль состояния ламп, дистанционное управление системой ЦПЧ</w:t>
            </w:r>
          </w:p>
          <w:p w14:paraId="66D41C2E"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hy-AM"/>
              </w:rPr>
              <w:t>12</w:t>
            </w:r>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Диапазон</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рабочих</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температур</w:t>
            </w:r>
            <w:proofErr w:type="spellEnd"/>
            <w:r w:rsidRPr="007D7F74">
              <w:rPr>
                <w:rFonts w:ascii="GHEA Grapalat" w:hAnsi="GHEA Grapalat" w:cs="Calibri"/>
                <w:color w:val="000000"/>
                <w:sz w:val="18"/>
                <w:szCs w:val="18"/>
                <w:lang w:val="es-ES"/>
              </w:rPr>
              <w:t>: - 45˚C - +80˚C</w:t>
            </w:r>
          </w:p>
          <w:p w14:paraId="7249F38A"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1</w:t>
            </w:r>
            <w:r w:rsidRPr="007D7F74">
              <w:rPr>
                <w:rFonts w:ascii="GHEA Grapalat" w:hAnsi="GHEA Grapalat" w:cs="Calibri"/>
                <w:color w:val="000000"/>
                <w:sz w:val="18"/>
                <w:szCs w:val="18"/>
                <w:lang w:val="hy-AM"/>
              </w:rPr>
              <w:t>3</w:t>
            </w:r>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Степень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защиты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блока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регулятора</w:t>
            </w:r>
            <w:proofErr w:type="spellEnd"/>
            <w:r w:rsidRPr="007D7F74">
              <w:rPr>
                <w:rFonts w:ascii="GHEA Grapalat" w:hAnsi="GHEA Grapalat" w:cs="Calibri"/>
                <w:color w:val="000000"/>
                <w:sz w:val="18"/>
                <w:szCs w:val="18"/>
                <w:lang w:val="es-ES"/>
              </w:rPr>
              <w:t>: ГОСТ 14254-96 IP54</w:t>
            </w:r>
          </w:p>
          <w:p w14:paraId="1A10FC62"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hy-AM"/>
              </w:rPr>
              <w:t>14</w:t>
            </w:r>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Синхронизация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часов</w:t>
            </w:r>
            <w:proofErr w:type="spellEnd"/>
          </w:p>
          <w:p w14:paraId="18AEE9D6" w14:textId="77777777" w:rsidR="00C366F2" w:rsidRPr="007D7F74" w:rsidRDefault="00C366F2" w:rsidP="00A24CC9">
            <w:pPr>
              <w:jc w:val="both"/>
              <w:rPr>
                <w:rFonts w:ascii="GHEA Grapalat" w:hAnsi="GHEA Grapalat" w:cs="Calibri"/>
                <w:color w:val="000000"/>
                <w:sz w:val="18"/>
                <w:szCs w:val="18"/>
              </w:rPr>
            </w:pPr>
            <w:r w:rsidRPr="007D7F74">
              <w:rPr>
                <w:rFonts w:ascii="GHEA Grapalat" w:hAnsi="GHEA Grapalat" w:cs="Calibri"/>
                <w:color w:val="000000"/>
                <w:sz w:val="18"/>
                <w:szCs w:val="18"/>
                <w:lang w:val="es-ES"/>
              </w:rPr>
              <w:t>1</w:t>
            </w:r>
            <w:r w:rsidRPr="007D7F74">
              <w:rPr>
                <w:rFonts w:ascii="GHEA Grapalat" w:hAnsi="GHEA Grapalat" w:cs="Calibri"/>
                <w:color w:val="000000"/>
                <w:sz w:val="18"/>
                <w:szCs w:val="18"/>
                <w:lang w:val="hy-AM"/>
              </w:rPr>
              <w:t>5</w:t>
            </w:r>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Совместимость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существующей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системы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Streettraffic</w:t>
            </w:r>
            <w:proofErr w:type="spellEnd"/>
            <w:r w:rsidRPr="007D7F74">
              <w:rPr>
                <w:rFonts w:ascii="GHEA Grapalat" w:hAnsi="GHEA Grapalat" w:cs="Calibri"/>
                <w:color w:val="000000"/>
                <w:sz w:val="18"/>
                <w:szCs w:val="18"/>
                <w:lang w:val="hy-AM"/>
              </w:rPr>
              <w:t>»</w:t>
            </w:r>
            <w:r w:rsidRPr="007D7F74">
              <w:rPr>
                <w:rFonts w:ascii="GHEA Grapalat" w:hAnsi="GHEA Grapalat" w:cs="Calibri"/>
                <w:color w:val="000000"/>
                <w:sz w:val="18"/>
                <w:szCs w:val="18"/>
              </w:rPr>
              <w:t xml:space="preserve"> и / или аналогичной системы</w:t>
            </w:r>
          </w:p>
          <w:p w14:paraId="094D6CFE" w14:textId="77777777" w:rsidR="00C366F2" w:rsidRPr="007D7F74" w:rsidRDefault="00C366F2" w:rsidP="00A24CC9">
            <w:pPr>
              <w:jc w:val="both"/>
              <w:rPr>
                <w:rFonts w:ascii="GHEA Grapalat" w:hAnsi="GHEA Grapalat" w:cs="Calibri"/>
                <w:color w:val="000000"/>
                <w:sz w:val="18"/>
                <w:szCs w:val="18"/>
              </w:rPr>
            </w:pPr>
            <w:proofErr w:type="spellStart"/>
            <w:r w:rsidRPr="007D7F74">
              <w:rPr>
                <w:rFonts w:ascii="GHEA Grapalat" w:hAnsi="GHEA Grapalat" w:cs="Calibri"/>
                <w:color w:val="000000"/>
                <w:sz w:val="18"/>
                <w:szCs w:val="18"/>
                <w:lang w:val="es-ES"/>
              </w:rPr>
              <w:t>Система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автоматического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управления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дорожным</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движением</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Streettraffic</w:t>
            </w:r>
            <w:proofErr w:type="spellEnd"/>
            <w:r w:rsidRPr="007D7F74">
              <w:rPr>
                <w:rFonts w:ascii="GHEA Grapalat" w:hAnsi="GHEA Grapalat" w:cs="Calibri"/>
                <w:color w:val="000000"/>
                <w:sz w:val="18"/>
                <w:szCs w:val="18"/>
                <w:lang w:val="hy-AM"/>
              </w:rPr>
              <w:t>»</w:t>
            </w:r>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представляет</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собой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программный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пакет</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предназначенный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для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координации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работы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модулей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управления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светофорами</w:t>
            </w:r>
            <w:proofErr w:type="spellEnd"/>
            <w:r w:rsidRPr="007D7F74">
              <w:rPr>
                <w:rFonts w:ascii="GHEA Grapalat" w:hAnsi="GHEA Grapalat" w:cs="Calibri"/>
                <w:color w:val="000000"/>
                <w:sz w:val="18"/>
                <w:szCs w:val="18"/>
                <w:lang w:val="es-ES"/>
              </w:rPr>
              <w:t xml:space="preserve">. С </w:t>
            </w:r>
            <w:proofErr w:type="spellStart"/>
            <w:r w:rsidRPr="007D7F74">
              <w:rPr>
                <w:rFonts w:ascii="GHEA Grapalat" w:hAnsi="GHEA Grapalat" w:cs="Calibri"/>
                <w:color w:val="000000"/>
                <w:sz w:val="18"/>
                <w:szCs w:val="18"/>
                <w:lang w:val="es-ES"/>
              </w:rPr>
              <w:t>помощью</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Streettraffic</w:t>
            </w:r>
            <w:proofErr w:type="spellEnd"/>
            <w:r w:rsidRPr="007D7F74">
              <w:rPr>
                <w:rFonts w:ascii="GHEA Grapalat" w:hAnsi="GHEA Grapalat" w:cs="Calibri"/>
                <w:color w:val="000000"/>
                <w:sz w:val="18"/>
                <w:szCs w:val="18"/>
                <w:lang w:val="es-ES"/>
              </w:rPr>
              <w:t xml:space="preserve">» </w:t>
            </w:r>
            <w:r w:rsidRPr="007D7F74">
              <w:rPr>
                <w:rFonts w:ascii="GHEA Grapalat" w:hAnsi="GHEA Grapalat" w:cs="Calibri"/>
                <w:color w:val="000000"/>
                <w:sz w:val="18"/>
                <w:szCs w:val="18"/>
                <w:lang w:val="hy-AM"/>
              </w:rPr>
              <w:t>АСУДД</w:t>
            </w:r>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можно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реализовать</w:t>
            </w:r>
            <w:proofErr w:type="spellEnd"/>
            <w:r w:rsidRPr="007D7F74">
              <w:rPr>
                <w:rFonts w:ascii="GHEA Grapalat" w:hAnsi="GHEA Grapalat" w:cs="Calibri"/>
                <w:color w:val="000000"/>
                <w:sz w:val="18"/>
                <w:szCs w:val="18"/>
                <w:lang w:val="es-ES"/>
              </w:rPr>
              <w:t>:</w:t>
            </w:r>
          </w:p>
          <w:p w14:paraId="7A5B133A"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Регистрация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модулей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управления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светофорами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без</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ограничения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количества</w:t>
            </w:r>
            <w:proofErr w:type="spellEnd"/>
            <w:r w:rsidRPr="007D7F74">
              <w:rPr>
                <w:rFonts w:ascii="GHEA Grapalat" w:hAnsi="GHEA Grapalat" w:cs="Calibri"/>
                <w:color w:val="000000"/>
                <w:sz w:val="18"/>
                <w:szCs w:val="18"/>
                <w:lang w:val="es-ES"/>
              </w:rPr>
              <w:t>)</w:t>
            </w:r>
          </w:p>
          <w:p w14:paraId="12FD98CD"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Виды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светофоров</w:t>
            </w:r>
            <w:proofErr w:type="spellEnd"/>
          </w:p>
          <w:p w14:paraId="25DBA659"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Транспорт</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пешеход</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стрелка</w:t>
            </w:r>
            <w:proofErr w:type="spellEnd"/>
          </w:p>
          <w:p w14:paraId="76896ECF"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Онлайн-установка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режимов</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работы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светофоров</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без</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ограничения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количества</w:t>
            </w:r>
            <w:proofErr w:type="spellEnd"/>
            <w:r w:rsidRPr="007D7F74">
              <w:rPr>
                <w:rFonts w:ascii="GHEA Grapalat" w:hAnsi="GHEA Grapalat" w:cs="Calibri"/>
                <w:color w:val="000000"/>
                <w:sz w:val="18"/>
                <w:szCs w:val="18"/>
                <w:lang w:val="es-ES"/>
              </w:rPr>
              <w:t>)</w:t>
            </w:r>
          </w:p>
          <w:p w14:paraId="116CEA2C"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Типы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режимов</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управления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локальная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автономная</w:t>
            </w:r>
            <w:proofErr w:type="spellEnd"/>
            <w:r w:rsidRPr="007D7F74">
              <w:rPr>
                <w:rFonts w:ascii="GHEA Grapalat" w:hAnsi="GHEA Grapalat" w:cs="Calibri"/>
                <w:color w:val="000000"/>
                <w:sz w:val="18"/>
                <w:szCs w:val="18"/>
                <w:lang w:val="es-ES"/>
              </w:rPr>
              <w:t xml:space="preserve">) в </w:t>
            </w:r>
            <w:proofErr w:type="spellStart"/>
            <w:r w:rsidRPr="007D7F74">
              <w:rPr>
                <w:rFonts w:ascii="GHEA Grapalat" w:hAnsi="GHEA Grapalat" w:cs="Calibri"/>
                <w:color w:val="000000"/>
                <w:sz w:val="18"/>
                <w:szCs w:val="18"/>
                <w:lang w:val="es-ES"/>
              </w:rPr>
              <w:t>рамках</w:t>
            </w:r>
            <w:proofErr w:type="spellEnd"/>
            <w:r w:rsidRPr="007D7F74">
              <w:rPr>
                <w:rFonts w:ascii="GHEA Grapalat" w:hAnsi="GHEA Grapalat" w:cs="Calibri"/>
                <w:color w:val="000000"/>
                <w:sz w:val="18"/>
                <w:szCs w:val="18"/>
                <w:lang w:val="es-ES"/>
              </w:rPr>
              <w:t xml:space="preserve"> </w:t>
            </w:r>
            <w:r w:rsidRPr="007D7F74">
              <w:rPr>
                <w:rFonts w:ascii="GHEA Grapalat" w:hAnsi="GHEA Grapalat" w:cs="Calibri"/>
                <w:color w:val="000000"/>
                <w:sz w:val="18"/>
                <w:szCs w:val="18"/>
                <w:lang w:val="hy-AM"/>
              </w:rPr>
              <w:t>АСУДД</w:t>
            </w:r>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нецентричное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согласованное</w:t>
            </w:r>
            <w:proofErr w:type="spellEnd"/>
          </w:p>
          <w:p w14:paraId="1A604DEA"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w:t>
            </w:r>
            <w:proofErr w:type="spellStart"/>
            <w:r w:rsidRPr="007D7F74">
              <w:rPr>
                <w:rFonts w:ascii="GHEA Grapalat" w:hAnsi="GHEA Grapalat" w:cs="Calibri"/>
                <w:color w:val="000000"/>
                <w:sz w:val="18"/>
                <w:szCs w:val="18"/>
                <w:lang w:val="es-ES"/>
              </w:rPr>
              <w:t>Логическая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взаимосвязь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светофоров</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различных</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перекрестков</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гармоническое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управление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движением</w:t>
            </w:r>
            <w:proofErr w:type="spellEnd"/>
            <w:r w:rsidRPr="007D7F74">
              <w:rPr>
                <w:rFonts w:ascii="GHEA Grapalat" w:hAnsi="GHEA Grapalat" w:cs="Calibri"/>
                <w:color w:val="000000"/>
                <w:sz w:val="18"/>
                <w:szCs w:val="18"/>
                <w:lang w:val="es-ES"/>
              </w:rPr>
              <w:t>)</w:t>
            </w:r>
          </w:p>
          <w:p w14:paraId="7B99B8C2"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w:t>
            </w:r>
            <w:proofErr w:type="spellStart"/>
            <w:r w:rsidRPr="007D7F74">
              <w:rPr>
                <w:rFonts w:ascii="GHEA Grapalat" w:hAnsi="GHEA Grapalat" w:cs="Calibri"/>
                <w:color w:val="000000"/>
                <w:sz w:val="18"/>
                <w:szCs w:val="18"/>
                <w:lang w:val="es-ES"/>
              </w:rPr>
              <w:t>Алгоритмы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управления</w:t>
            </w:r>
            <w:proofErr w:type="spellEnd"/>
          </w:p>
          <w:p w14:paraId="5351F7DE"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w:t>
            </w:r>
            <w:proofErr w:type="spellStart"/>
            <w:r w:rsidRPr="007D7F74">
              <w:rPr>
                <w:rFonts w:ascii="GHEA Grapalat" w:hAnsi="GHEA Grapalat" w:cs="Calibri"/>
                <w:color w:val="000000"/>
                <w:sz w:val="18"/>
                <w:szCs w:val="18"/>
                <w:lang w:val="es-ES"/>
              </w:rPr>
              <w:t>Временные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ленты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фиксированные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фазы</w:t>
            </w:r>
            <w:proofErr w:type="spellEnd"/>
            <w:r w:rsidRPr="007D7F74">
              <w:rPr>
                <w:rFonts w:ascii="GHEA Grapalat" w:hAnsi="GHEA Grapalat" w:cs="Calibri"/>
                <w:color w:val="000000"/>
                <w:sz w:val="18"/>
                <w:szCs w:val="18"/>
                <w:lang w:val="es-ES"/>
              </w:rPr>
              <w:t xml:space="preserve"> (в </w:t>
            </w:r>
            <w:proofErr w:type="spellStart"/>
            <w:r w:rsidRPr="007D7F74">
              <w:rPr>
                <w:rFonts w:ascii="GHEA Grapalat" w:hAnsi="GHEA Grapalat" w:cs="Calibri"/>
                <w:color w:val="000000"/>
                <w:sz w:val="18"/>
                <w:szCs w:val="18"/>
                <w:lang w:val="es-ES"/>
              </w:rPr>
              <w:t>том</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числе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согласованные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адаптированные</w:t>
            </w:r>
            <w:proofErr w:type="spellEnd"/>
          </w:p>
          <w:p w14:paraId="0A9ED033"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w:t>
            </w:r>
            <w:proofErr w:type="spellStart"/>
            <w:r w:rsidRPr="007D7F74">
              <w:rPr>
                <w:rFonts w:ascii="GHEA Grapalat" w:hAnsi="GHEA Grapalat" w:cs="Calibri"/>
                <w:color w:val="000000"/>
                <w:sz w:val="18"/>
                <w:szCs w:val="18"/>
                <w:lang w:val="es-ES"/>
              </w:rPr>
              <w:t>Основные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функции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адаптивного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алгоритма</w:t>
            </w:r>
            <w:proofErr w:type="spellEnd"/>
          </w:p>
          <w:p w14:paraId="09A5F21F" w14:textId="77777777" w:rsidR="00C366F2" w:rsidRPr="007D7F74" w:rsidRDefault="00C366F2" w:rsidP="00A24CC9">
            <w:pPr>
              <w:jc w:val="both"/>
              <w:rPr>
                <w:rFonts w:ascii="GHEA Grapalat" w:hAnsi="GHEA Grapalat" w:cs="Calibri"/>
                <w:color w:val="000000"/>
                <w:sz w:val="18"/>
                <w:szCs w:val="18"/>
              </w:rPr>
            </w:pPr>
            <w:r w:rsidRPr="007D7F74">
              <w:rPr>
                <w:rFonts w:ascii="GHEA Grapalat" w:hAnsi="GHEA Grapalat" w:cs="Calibri"/>
                <w:color w:val="000000"/>
                <w:sz w:val="18"/>
                <w:szCs w:val="18"/>
                <w:lang w:val="hy-AM"/>
              </w:rPr>
              <w:t xml:space="preserve">- </w:t>
            </w:r>
            <w:r w:rsidRPr="007D7F74">
              <w:rPr>
                <w:rFonts w:ascii="GHEA Grapalat" w:hAnsi="GHEA Grapalat" w:cs="Calibri"/>
                <w:color w:val="000000"/>
                <w:sz w:val="18"/>
                <w:szCs w:val="18"/>
              </w:rPr>
              <w:t>Многокольцевой режим с регулированием по отдельным направлениям</w:t>
            </w:r>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контроль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разрыва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потока</w:t>
            </w:r>
            <w:proofErr w:type="spellEnd"/>
            <w:r w:rsidRPr="007D7F74">
              <w:rPr>
                <w:rFonts w:ascii="GHEA Grapalat" w:hAnsi="GHEA Grapalat" w:cs="Calibri"/>
                <w:color w:val="000000"/>
                <w:sz w:val="18"/>
                <w:szCs w:val="18"/>
                <w:lang w:val="es-ES"/>
              </w:rPr>
              <w:t xml:space="preserve"> с </w:t>
            </w:r>
            <w:proofErr w:type="spellStart"/>
            <w:r w:rsidRPr="007D7F74">
              <w:rPr>
                <w:rFonts w:ascii="GHEA Grapalat" w:hAnsi="GHEA Grapalat" w:cs="Calibri"/>
                <w:color w:val="000000"/>
                <w:sz w:val="18"/>
                <w:szCs w:val="18"/>
                <w:lang w:val="es-ES"/>
              </w:rPr>
              <w:t>интеллектуальным</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изменением</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порога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управление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очередью</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запрещающего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сигнала</w:t>
            </w:r>
            <w:proofErr w:type="spellEnd"/>
            <w:r w:rsidRPr="007D7F74">
              <w:rPr>
                <w:rFonts w:ascii="GHEA Grapalat" w:hAnsi="GHEA Grapalat" w:cs="Calibri"/>
                <w:color w:val="000000"/>
                <w:sz w:val="18"/>
                <w:szCs w:val="18"/>
                <w:lang w:val="es-ES"/>
              </w:rPr>
              <w:t xml:space="preserve">, </w:t>
            </w:r>
            <w:r w:rsidRPr="007D7F74">
              <w:rPr>
                <w:rFonts w:ascii="GHEA Grapalat" w:hAnsi="GHEA Grapalat" w:cs="Calibri"/>
                <w:color w:val="000000"/>
                <w:sz w:val="18"/>
                <w:szCs w:val="18"/>
              </w:rPr>
              <w:t>динамический максимум</w:t>
            </w:r>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зеленого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света</w:t>
            </w:r>
            <w:proofErr w:type="spellEnd"/>
            <w:r w:rsidRPr="007D7F74">
              <w:rPr>
                <w:rFonts w:ascii="GHEA Grapalat" w:hAnsi="GHEA Grapalat" w:cs="Calibri"/>
                <w:color w:val="000000"/>
                <w:sz w:val="18"/>
                <w:szCs w:val="18"/>
                <w:lang w:val="es-ES"/>
              </w:rPr>
              <w:t xml:space="preserve">, </w:t>
            </w:r>
            <w:r w:rsidRPr="007D7F74">
              <w:rPr>
                <w:rFonts w:ascii="GHEA Grapalat" w:hAnsi="GHEA Grapalat" w:cs="Calibri"/>
                <w:color w:val="000000"/>
                <w:sz w:val="18"/>
                <w:szCs w:val="18"/>
              </w:rPr>
              <w:t>режим координации, приоритетный пропуск</w:t>
            </w:r>
          </w:p>
          <w:p w14:paraId="3E464E94"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lastRenderedPageBreak/>
              <w:t>-</w:t>
            </w:r>
            <w:proofErr w:type="spellStart"/>
            <w:r w:rsidRPr="007D7F74">
              <w:rPr>
                <w:rFonts w:ascii="GHEA Grapalat" w:hAnsi="GHEA Grapalat" w:cs="Calibri"/>
                <w:color w:val="000000"/>
                <w:sz w:val="18"/>
                <w:szCs w:val="18"/>
                <w:lang w:val="es-ES"/>
              </w:rPr>
              <w:t>Максимальное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количество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фаз</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неограниченное</w:t>
            </w:r>
            <w:proofErr w:type="spellEnd"/>
          </w:p>
          <w:p w14:paraId="2A4149E6"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w:t>
            </w:r>
            <w:proofErr w:type="spellStart"/>
            <w:r w:rsidRPr="007D7F74">
              <w:rPr>
                <w:rFonts w:ascii="GHEA Grapalat" w:hAnsi="GHEA Grapalat" w:cs="Calibri"/>
                <w:color w:val="000000"/>
                <w:sz w:val="18"/>
                <w:szCs w:val="18"/>
                <w:lang w:val="es-ES"/>
              </w:rPr>
              <w:t>Максимальное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количество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фаз</w:t>
            </w:r>
            <w:proofErr w:type="spellEnd"/>
            <w:r w:rsidRPr="007D7F74">
              <w:rPr>
                <w:rFonts w:ascii="GHEA Grapalat" w:hAnsi="GHEA Grapalat" w:cs="Calibri"/>
                <w:color w:val="000000"/>
                <w:sz w:val="18"/>
                <w:szCs w:val="18"/>
                <w:lang w:val="es-ES"/>
              </w:rPr>
              <w:t xml:space="preserve"> в </w:t>
            </w:r>
            <w:proofErr w:type="spellStart"/>
            <w:r w:rsidRPr="007D7F74">
              <w:rPr>
                <w:rFonts w:ascii="GHEA Grapalat" w:hAnsi="GHEA Grapalat" w:cs="Calibri"/>
                <w:color w:val="000000"/>
                <w:sz w:val="18"/>
                <w:szCs w:val="18"/>
                <w:lang w:val="es-ES"/>
              </w:rPr>
              <w:t>цикле-неограниченное</w:t>
            </w:r>
            <w:proofErr w:type="spellEnd"/>
          </w:p>
          <w:p w14:paraId="25BCD6FF"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w:t>
            </w:r>
            <w:proofErr w:type="spellStart"/>
            <w:r w:rsidRPr="007D7F74">
              <w:rPr>
                <w:rFonts w:ascii="GHEA Grapalat" w:hAnsi="GHEA Grapalat" w:cs="Calibri"/>
                <w:color w:val="000000"/>
                <w:sz w:val="18"/>
                <w:szCs w:val="18"/>
                <w:lang w:val="es-ES"/>
              </w:rPr>
              <w:t>Максимальное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количество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сигнальных</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проектов</w:t>
            </w:r>
            <w:proofErr w:type="spellEnd"/>
            <w:r w:rsidRPr="007D7F74">
              <w:rPr>
                <w:rFonts w:ascii="GHEA Grapalat" w:hAnsi="GHEA Grapalat" w:cs="Calibri"/>
                <w:color w:val="000000"/>
                <w:sz w:val="18"/>
                <w:szCs w:val="18"/>
                <w:lang w:val="es-ES"/>
              </w:rPr>
              <w:t>-</w:t>
            </w:r>
          </w:p>
          <w:p w14:paraId="5890B154" w14:textId="77777777" w:rsidR="00C366F2" w:rsidRPr="007D7F74" w:rsidRDefault="00C366F2" w:rsidP="00A24CC9">
            <w:pPr>
              <w:jc w:val="both"/>
              <w:rPr>
                <w:rFonts w:ascii="GHEA Grapalat" w:hAnsi="GHEA Grapalat" w:cs="Calibri"/>
                <w:color w:val="000000"/>
                <w:sz w:val="18"/>
                <w:szCs w:val="18"/>
                <w:lang w:val="es-ES"/>
              </w:rPr>
            </w:pPr>
            <w:proofErr w:type="spellStart"/>
            <w:r w:rsidRPr="007D7F74">
              <w:rPr>
                <w:rFonts w:ascii="GHEA Grapalat" w:hAnsi="GHEA Grapalat" w:cs="Calibri"/>
                <w:color w:val="000000"/>
                <w:sz w:val="18"/>
                <w:szCs w:val="18"/>
                <w:lang w:val="es-ES"/>
              </w:rPr>
              <w:t>неограниченное</w:t>
            </w:r>
            <w:proofErr w:type="spellEnd"/>
            <w:r w:rsidRPr="007D7F74">
              <w:rPr>
                <w:rFonts w:ascii="GHEA Grapalat" w:hAnsi="GHEA Grapalat" w:cs="Calibri"/>
                <w:color w:val="000000"/>
                <w:sz w:val="18"/>
                <w:szCs w:val="18"/>
                <w:lang w:val="es-ES"/>
              </w:rPr>
              <w:t xml:space="preserve"> </w:t>
            </w:r>
          </w:p>
          <w:p w14:paraId="41EFC24D"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Параметры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календаря</w:t>
            </w:r>
            <w:proofErr w:type="spellEnd"/>
            <w:r w:rsidRPr="007D7F74">
              <w:rPr>
                <w:rFonts w:ascii="GHEA Grapalat" w:hAnsi="GHEA Grapalat" w:cs="Calibri"/>
                <w:color w:val="000000"/>
                <w:sz w:val="18"/>
                <w:szCs w:val="18"/>
                <w:lang w:val="es-ES"/>
              </w:rPr>
              <w:t xml:space="preserve"> – </w:t>
            </w:r>
            <w:proofErr w:type="spellStart"/>
            <w:r w:rsidRPr="007D7F74">
              <w:rPr>
                <w:rFonts w:ascii="GHEA Grapalat" w:hAnsi="GHEA Grapalat" w:cs="Calibri"/>
                <w:color w:val="000000"/>
                <w:sz w:val="18"/>
                <w:szCs w:val="18"/>
                <w:lang w:val="es-ES"/>
              </w:rPr>
              <w:t>план</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дня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план</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недели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план</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сезона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особые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дни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года</w:t>
            </w:r>
            <w:proofErr w:type="spellEnd"/>
          </w:p>
          <w:p w14:paraId="25FDD532"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w:t>
            </w:r>
            <w:proofErr w:type="spellStart"/>
            <w:r w:rsidRPr="007D7F74">
              <w:rPr>
                <w:rFonts w:ascii="GHEA Grapalat" w:hAnsi="GHEA Grapalat" w:cs="Calibri"/>
                <w:color w:val="000000"/>
                <w:sz w:val="18"/>
                <w:szCs w:val="18"/>
                <w:lang w:val="es-ES"/>
              </w:rPr>
              <w:t>Максимальное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количество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записей</w:t>
            </w:r>
            <w:proofErr w:type="spellEnd"/>
            <w:r w:rsidRPr="007D7F74">
              <w:rPr>
                <w:rFonts w:ascii="GHEA Grapalat" w:hAnsi="GHEA Grapalat" w:cs="Calibri"/>
                <w:color w:val="000000"/>
                <w:sz w:val="18"/>
                <w:szCs w:val="18"/>
                <w:lang w:val="es-ES"/>
              </w:rPr>
              <w:t xml:space="preserve"> в </w:t>
            </w:r>
            <w:proofErr w:type="spellStart"/>
            <w:r w:rsidRPr="007D7F74">
              <w:rPr>
                <w:rFonts w:ascii="GHEA Grapalat" w:hAnsi="GHEA Grapalat" w:cs="Calibri"/>
                <w:color w:val="000000"/>
                <w:sz w:val="18"/>
                <w:szCs w:val="18"/>
                <w:lang w:val="es-ES"/>
              </w:rPr>
              <w:t>календаре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неограниченное</w:t>
            </w:r>
            <w:proofErr w:type="spellEnd"/>
          </w:p>
          <w:p w14:paraId="15E8B51C"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w:t>
            </w:r>
            <w:proofErr w:type="spellStart"/>
            <w:r w:rsidRPr="007D7F74">
              <w:rPr>
                <w:rFonts w:ascii="GHEA Grapalat" w:hAnsi="GHEA Grapalat" w:cs="Calibri"/>
                <w:color w:val="000000"/>
                <w:sz w:val="18"/>
                <w:szCs w:val="18"/>
                <w:lang w:val="es-ES"/>
              </w:rPr>
              <w:t>Время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прерывания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задания</w:t>
            </w:r>
            <w:proofErr w:type="spellEnd"/>
            <w:r w:rsidRPr="007D7F74">
              <w:rPr>
                <w:rFonts w:ascii="GHEA Grapalat" w:hAnsi="GHEA Grapalat" w:cs="Calibri"/>
                <w:color w:val="000000"/>
                <w:sz w:val="18"/>
                <w:szCs w:val="18"/>
                <w:lang w:val="es-ES"/>
              </w:rPr>
              <w:t xml:space="preserve"> в календаре-1сек</w:t>
            </w:r>
          </w:p>
          <w:p w14:paraId="1B78B3C3"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w:t>
            </w:r>
            <w:proofErr w:type="spellStart"/>
            <w:r w:rsidRPr="007D7F74">
              <w:rPr>
                <w:rFonts w:ascii="GHEA Grapalat" w:hAnsi="GHEA Grapalat" w:cs="Calibri"/>
                <w:color w:val="000000"/>
                <w:sz w:val="18"/>
                <w:szCs w:val="18"/>
                <w:lang w:val="es-ES"/>
              </w:rPr>
              <w:t>Мониторинг</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работы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светофоров</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карточный</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графический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вид</w:t>
            </w:r>
            <w:proofErr w:type="spellEnd"/>
            <w:r w:rsidRPr="007D7F74">
              <w:rPr>
                <w:rFonts w:ascii="GHEA Grapalat" w:hAnsi="GHEA Grapalat" w:cs="Calibri"/>
                <w:color w:val="000000"/>
                <w:sz w:val="18"/>
                <w:szCs w:val="18"/>
                <w:lang w:val="es-ES"/>
              </w:rPr>
              <w:t>)</w:t>
            </w:r>
          </w:p>
          <w:p w14:paraId="00950959"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w:t>
            </w:r>
            <w:proofErr w:type="spellStart"/>
            <w:r w:rsidRPr="007D7F74">
              <w:rPr>
                <w:rFonts w:ascii="GHEA Grapalat" w:hAnsi="GHEA Grapalat" w:cs="Calibri"/>
                <w:color w:val="000000"/>
                <w:sz w:val="18"/>
                <w:szCs w:val="18"/>
                <w:lang w:val="es-ES"/>
              </w:rPr>
              <w:t>Трехъязычный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армянский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английский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русский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интерфейс</w:t>
            </w:r>
            <w:proofErr w:type="spellEnd"/>
          </w:p>
          <w:p w14:paraId="70945613"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w:t>
            </w:r>
            <w:proofErr w:type="spellStart"/>
            <w:r w:rsidRPr="007D7F74">
              <w:rPr>
                <w:rFonts w:ascii="GHEA Grapalat" w:hAnsi="GHEA Grapalat" w:cs="Calibri"/>
                <w:color w:val="000000"/>
                <w:sz w:val="18"/>
                <w:szCs w:val="18"/>
                <w:lang w:val="es-ES"/>
              </w:rPr>
              <w:t>База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данных</w:t>
            </w:r>
            <w:proofErr w:type="spellEnd"/>
            <w:r w:rsidRPr="007D7F74">
              <w:rPr>
                <w:rFonts w:ascii="GHEA Grapalat" w:hAnsi="GHEA Grapalat" w:cs="Calibri"/>
                <w:color w:val="000000"/>
                <w:sz w:val="18"/>
                <w:szCs w:val="18"/>
                <w:lang w:val="es-ES"/>
              </w:rPr>
              <w:t>-MySQL</w:t>
            </w:r>
          </w:p>
          <w:p w14:paraId="05B70055"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w:t>
            </w:r>
            <w:proofErr w:type="spellStart"/>
            <w:r w:rsidRPr="007D7F74">
              <w:rPr>
                <w:rFonts w:ascii="GHEA Grapalat" w:hAnsi="GHEA Grapalat" w:cs="Calibri"/>
                <w:color w:val="000000"/>
                <w:sz w:val="18"/>
                <w:szCs w:val="18"/>
                <w:lang w:val="es-ES"/>
              </w:rPr>
              <w:t>Операционная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система</w:t>
            </w:r>
            <w:proofErr w:type="spellEnd"/>
            <w:r w:rsidRPr="007D7F74">
              <w:rPr>
                <w:rFonts w:ascii="GHEA Grapalat" w:hAnsi="GHEA Grapalat" w:cs="Calibri"/>
                <w:color w:val="000000"/>
                <w:sz w:val="18"/>
                <w:szCs w:val="18"/>
                <w:lang w:val="es-ES"/>
              </w:rPr>
              <w:t>-MS Windows</w:t>
            </w:r>
          </w:p>
          <w:p w14:paraId="58946B69" w14:textId="77777777" w:rsidR="00C366F2" w:rsidRPr="007D7F74" w:rsidRDefault="00C366F2" w:rsidP="00A24CC9">
            <w:pPr>
              <w:jc w:val="both"/>
              <w:rPr>
                <w:rFonts w:ascii="GHEA Grapalat" w:hAnsi="GHEA Grapalat" w:cs="Calibri"/>
                <w:color w:val="000000"/>
                <w:sz w:val="18"/>
                <w:szCs w:val="18"/>
                <w:lang w:val="es-ES"/>
              </w:rPr>
            </w:pPr>
            <w:proofErr w:type="spellStart"/>
            <w:r w:rsidRPr="007D7F74">
              <w:rPr>
                <w:rFonts w:ascii="GHEA Grapalat" w:hAnsi="GHEA Grapalat" w:cs="Calibri"/>
                <w:color w:val="000000"/>
                <w:sz w:val="18"/>
                <w:szCs w:val="18"/>
                <w:lang w:val="es-ES"/>
              </w:rPr>
              <w:t>Максимальное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количество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оказания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услуги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предусмотренной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заданием</w:t>
            </w:r>
            <w:proofErr w:type="spellEnd"/>
            <w:r w:rsidRPr="007D7F74">
              <w:rPr>
                <w:rFonts w:ascii="GHEA Grapalat" w:hAnsi="GHEA Grapalat" w:cs="Calibri"/>
                <w:color w:val="000000"/>
                <w:sz w:val="18"/>
                <w:szCs w:val="18"/>
                <w:lang w:val="es-ES"/>
              </w:rPr>
              <w:t xml:space="preserve">, в </w:t>
            </w:r>
            <w:proofErr w:type="spellStart"/>
            <w:r w:rsidRPr="007D7F74">
              <w:rPr>
                <w:rFonts w:ascii="GHEA Grapalat" w:hAnsi="GHEA Grapalat" w:cs="Calibri"/>
                <w:color w:val="000000"/>
                <w:sz w:val="18"/>
                <w:szCs w:val="18"/>
                <w:lang w:val="es-ES"/>
              </w:rPr>
              <w:t>течение</w:t>
            </w:r>
            <w:proofErr w:type="spellEnd"/>
            <w:r w:rsidRPr="007D7F74">
              <w:rPr>
                <w:rFonts w:ascii="GHEA Grapalat" w:hAnsi="GHEA Grapalat" w:cs="Calibri"/>
                <w:color w:val="000000"/>
                <w:sz w:val="18"/>
                <w:szCs w:val="18"/>
                <w:lang w:val="es-ES"/>
              </w:rPr>
              <w:t xml:space="preserve"> 30 </w:t>
            </w:r>
            <w:proofErr w:type="spellStart"/>
            <w:r w:rsidRPr="007D7F74">
              <w:rPr>
                <w:rFonts w:ascii="GHEA Grapalat" w:hAnsi="GHEA Grapalat" w:cs="Calibri"/>
                <w:color w:val="000000"/>
                <w:sz w:val="18"/>
                <w:szCs w:val="18"/>
                <w:lang w:val="es-ES"/>
              </w:rPr>
              <w:t>календарных</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дней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может</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превышать</w:t>
            </w:r>
            <w:proofErr w:type="spellEnd"/>
            <w:r w:rsidRPr="007D7F74">
              <w:rPr>
                <w:rFonts w:ascii="GHEA Grapalat" w:hAnsi="GHEA Grapalat" w:cs="Calibri"/>
                <w:color w:val="000000"/>
                <w:sz w:val="18"/>
                <w:szCs w:val="18"/>
                <w:lang w:val="es-ES"/>
              </w:rPr>
              <w:t xml:space="preserve"> 10 </w:t>
            </w:r>
            <w:proofErr w:type="spellStart"/>
            <w:r w:rsidRPr="007D7F74">
              <w:rPr>
                <w:rFonts w:ascii="GHEA Grapalat" w:hAnsi="GHEA Grapalat" w:cs="Calibri"/>
                <w:color w:val="000000"/>
                <w:sz w:val="18"/>
                <w:szCs w:val="18"/>
                <w:lang w:val="es-ES"/>
              </w:rPr>
              <w:t>светофорных</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объектов</w:t>
            </w:r>
            <w:proofErr w:type="spellEnd"/>
            <w:r w:rsidRPr="007D7F74">
              <w:rPr>
                <w:rFonts w:ascii="GHEA Grapalat" w:hAnsi="GHEA Grapalat" w:cs="Calibri"/>
                <w:color w:val="000000"/>
                <w:sz w:val="18"/>
                <w:szCs w:val="18"/>
                <w:lang w:val="es-ES"/>
              </w:rPr>
              <w:t>.</w:t>
            </w:r>
          </w:p>
        </w:tc>
        <w:tc>
          <w:tcPr>
            <w:tcW w:w="1258" w:type="dxa"/>
            <w:shd w:val="clear" w:color="000000" w:fill="FFFFFF"/>
            <w:vAlign w:val="center"/>
          </w:tcPr>
          <w:p w14:paraId="50E96D44" w14:textId="77777777" w:rsidR="00C366F2" w:rsidRPr="007D7F74" w:rsidRDefault="00C366F2" w:rsidP="00A24CC9">
            <w:pPr>
              <w:jc w:val="center"/>
              <w:rPr>
                <w:rFonts w:ascii="GHEA Grapalat" w:hAnsi="GHEA Grapalat" w:cs="Calibri"/>
                <w:color w:val="000000"/>
                <w:sz w:val="18"/>
                <w:szCs w:val="18"/>
                <w:lang w:val="hy-AM"/>
              </w:rPr>
            </w:pPr>
            <w:r w:rsidRPr="007D7F74">
              <w:rPr>
                <w:rFonts w:ascii="GHEA Grapalat" w:hAnsi="GHEA Grapalat"/>
                <w:sz w:val="18"/>
                <w:szCs w:val="18"/>
              </w:rPr>
              <w:lastRenderedPageBreak/>
              <w:t>Шт.</w:t>
            </w:r>
          </w:p>
        </w:tc>
        <w:tc>
          <w:tcPr>
            <w:tcW w:w="1350" w:type="dxa"/>
            <w:shd w:val="clear" w:color="000000" w:fill="FFFFFF"/>
            <w:noWrap/>
            <w:vAlign w:val="center"/>
          </w:tcPr>
          <w:p w14:paraId="2611A68B" w14:textId="77777777" w:rsidR="00C366F2" w:rsidRPr="00D328F6" w:rsidRDefault="00C366F2" w:rsidP="00A24CC9">
            <w:pPr>
              <w:jc w:val="center"/>
              <w:rPr>
                <w:rFonts w:ascii="GHEA Grapalat" w:hAnsi="GHEA Grapalat" w:cs="Calibri"/>
                <w:sz w:val="18"/>
                <w:szCs w:val="18"/>
                <w:lang w:val="hy-AM"/>
              </w:rPr>
            </w:pPr>
            <w:r w:rsidRPr="00D328F6">
              <w:rPr>
                <w:rFonts w:ascii="GHEA Grapalat" w:hAnsi="GHEA Grapalat" w:cs="Calibri"/>
                <w:sz w:val="18"/>
                <w:szCs w:val="18"/>
              </w:rPr>
              <w:t>1</w:t>
            </w:r>
          </w:p>
        </w:tc>
        <w:tc>
          <w:tcPr>
            <w:tcW w:w="1195" w:type="dxa"/>
            <w:tcBorders>
              <w:top w:val="nil"/>
              <w:left w:val="nil"/>
              <w:bottom w:val="single" w:sz="8" w:space="0" w:color="auto"/>
              <w:right w:val="single" w:sz="4" w:space="0" w:color="auto"/>
            </w:tcBorders>
            <w:shd w:val="clear" w:color="000000" w:fill="FFFFFF"/>
            <w:noWrap/>
            <w:vAlign w:val="center"/>
          </w:tcPr>
          <w:p w14:paraId="0E2ED800" w14:textId="0DCDFC47" w:rsidR="00C366F2" w:rsidRPr="005567C6" w:rsidRDefault="00C366F2" w:rsidP="00A24CC9">
            <w:pPr>
              <w:jc w:val="center"/>
              <w:rPr>
                <w:rFonts w:ascii="GHEA Grapalat" w:hAnsi="GHEA Grapalat" w:cs="Calibri"/>
                <w:sz w:val="18"/>
                <w:szCs w:val="18"/>
              </w:rPr>
            </w:pPr>
          </w:p>
        </w:tc>
        <w:tc>
          <w:tcPr>
            <w:tcW w:w="748" w:type="dxa"/>
            <w:tcBorders>
              <w:top w:val="nil"/>
              <w:left w:val="single" w:sz="4" w:space="0" w:color="auto"/>
              <w:bottom w:val="single" w:sz="8" w:space="0" w:color="auto"/>
              <w:right w:val="single" w:sz="8" w:space="0" w:color="auto"/>
            </w:tcBorders>
            <w:shd w:val="clear" w:color="000000" w:fill="FFFFFF"/>
            <w:vAlign w:val="center"/>
          </w:tcPr>
          <w:p w14:paraId="36211FA3" w14:textId="77777777" w:rsidR="00C366F2" w:rsidRPr="00634772" w:rsidRDefault="00C366F2" w:rsidP="00A24CC9">
            <w:pPr>
              <w:jc w:val="center"/>
              <w:rPr>
                <w:rFonts w:ascii="GHEA Grapalat" w:hAnsi="GHEA Grapalat" w:cs="Calibri"/>
                <w:sz w:val="18"/>
                <w:szCs w:val="18"/>
              </w:rPr>
            </w:pPr>
            <w:r>
              <w:rPr>
                <w:rFonts w:ascii="GHEA Grapalat" w:hAnsi="GHEA Grapalat" w:cs="Calibri"/>
                <w:color w:val="000000"/>
                <w:sz w:val="18"/>
                <w:szCs w:val="18"/>
              </w:rPr>
              <w:t>13.454</w:t>
            </w:r>
          </w:p>
        </w:tc>
      </w:tr>
      <w:tr w:rsidR="00C366F2" w:rsidRPr="0087481B" w14:paraId="2A2343BF" w14:textId="77777777" w:rsidTr="00A24CC9">
        <w:trPr>
          <w:trHeight w:val="270"/>
          <w:jc w:val="center"/>
        </w:trPr>
        <w:tc>
          <w:tcPr>
            <w:tcW w:w="646" w:type="dxa"/>
            <w:shd w:val="clear" w:color="000000" w:fill="FFFFFF"/>
            <w:noWrap/>
            <w:vAlign w:val="center"/>
          </w:tcPr>
          <w:p w14:paraId="158966F1" w14:textId="77777777" w:rsidR="00C366F2" w:rsidRPr="0087481B" w:rsidRDefault="00C366F2" w:rsidP="00A24CC9">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lastRenderedPageBreak/>
              <w:t>4</w:t>
            </w:r>
          </w:p>
        </w:tc>
        <w:tc>
          <w:tcPr>
            <w:tcW w:w="1916" w:type="dxa"/>
            <w:shd w:val="clear" w:color="auto" w:fill="auto"/>
            <w:noWrap/>
            <w:vAlign w:val="center"/>
          </w:tcPr>
          <w:p w14:paraId="533EE4F2" w14:textId="77777777" w:rsidR="00C366F2" w:rsidRPr="008B3A05" w:rsidRDefault="00C366F2" w:rsidP="00A24CC9">
            <w:pPr>
              <w:jc w:val="center"/>
              <w:rPr>
                <w:rFonts w:ascii="GHEA Grapalat" w:hAnsi="GHEA Grapalat"/>
                <w:sz w:val="18"/>
                <w:szCs w:val="18"/>
                <w:lang w:val="es-ES"/>
              </w:rPr>
            </w:pPr>
            <w:r w:rsidRPr="008B3A05">
              <w:rPr>
                <w:rFonts w:ascii="GHEA Grapalat" w:hAnsi="GHEA Grapalat"/>
                <w:sz w:val="18"/>
                <w:szCs w:val="18"/>
                <w:lang w:val="hy-AM"/>
              </w:rPr>
              <w:t>Стойки</w:t>
            </w:r>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транспортного</w:t>
            </w:r>
            <w:proofErr w:type="spellEnd"/>
            <w:r>
              <w:rPr>
                <w:rFonts w:ascii="GHEA Grapalat" w:hAnsi="GHEA Grapalat"/>
                <w:sz w:val="18"/>
                <w:szCs w:val="18"/>
                <w:lang w:val="hy-AM"/>
              </w:rPr>
              <w:t xml:space="preserve"> </w:t>
            </w:r>
            <w:r w:rsidRPr="008B3A05">
              <w:rPr>
                <w:rFonts w:ascii="GHEA Grapalat" w:hAnsi="GHEA Grapalat"/>
                <w:sz w:val="18"/>
                <w:szCs w:val="18"/>
                <w:lang w:val="hy-AM"/>
              </w:rPr>
              <w:t>светофор</w:t>
            </w:r>
            <w:r w:rsidRPr="008B3A05">
              <w:rPr>
                <w:rFonts w:ascii="GHEA Grapalat" w:hAnsi="GHEA Grapalat"/>
                <w:sz w:val="18"/>
                <w:szCs w:val="18"/>
              </w:rPr>
              <w:t>a</w:t>
            </w:r>
            <w:r>
              <w:rPr>
                <w:rFonts w:ascii="GHEA Grapalat" w:hAnsi="GHEA Grapalat"/>
                <w:sz w:val="18"/>
                <w:szCs w:val="18"/>
                <w:lang w:val="hy-AM"/>
              </w:rPr>
              <w:t xml:space="preserve"> </w:t>
            </w:r>
            <w:r w:rsidRPr="008B3A05">
              <w:rPr>
                <w:rFonts w:ascii="GHEA Grapalat" w:hAnsi="GHEA Grapalat"/>
                <w:sz w:val="18"/>
                <w:szCs w:val="18"/>
              </w:rPr>
              <w:t xml:space="preserve">с </w:t>
            </w:r>
            <w:r w:rsidRPr="008B3A05">
              <w:rPr>
                <w:rFonts w:ascii="GHEA Grapalat" w:hAnsi="GHEA Grapalat"/>
                <w:sz w:val="18"/>
                <w:szCs w:val="18"/>
                <w:lang w:val="hy-AM"/>
              </w:rPr>
              <w:t>установк</w:t>
            </w:r>
            <w:r w:rsidRPr="008B3A05">
              <w:rPr>
                <w:rFonts w:ascii="GHEA Grapalat" w:hAnsi="GHEA Grapalat"/>
                <w:sz w:val="18"/>
                <w:szCs w:val="18"/>
              </w:rPr>
              <w:t>ой</w:t>
            </w:r>
            <w:r w:rsidRPr="008B3A05">
              <w:rPr>
                <w:rFonts w:ascii="GHEA Grapalat" w:hAnsi="GHEA Grapalat"/>
                <w:sz w:val="18"/>
                <w:szCs w:val="18"/>
                <w:lang w:val="es-ES"/>
              </w:rPr>
              <w:t xml:space="preserve"> </w:t>
            </w:r>
          </w:p>
          <w:p w14:paraId="2EE1F700" w14:textId="77777777" w:rsidR="00C366F2" w:rsidRPr="008B3A05" w:rsidRDefault="00C366F2" w:rsidP="00A24CC9">
            <w:pPr>
              <w:jc w:val="center"/>
              <w:rPr>
                <w:rFonts w:ascii="GHEA Grapalat" w:hAnsi="GHEA Grapalat"/>
                <w:sz w:val="18"/>
                <w:szCs w:val="18"/>
                <w:lang w:val="hy-AM"/>
              </w:rPr>
            </w:pPr>
          </w:p>
        </w:tc>
        <w:tc>
          <w:tcPr>
            <w:tcW w:w="7020" w:type="dxa"/>
            <w:shd w:val="clear" w:color="000000" w:fill="FFFFFF"/>
            <w:vAlign w:val="center"/>
          </w:tcPr>
          <w:p w14:paraId="2DCD81BC" w14:textId="77777777" w:rsidR="00C366F2" w:rsidRPr="007D7F74" w:rsidRDefault="00C366F2" w:rsidP="00A24CC9">
            <w:pPr>
              <w:jc w:val="both"/>
              <w:rPr>
                <w:rFonts w:ascii="GHEA Grapalat" w:hAnsi="GHEA Grapalat"/>
                <w:sz w:val="18"/>
                <w:szCs w:val="18"/>
                <w:lang w:val="es-ES"/>
              </w:rPr>
            </w:pPr>
            <w:proofErr w:type="spellStart"/>
            <w:r w:rsidRPr="007D7F74">
              <w:rPr>
                <w:rFonts w:ascii="GHEA Grapalat" w:hAnsi="GHEA Grapalat"/>
                <w:sz w:val="18"/>
                <w:szCs w:val="18"/>
                <w:lang w:val="es-ES"/>
              </w:rPr>
              <w:t>Стойка</w:t>
            </w:r>
            <w:proofErr w:type="spellEnd"/>
            <w:r w:rsidRPr="007D7F74">
              <w:rPr>
                <w:rFonts w:ascii="GHEA Grapalat" w:hAnsi="GHEA Grapalat"/>
                <w:sz w:val="18"/>
                <w:szCs w:val="18"/>
                <w:lang w:val="hy-AM"/>
              </w:rPr>
              <w:t xml:space="preserve"> </w:t>
            </w:r>
            <w:proofErr w:type="spellStart"/>
            <w:r w:rsidRPr="007D7F74">
              <w:rPr>
                <w:rFonts w:ascii="GHEA Grapalat" w:hAnsi="GHEA Grapalat" w:cs="Calibri"/>
                <w:color w:val="000000"/>
                <w:sz w:val="18"/>
                <w:szCs w:val="18"/>
                <w:lang w:val="es-ES"/>
              </w:rPr>
              <w:t>транспортного</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светофора</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изготавливается</w:t>
            </w:r>
            <w:proofErr w:type="spellEnd"/>
            <w:r w:rsidRPr="007D7F74">
              <w:rPr>
                <w:rFonts w:ascii="GHEA Grapalat" w:hAnsi="GHEA Grapalat"/>
                <w:sz w:val="18"/>
                <w:szCs w:val="18"/>
                <w:lang w:val="es-ES"/>
              </w:rPr>
              <w:t xml:space="preserve"> и </w:t>
            </w:r>
            <w:proofErr w:type="spellStart"/>
            <w:r w:rsidRPr="007D7F74">
              <w:rPr>
                <w:rFonts w:ascii="GHEA Grapalat" w:hAnsi="GHEA Grapalat"/>
                <w:sz w:val="18"/>
                <w:szCs w:val="18"/>
                <w:lang w:val="es-ES"/>
              </w:rPr>
              <w:t>устанавливается</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по</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представленной</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схеме</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из</w:t>
            </w:r>
            <w:proofErr w:type="spellEnd"/>
            <w:r w:rsidRPr="007D7F74">
              <w:rPr>
                <w:rFonts w:ascii="GHEA Grapalat" w:hAnsi="GHEA Grapalat"/>
                <w:sz w:val="18"/>
                <w:szCs w:val="18"/>
                <w:lang w:val="es-ES"/>
              </w:rPr>
              <w:t xml:space="preserve"> </w:t>
            </w:r>
            <w:r w:rsidRPr="007D7F74">
              <w:rPr>
                <w:rFonts w:ascii="GHEA Grapalat" w:hAnsi="GHEA Grapalat"/>
                <w:sz w:val="18"/>
                <w:szCs w:val="18"/>
              </w:rPr>
              <w:t>новой</w:t>
            </w:r>
            <w:r w:rsidRPr="007D7F74">
              <w:rPr>
                <w:rFonts w:ascii="GHEA Grapalat" w:hAnsi="GHEA Grapalat"/>
                <w:sz w:val="18"/>
                <w:szCs w:val="18"/>
                <w:lang w:val="es-ES"/>
              </w:rPr>
              <w:t xml:space="preserve">, </w:t>
            </w:r>
            <w:r w:rsidRPr="007D7F74">
              <w:rPr>
                <w:rFonts w:ascii="GHEA Grapalat" w:hAnsi="GHEA Grapalat"/>
                <w:sz w:val="18"/>
                <w:szCs w:val="18"/>
              </w:rPr>
              <w:t>однойцельной</w:t>
            </w:r>
            <w:r w:rsidRPr="007D7F74">
              <w:rPr>
                <w:rFonts w:ascii="GHEA Grapalat" w:hAnsi="GHEA Grapalat"/>
                <w:sz w:val="18"/>
                <w:szCs w:val="18"/>
                <w:lang w:val="es-ES"/>
              </w:rPr>
              <w:t xml:space="preserve">, </w:t>
            </w:r>
            <w:r w:rsidRPr="007D7F74">
              <w:rPr>
                <w:rFonts w:ascii="GHEA Grapalat" w:hAnsi="GHEA Grapalat"/>
                <w:sz w:val="18"/>
                <w:szCs w:val="18"/>
              </w:rPr>
              <w:t>неиспользуемойжелезнойтрубы</w:t>
            </w:r>
            <w:r w:rsidRPr="007D7F74">
              <w:rPr>
                <w:rFonts w:ascii="GHEA Grapalat" w:hAnsi="GHEA Grapalat"/>
                <w:sz w:val="18"/>
                <w:szCs w:val="18"/>
                <w:lang w:val="es-ES"/>
              </w:rPr>
              <w:t>,</w:t>
            </w:r>
            <w:r w:rsidRPr="007D7F74">
              <w:rPr>
                <w:rFonts w:ascii="GHEA Grapalat" w:hAnsi="GHEA Grapalat"/>
                <w:sz w:val="18"/>
                <w:szCs w:val="18"/>
                <w:lang w:val="hy-AM"/>
              </w:rPr>
              <w:t xml:space="preserve"> </w:t>
            </w:r>
            <w:r w:rsidRPr="007D7F74">
              <w:rPr>
                <w:rFonts w:ascii="GHEA Grapalat" w:hAnsi="GHEA Grapalat"/>
                <w:sz w:val="18"/>
                <w:szCs w:val="18"/>
              </w:rPr>
              <w:t>окрашенные или окрашенные порошковой краской, которые должны действовать как нейтрализатор ржавчины, фундамент и окончательное декоративное покрытие. Должна быть предусмотрена возможность нанесения на твердые ржавчины, ранее покрытые алкидно-уретоновой краской поверхности, устойчивые к коррозии в различных погодных условиях (например, эмаль с металлом, Stucco Miofe 771, антрацит, Rolax Rolax). Цвет должен быть согласован. С заказчиком с,</w:t>
            </w:r>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бетоном</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класса</w:t>
            </w:r>
            <w:proofErr w:type="spellEnd"/>
            <w:r w:rsidRPr="007D7F74">
              <w:rPr>
                <w:rFonts w:ascii="GHEA Grapalat" w:hAnsi="GHEA Grapalat"/>
                <w:sz w:val="18"/>
                <w:szCs w:val="18"/>
                <w:lang w:val="es-ES"/>
              </w:rPr>
              <w:t xml:space="preserve"> Б-15.</w:t>
            </w:r>
          </w:p>
          <w:p w14:paraId="3FF6CEC1" w14:textId="77777777" w:rsidR="00C366F2" w:rsidRPr="007D7F74" w:rsidRDefault="00C366F2" w:rsidP="00A24CC9">
            <w:pPr>
              <w:jc w:val="both"/>
              <w:rPr>
                <w:rFonts w:ascii="GHEA Grapalat" w:hAnsi="GHEA Grapalat" w:cs="Calibri"/>
                <w:color w:val="000000"/>
                <w:sz w:val="18"/>
                <w:szCs w:val="18"/>
                <w:lang w:val="es-ES"/>
              </w:rPr>
            </w:pPr>
            <w:proofErr w:type="spellStart"/>
            <w:r w:rsidRPr="007D7F74">
              <w:rPr>
                <w:rFonts w:ascii="GHEA Grapalat" w:hAnsi="GHEA Grapalat" w:cs="Calibri"/>
                <w:color w:val="000000"/>
                <w:sz w:val="18"/>
                <w:szCs w:val="18"/>
                <w:lang w:val="es-ES"/>
              </w:rPr>
              <w:t>Максимальное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количество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работ</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изготовлению</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установке</w:t>
            </w:r>
            <w:proofErr w:type="spellEnd"/>
            <w:r w:rsidRPr="007D7F74">
              <w:rPr>
                <w:rFonts w:ascii="GHEA Grapalat" w:hAnsi="GHEA Grapalat" w:cs="Calibri"/>
                <w:color w:val="000000"/>
                <w:sz w:val="18"/>
                <w:szCs w:val="18"/>
                <w:lang w:val="es-ES"/>
              </w:rPr>
              <w:t xml:space="preserve"> </w:t>
            </w:r>
            <w:r w:rsidRPr="007D7F74">
              <w:rPr>
                <w:rFonts w:ascii="GHEA Grapalat" w:hAnsi="GHEA Grapalat" w:cs="Calibri"/>
                <w:color w:val="000000"/>
                <w:sz w:val="18"/>
                <w:szCs w:val="18"/>
                <w:lang w:val="hy-AM"/>
              </w:rPr>
              <w:t>стойкисветофор</w:t>
            </w:r>
            <w:r w:rsidRPr="007D7F74">
              <w:rPr>
                <w:rFonts w:ascii="GHEA Grapalat" w:hAnsi="GHEA Grapalat" w:cs="Calibri"/>
                <w:color w:val="000000"/>
                <w:sz w:val="18"/>
                <w:szCs w:val="18"/>
              </w:rPr>
              <w:t>a</w:t>
            </w:r>
            <w:r w:rsidRPr="007D7F74">
              <w:rPr>
                <w:rFonts w:ascii="GHEA Grapalat" w:hAnsi="GHEA Grapalat" w:cs="Calibri"/>
                <w:color w:val="000000"/>
                <w:sz w:val="18"/>
                <w:szCs w:val="18"/>
                <w:lang w:val="es-ES"/>
              </w:rPr>
              <w:t xml:space="preserve">с </w:t>
            </w:r>
            <w:proofErr w:type="spellStart"/>
            <w:r w:rsidRPr="007D7F74">
              <w:rPr>
                <w:rFonts w:ascii="GHEA Grapalat" w:hAnsi="GHEA Grapalat" w:cs="Calibri"/>
                <w:color w:val="000000"/>
                <w:sz w:val="18"/>
                <w:szCs w:val="18"/>
                <w:lang w:val="es-ES"/>
              </w:rPr>
              <w:t>целью</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модернизации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предусмотренной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заданием</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может</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составлять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w:t>
            </w:r>
            <w:proofErr w:type="spellEnd"/>
            <w:r w:rsidRPr="007D7F74">
              <w:rPr>
                <w:rFonts w:ascii="GHEA Grapalat" w:hAnsi="GHEA Grapalat" w:cs="Calibri"/>
                <w:color w:val="000000"/>
                <w:sz w:val="18"/>
                <w:szCs w:val="18"/>
                <w:lang w:val="es-ES"/>
              </w:rPr>
              <w:t xml:space="preserve"> 5 </w:t>
            </w:r>
            <w:proofErr w:type="spellStart"/>
            <w:r w:rsidRPr="007D7F74">
              <w:rPr>
                <w:rFonts w:ascii="GHEA Grapalat" w:hAnsi="GHEA Grapalat" w:cs="Calibri"/>
                <w:color w:val="000000"/>
                <w:sz w:val="18"/>
                <w:szCs w:val="18"/>
                <w:lang w:val="es-ES"/>
              </w:rPr>
              <w:t>штук</w:t>
            </w:r>
            <w:proofErr w:type="spellEnd"/>
            <w:r w:rsidRPr="007D7F74">
              <w:rPr>
                <w:rFonts w:ascii="GHEA Grapalat" w:hAnsi="GHEA Grapalat" w:cs="Calibri"/>
                <w:color w:val="000000"/>
                <w:sz w:val="18"/>
                <w:szCs w:val="18"/>
                <w:lang w:val="es-ES"/>
              </w:rPr>
              <w:t xml:space="preserve"> в </w:t>
            </w:r>
            <w:proofErr w:type="spellStart"/>
            <w:r w:rsidRPr="007D7F74">
              <w:rPr>
                <w:rFonts w:ascii="GHEA Grapalat" w:hAnsi="GHEA Grapalat" w:cs="Calibri"/>
                <w:color w:val="000000"/>
                <w:sz w:val="18"/>
                <w:szCs w:val="18"/>
                <w:lang w:val="es-ES"/>
              </w:rPr>
              <w:t>течение</w:t>
            </w:r>
            <w:proofErr w:type="spellEnd"/>
            <w:r w:rsidRPr="007D7F74">
              <w:rPr>
                <w:rFonts w:ascii="GHEA Grapalat" w:hAnsi="GHEA Grapalat" w:cs="Calibri"/>
                <w:color w:val="000000"/>
                <w:sz w:val="18"/>
                <w:szCs w:val="18"/>
                <w:lang w:val="es-ES"/>
              </w:rPr>
              <w:t xml:space="preserve"> 1 </w:t>
            </w:r>
            <w:proofErr w:type="spellStart"/>
            <w:r w:rsidRPr="007D7F74">
              <w:rPr>
                <w:rFonts w:ascii="GHEA Grapalat" w:hAnsi="GHEA Grapalat" w:cs="Calibri"/>
                <w:color w:val="000000"/>
                <w:sz w:val="18"/>
                <w:szCs w:val="18"/>
                <w:lang w:val="es-ES"/>
              </w:rPr>
              <w:t>календарных</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дня</w:t>
            </w:r>
            <w:proofErr w:type="spellEnd"/>
            <w:r w:rsidRPr="007D7F74">
              <w:rPr>
                <w:rFonts w:ascii="GHEA Grapalat" w:hAnsi="GHEA Grapalat" w:cs="Calibri"/>
                <w:color w:val="000000"/>
                <w:sz w:val="18"/>
                <w:szCs w:val="18"/>
                <w:lang w:val="es-ES"/>
              </w:rPr>
              <w:t>.</w:t>
            </w:r>
          </w:p>
        </w:tc>
        <w:tc>
          <w:tcPr>
            <w:tcW w:w="1258" w:type="dxa"/>
            <w:shd w:val="clear" w:color="000000" w:fill="FFFFFF"/>
            <w:vAlign w:val="center"/>
          </w:tcPr>
          <w:p w14:paraId="7A66AA8F" w14:textId="77777777" w:rsidR="00C366F2" w:rsidRPr="007D7F74" w:rsidRDefault="00C366F2" w:rsidP="00A24CC9">
            <w:pPr>
              <w:jc w:val="center"/>
              <w:rPr>
                <w:rFonts w:ascii="GHEA Grapalat" w:hAnsi="GHEA Grapalat" w:cs="Calibri"/>
                <w:color w:val="000000"/>
                <w:sz w:val="18"/>
                <w:szCs w:val="18"/>
                <w:lang w:val="hy-AM"/>
              </w:rPr>
            </w:pPr>
            <w:r w:rsidRPr="007D7F74">
              <w:rPr>
                <w:rFonts w:ascii="GHEA Grapalat" w:hAnsi="GHEA Grapalat"/>
                <w:sz w:val="18"/>
                <w:szCs w:val="18"/>
              </w:rPr>
              <w:t>Шт.</w:t>
            </w:r>
          </w:p>
        </w:tc>
        <w:tc>
          <w:tcPr>
            <w:tcW w:w="1350" w:type="dxa"/>
            <w:shd w:val="clear" w:color="000000" w:fill="FFFFFF"/>
            <w:noWrap/>
            <w:vAlign w:val="center"/>
          </w:tcPr>
          <w:p w14:paraId="4FAA3818" w14:textId="77777777" w:rsidR="00C366F2" w:rsidRPr="00D328F6" w:rsidRDefault="00C366F2" w:rsidP="00A24CC9">
            <w:pPr>
              <w:jc w:val="center"/>
              <w:rPr>
                <w:rFonts w:ascii="GHEA Grapalat" w:hAnsi="GHEA Grapalat" w:cs="Calibri"/>
                <w:sz w:val="18"/>
                <w:szCs w:val="18"/>
                <w:lang w:val="hy-AM"/>
              </w:rPr>
            </w:pPr>
            <w:r w:rsidRPr="00D328F6">
              <w:rPr>
                <w:rFonts w:ascii="GHEA Grapalat" w:hAnsi="GHEA Grapalat" w:cs="Calibri"/>
                <w:sz w:val="18"/>
                <w:szCs w:val="18"/>
                <w:lang w:val="hy-AM"/>
              </w:rPr>
              <w:t>1</w:t>
            </w:r>
          </w:p>
        </w:tc>
        <w:tc>
          <w:tcPr>
            <w:tcW w:w="1195" w:type="dxa"/>
            <w:tcBorders>
              <w:top w:val="nil"/>
              <w:left w:val="nil"/>
              <w:bottom w:val="single" w:sz="8" w:space="0" w:color="auto"/>
              <w:right w:val="single" w:sz="4" w:space="0" w:color="auto"/>
            </w:tcBorders>
            <w:shd w:val="clear" w:color="000000" w:fill="FFFFFF"/>
            <w:noWrap/>
            <w:vAlign w:val="center"/>
          </w:tcPr>
          <w:p w14:paraId="5036CC35" w14:textId="3253FACC" w:rsidR="00C366F2" w:rsidRPr="005567C6" w:rsidRDefault="00C366F2" w:rsidP="00A24CC9">
            <w:pPr>
              <w:jc w:val="center"/>
              <w:rPr>
                <w:rFonts w:ascii="GHEA Grapalat" w:hAnsi="GHEA Grapalat" w:cs="Calibri"/>
                <w:sz w:val="18"/>
                <w:szCs w:val="18"/>
              </w:rPr>
            </w:pPr>
          </w:p>
        </w:tc>
        <w:tc>
          <w:tcPr>
            <w:tcW w:w="748" w:type="dxa"/>
            <w:tcBorders>
              <w:top w:val="nil"/>
              <w:left w:val="single" w:sz="4" w:space="0" w:color="auto"/>
              <w:bottom w:val="single" w:sz="8" w:space="0" w:color="auto"/>
              <w:right w:val="single" w:sz="8" w:space="0" w:color="auto"/>
            </w:tcBorders>
            <w:shd w:val="clear" w:color="000000" w:fill="FFFFFF"/>
            <w:vAlign w:val="center"/>
          </w:tcPr>
          <w:p w14:paraId="6144DEC6" w14:textId="77777777" w:rsidR="00C366F2" w:rsidRPr="00634772" w:rsidRDefault="00C366F2" w:rsidP="00A24CC9">
            <w:pPr>
              <w:jc w:val="center"/>
              <w:rPr>
                <w:rFonts w:ascii="GHEA Grapalat" w:hAnsi="GHEA Grapalat" w:cs="Calibri"/>
                <w:sz w:val="18"/>
                <w:szCs w:val="18"/>
              </w:rPr>
            </w:pPr>
            <w:r>
              <w:rPr>
                <w:rFonts w:ascii="GHEA Grapalat" w:hAnsi="GHEA Grapalat" w:cs="Calibri"/>
                <w:color w:val="000000"/>
                <w:sz w:val="18"/>
                <w:szCs w:val="18"/>
              </w:rPr>
              <w:t>7.624</w:t>
            </w:r>
          </w:p>
        </w:tc>
      </w:tr>
      <w:tr w:rsidR="00C366F2" w:rsidRPr="0087481B" w14:paraId="49591991" w14:textId="77777777" w:rsidTr="00A24CC9">
        <w:trPr>
          <w:trHeight w:val="270"/>
          <w:jc w:val="center"/>
        </w:trPr>
        <w:tc>
          <w:tcPr>
            <w:tcW w:w="646" w:type="dxa"/>
            <w:shd w:val="clear" w:color="000000" w:fill="FFFFFF"/>
            <w:noWrap/>
            <w:vAlign w:val="center"/>
          </w:tcPr>
          <w:p w14:paraId="25EACCDB" w14:textId="77777777" w:rsidR="00C366F2" w:rsidRDefault="00C366F2" w:rsidP="00A24CC9">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c>
          <w:tcPr>
            <w:tcW w:w="1916" w:type="dxa"/>
            <w:shd w:val="clear" w:color="auto" w:fill="auto"/>
            <w:noWrap/>
            <w:vAlign w:val="center"/>
          </w:tcPr>
          <w:p w14:paraId="3BC1B890" w14:textId="77777777" w:rsidR="00C366F2" w:rsidRPr="008B3A05" w:rsidRDefault="00C366F2" w:rsidP="00A24CC9">
            <w:pPr>
              <w:jc w:val="center"/>
              <w:rPr>
                <w:rFonts w:ascii="GHEA Grapalat" w:hAnsi="GHEA Grapalat"/>
                <w:sz w:val="18"/>
                <w:szCs w:val="18"/>
                <w:lang w:val="es-ES"/>
              </w:rPr>
            </w:pPr>
            <w:r w:rsidRPr="008B3A05">
              <w:rPr>
                <w:rFonts w:ascii="GHEA Grapalat" w:hAnsi="GHEA Grapalat"/>
                <w:sz w:val="18"/>
                <w:szCs w:val="18"/>
                <w:lang w:val="hy-AM"/>
              </w:rPr>
              <w:t>Стойки</w:t>
            </w:r>
            <w:r>
              <w:rPr>
                <w:rFonts w:ascii="GHEA Grapalat" w:hAnsi="GHEA Grapalat"/>
                <w:sz w:val="18"/>
                <w:szCs w:val="18"/>
                <w:lang w:val="hy-AM"/>
              </w:rPr>
              <w:t xml:space="preserve"> </w:t>
            </w:r>
            <w:proofErr w:type="spellStart"/>
            <w:r w:rsidRPr="008B3A05">
              <w:rPr>
                <w:rFonts w:ascii="GHEA Grapalat" w:hAnsi="GHEA Grapalat" w:cs="Calibri"/>
                <w:color w:val="000000"/>
                <w:sz w:val="18"/>
                <w:szCs w:val="18"/>
                <w:lang w:val="es-ES"/>
              </w:rPr>
              <w:t>пешеходного</w:t>
            </w:r>
            <w:proofErr w:type="spellEnd"/>
            <w:r>
              <w:rPr>
                <w:rFonts w:ascii="GHEA Grapalat" w:hAnsi="GHEA Grapalat"/>
                <w:sz w:val="18"/>
                <w:szCs w:val="18"/>
                <w:lang w:val="hy-AM"/>
              </w:rPr>
              <w:t xml:space="preserve"> </w:t>
            </w:r>
            <w:r w:rsidRPr="008B3A05">
              <w:rPr>
                <w:rFonts w:ascii="GHEA Grapalat" w:hAnsi="GHEA Grapalat"/>
                <w:sz w:val="18"/>
                <w:szCs w:val="18"/>
                <w:lang w:val="hy-AM"/>
              </w:rPr>
              <w:t>светофор</w:t>
            </w:r>
            <w:r w:rsidRPr="008B3A05">
              <w:rPr>
                <w:rFonts w:ascii="GHEA Grapalat" w:hAnsi="GHEA Grapalat"/>
                <w:sz w:val="18"/>
                <w:szCs w:val="18"/>
              </w:rPr>
              <w:t>a</w:t>
            </w:r>
            <w:r>
              <w:rPr>
                <w:rFonts w:ascii="GHEA Grapalat" w:hAnsi="GHEA Grapalat"/>
                <w:sz w:val="18"/>
                <w:szCs w:val="18"/>
                <w:lang w:val="hy-AM"/>
              </w:rPr>
              <w:t xml:space="preserve"> </w:t>
            </w:r>
            <w:r w:rsidRPr="008B3A05">
              <w:rPr>
                <w:rFonts w:ascii="GHEA Grapalat" w:hAnsi="GHEA Grapalat"/>
                <w:sz w:val="18"/>
                <w:szCs w:val="18"/>
              </w:rPr>
              <w:t xml:space="preserve">с </w:t>
            </w:r>
            <w:r w:rsidRPr="008B3A05">
              <w:rPr>
                <w:rFonts w:ascii="GHEA Grapalat" w:hAnsi="GHEA Grapalat"/>
                <w:sz w:val="18"/>
                <w:szCs w:val="18"/>
                <w:lang w:val="hy-AM"/>
              </w:rPr>
              <w:t>установк</w:t>
            </w:r>
            <w:r w:rsidRPr="008B3A05">
              <w:rPr>
                <w:rFonts w:ascii="GHEA Grapalat" w:hAnsi="GHEA Grapalat"/>
                <w:sz w:val="18"/>
                <w:szCs w:val="18"/>
              </w:rPr>
              <w:t>ой</w:t>
            </w:r>
            <w:r w:rsidRPr="008B3A05">
              <w:rPr>
                <w:rFonts w:ascii="GHEA Grapalat" w:hAnsi="GHEA Grapalat"/>
                <w:sz w:val="18"/>
                <w:szCs w:val="18"/>
                <w:lang w:val="es-ES"/>
              </w:rPr>
              <w:t xml:space="preserve"> </w:t>
            </w:r>
          </w:p>
          <w:p w14:paraId="11D23F56" w14:textId="77777777" w:rsidR="00C366F2" w:rsidRPr="008B3A05" w:rsidRDefault="00C366F2" w:rsidP="00A24CC9">
            <w:pPr>
              <w:jc w:val="center"/>
              <w:rPr>
                <w:rFonts w:ascii="GHEA Grapalat" w:hAnsi="GHEA Grapalat"/>
                <w:sz w:val="18"/>
                <w:szCs w:val="18"/>
                <w:lang w:val="hy-AM"/>
              </w:rPr>
            </w:pPr>
          </w:p>
        </w:tc>
        <w:tc>
          <w:tcPr>
            <w:tcW w:w="7020" w:type="dxa"/>
            <w:shd w:val="clear" w:color="000000" w:fill="FFFFFF"/>
            <w:vAlign w:val="center"/>
          </w:tcPr>
          <w:p w14:paraId="49D4839C" w14:textId="77777777" w:rsidR="00C366F2" w:rsidRPr="007D7F74" w:rsidRDefault="00C366F2" w:rsidP="00A24CC9">
            <w:pPr>
              <w:jc w:val="both"/>
              <w:rPr>
                <w:rFonts w:ascii="GHEA Grapalat" w:hAnsi="GHEA Grapalat"/>
                <w:sz w:val="18"/>
                <w:szCs w:val="18"/>
                <w:lang w:val="es-ES"/>
              </w:rPr>
            </w:pPr>
            <w:proofErr w:type="spellStart"/>
            <w:r w:rsidRPr="007D7F74">
              <w:rPr>
                <w:rFonts w:ascii="GHEA Grapalat" w:hAnsi="GHEA Grapalat"/>
                <w:sz w:val="18"/>
                <w:szCs w:val="18"/>
                <w:lang w:val="es-ES"/>
              </w:rPr>
              <w:t>Стойка</w:t>
            </w:r>
            <w:proofErr w:type="spellEnd"/>
            <w:r w:rsidRPr="007D7F74">
              <w:rPr>
                <w:rFonts w:ascii="GHEA Grapalat" w:hAnsi="GHEA Grapalat"/>
                <w:sz w:val="18"/>
                <w:szCs w:val="18"/>
                <w:lang w:val="es-ES"/>
              </w:rPr>
              <w:t xml:space="preserve"> </w:t>
            </w:r>
            <w:proofErr w:type="spellStart"/>
            <w:r w:rsidRPr="007D7F74">
              <w:rPr>
                <w:rFonts w:ascii="GHEA Grapalat" w:hAnsi="GHEA Grapalat" w:cs="Calibri"/>
                <w:color w:val="000000"/>
                <w:sz w:val="18"/>
                <w:szCs w:val="18"/>
                <w:lang w:val="es-ES"/>
              </w:rPr>
              <w:t>пешеходного</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светофора</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изготавливается</w:t>
            </w:r>
            <w:proofErr w:type="spellEnd"/>
            <w:r w:rsidRPr="007D7F74">
              <w:rPr>
                <w:rFonts w:ascii="GHEA Grapalat" w:hAnsi="GHEA Grapalat"/>
                <w:sz w:val="18"/>
                <w:szCs w:val="18"/>
                <w:lang w:val="es-ES"/>
              </w:rPr>
              <w:t xml:space="preserve"> и </w:t>
            </w:r>
            <w:proofErr w:type="spellStart"/>
            <w:r w:rsidRPr="007D7F74">
              <w:rPr>
                <w:rFonts w:ascii="GHEA Grapalat" w:hAnsi="GHEA Grapalat"/>
                <w:sz w:val="18"/>
                <w:szCs w:val="18"/>
                <w:lang w:val="es-ES"/>
              </w:rPr>
              <w:t>устанавливается</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по</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представленной</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схеме</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из</w:t>
            </w:r>
            <w:proofErr w:type="spellEnd"/>
            <w:r w:rsidRPr="007D7F74">
              <w:rPr>
                <w:rFonts w:ascii="GHEA Grapalat" w:hAnsi="GHEA Grapalat"/>
                <w:sz w:val="18"/>
                <w:szCs w:val="18"/>
                <w:lang w:val="es-ES"/>
              </w:rPr>
              <w:t xml:space="preserve"> </w:t>
            </w:r>
            <w:r w:rsidRPr="007D7F74">
              <w:rPr>
                <w:rFonts w:ascii="GHEA Grapalat" w:hAnsi="GHEA Grapalat"/>
                <w:sz w:val="18"/>
                <w:szCs w:val="18"/>
              </w:rPr>
              <w:t>новой</w:t>
            </w:r>
            <w:r w:rsidRPr="007D7F74">
              <w:rPr>
                <w:rFonts w:ascii="GHEA Grapalat" w:hAnsi="GHEA Grapalat"/>
                <w:sz w:val="18"/>
                <w:szCs w:val="18"/>
                <w:lang w:val="es-ES"/>
              </w:rPr>
              <w:t xml:space="preserve">, </w:t>
            </w:r>
            <w:r w:rsidRPr="007D7F74">
              <w:rPr>
                <w:rFonts w:ascii="GHEA Grapalat" w:hAnsi="GHEA Grapalat"/>
                <w:sz w:val="18"/>
                <w:szCs w:val="18"/>
              </w:rPr>
              <w:t>однойцельной</w:t>
            </w:r>
            <w:r w:rsidRPr="007D7F74">
              <w:rPr>
                <w:rFonts w:ascii="GHEA Grapalat" w:hAnsi="GHEA Grapalat"/>
                <w:sz w:val="18"/>
                <w:szCs w:val="18"/>
                <w:lang w:val="es-ES"/>
              </w:rPr>
              <w:t xml:space="preserve">, </w:t>
            </w:r>
            <w:r w:rsidRPr="007D7F74">
              <w:rPr>
                <w:rFonts w:ascii="GHEA Grapalat" w:hAnsi="GHEA Grapalat"/>
                <w:sz w:val="18"/>
                <w:szCs w:val="18"/>
              </w:rPr>
              <w:t>неиспользуемой</w:t>
            </w:r>
            <w:r w:rsidRPr="007D7F74">
              <w:rPr>
                <w:rFonts w:ascii="GHEA Grapalat" w:hAnsi="GHEA Grapalat"/>
                <w:sz w:val="18"/>
                <w:szCs w:val="18"/>
                <w:lang w:val="hy-AM"/>
              </w:rPr>
              <w:t xml:space="preserve"> </w:t>
            </w:r>
            <w:r w:rsidRPr="007D7F74">
              <w:rPr>
                <w:rFonts w:ascii="GHEA Grapalat" w:hAnsi="GHEA Grapalat"/>
                <w:sz w:val="18"/>
                <w:szCs w:val="18"/>
              </w:rPr>
              <w:t>железной</w:t>
            </w:r>
            <w:r w:rsidRPr="007D7F74">
              <w:rPr>
                <w:rFonts w:ascii="GHEA Grapalat" w:hAnsi="GHEA Grapalat"/>
                <w:sz w:val="18"/>
                <w:szCs w:val="18"/>
                <w:lang w:val="hy-AM"/>
              </w:rPr>
              <w:t xml:space="preserve"> </w:t>
            </w:r>
            <w:r w:rsidRPr="007D7F74">
              <w:rPr>
                <w:rFonts w:ascii="GHEA Grapalat" w:hAnsi="GHEA Grapalat"/>
                <w:sz w:val="18"/>
                <w:szCs w:val="18"/>
              </w:rPr>
              <w:t>трубы</w:t>
            </w:r>
            <w:r w:rsidRPr="007D7F74">
              <w:rPr>
                <w:rFonts w:ascii="GHEA Grapalat" w:hAnsi="GHEA Grapalat"/>
                <w:sz w:val="18"/>
                <w:szCs w:val="18"/>
                <w:lang w:val="es-ES"/>
              </w:rPr>
              <w:t>,</w:t>
            </w:r>
            <w:r w:rsidRPr="007D7F74">
              <w:rPr>
                <w:rFonts w:ascii="GHEA Grapalat" w:hAnsi="GHEA Grapalat"/>
                <w:sz w:val="18"/>
                <w:szCs w:val="18"/>
                <w:lang w:val="hy-AM"/>
              </w:rPr>
              <w:t xml:space="preserve"> </w:t>
            </w:r>
            <w:r w:rsidRPr="007D7F74">
              <w:rPr>
                <w:rFonts w:ascii="GHEA Grapalat" w:hAnsi="GHEA Grapalat"/>
                <w:sz w:val="18"/>
                <w:szCs w:val="18"/>
              </w:rPr>
              <w:t>окрашенные или окрашенные порошковой краской, которые должны действовать как нейтрализатор ржавчины, фундамент и окончательное декоративное покрытие. Должна быть предусмотрена возможность нанесения на твердые ржавчины, ранее покрытые алкидно-уретоновой краской поверхности, устойчивые к коррозии в различных погодных условиях (например, эмаль с металлом, Stucco Miofe 771, антрацит, Rolax Rolax). Цвет должен быть согласован. С заказчиком с,</w:t>
            </w:r>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бетоном</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класса</w:t>
            </w:r>
            <w:proofErr w:type="spellEnd"/>
            <w:r w:rsidRPr="007D7F74">
              <w:rPr>
                <w:rFonts w:ascii="GHEA Grapalat" w:hAnsi="GHEA Grapalat"/>
                <w:sz w:val="18"/>
                <w:szCs w:val="18"/>
                <w:lang w:val="es-ES"/>
              </w:rPr>
              <w:t xml:space="preserve"> Б-15.</w:t>
            </w:r>
          </w:p>
          <w:p w14:paraId="78C9C871" w14:textId="77777777" w:rsidR="00C366F2" w:rsidRPr="007D7F74" w:rsidRDefault="00C366F2" w:rsidP="00A24CC9">
            <w:pPr>
              <w:jc w:val="both"/>
              <w:rPr>
                <w:rFonts w:ascii="GHEA Grapalat" w:hAnsi="GHEA Grapalat" w:cs="Calibri"/>
                <w:color w:val="000000"/>
                <w:sz w:val="18"/>
                <w:szCs w:val="18"/>
                <w:lang w:val="es-ES"/>
              </w:rPr>
            </w:pPr>
            <w:proofErr w:type="spellStart"/>
            <w:r w:rsidRPr="007D7F74">
              <w:rPr>
                <w:rFonts w:ascii="GHEA Grapalat" w:hAnsi="GHEA Grapalat" w:cs="Calibri"/>
                <w:color w:val="000000"/>
                <w:sz w:val="18"/>
                <w:szCs w:val="18"/>
                <w:lang w:val="es-ES"/>
              </w:rPr>
              <w:t>Максимальное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количество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работ</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изготовлению</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установке</w:t>
            </w:r>
            <w:proofErr w:type="spellEnd"/>
            <w:r w:rsidRPr="007D7F74">
              <w:rPr>
                <w:rFonts w:ascii="GHEA Grapalat" w:hAnsi="GHEA Grapalat" w:cs="Calibri"/>
                <w:color w:val="000000"/>
                <w:sz w:val="18"/>
                <w:szCs w:val="18"/>
                <w:lang w:val="es-ES"/>
              </w:rPr>
              <w:t xml:space="preserve"> </w:t>
            </w:r>
            <w:r w:rsidRPr="007D7F74">
              <w:rPr>
                <w:rFonts w:ascii="GHEA Grapalat" w:hAnsi="GHEA Grapalat" w:cs="Calibri"/>
                <w:color w:val="000000"/>
                <w:sz w:val="18"/>
                <w:szCs w:val="18"/>
                <w:lang w:val="hy-AM"/>
              </w:rPr>
              <w:t>стойкисветофор</w:t>
            </w:r>
            <w:r w:rsidRPr="007D7F74">
              <w:rPr>
                <w:rFonts w:ascii="GHEA Grapalat" w:hAnsi="GHEA Grapalat" w:cs="Calibri"/>
                <w:color w:val="000000"/>
                <w:sz w:val="18"/>
                <w:szCs w:val="18"/>
              </w:rPr>
              <w:t>a</w:t>
            </w:r>
            <w:r w:rsidRPr="007D7F74">
              <w:rPr>
                <w:rFonts w:ascii="GHEA Grapalat" w:hAnsi="GHEA Grapalat" w:cs="Calibri"/>
                <w:color w:val="000000"/>
                <w:sz w:val="18"/>
                <w:szCs w:val="18"/>
                <w:lang w:val="es-ES"/>
              </w:rPr>
              <w:t xml:space="preserve">с </w:t>
            </w:r>
            <w:proofErr w:type="spellStart"/>
            <w:r w:rsidRPr="007D7F74">
              <w:rPr>
                <w:rFonts w:ascii="GHEA Grapalat" w:hAnsi="GHEA Grapalat" w:cs="Calibri"/>
                <w:color w:val="000000"/>
                <w:sz w:val="18"/>
                <w:szCs w:val="18"/>
                <w:lang w:val="es-ES"/>
              </w:rPr>
              <w:t>целью</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модернизации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предусмотренной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заданием</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может</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составлять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w:t>
            </w:r>
            <w:proofErr w:type="spellEnd"/>
            <w:r w:rsidRPr="007D7F74">
              <w:rPr>
                <w:rFonts w:ascii="GHEA Grapalat" w:hAnsi="GHEA Grapalat" w:cs="Calibri"/>
                <w:color w:val="000000"/>
                <w:sz w:val="18"/>
                <w:szCs w:val="18"/>
                <w:lang w:val="es-ES"/>
              </w:rPr>
              <w:t xml:space="preserve"> 5 </w:t>
            </w:r>
            <w:proofErr w:type="spellStart"/>
            <w:r w:rsidRPr="007D7F74">
              <w:rPr>
                <w:rFonts w:ascii="GHEA Grapalat" w:hAnsi="GHEA Grapalat" w:cs="Calibri"/>
                <w:color w:val="000000"/>
                <w:sz w:val="18"/>
                <w:szCs w:val="18"/>
                <w:lang w:val="es-ES"/>
              </w:rPr>
              <w:t>штук</w:t>
            </w:r>
            <w:proofErr w:type="spellEnd"/>
            <w:r w:rsidRPr="007D7F74">
              <w:rPr>
                <w:rFonts w:ascii="GHEA Grapalat" w:hAnsi="GHEA Grapalat" w:cs="Calibri"/>
                <w:color w:val="000000"/>
                <w:sz w:val="18"/>
                <w:szCs w:val="18"/>
                <w:lang w:val="es-ES"/>
              </w:rPr>
              <w:t xml:space="preserve"> в </w:t>
            </w:r>
            <w:proofErr w:type="spellStart"/>
            <w:r w:rsidRPr="007D7F74">
              <w:rPr>
                <w:rFonts w:ascii="GHEA Grapalat" w:hAnsi="GHEA Grapalat" w:cs="Calibri"/>
                <w:color w:val="000000"/>
                <w:sz w:val="18"/>
                <w:szCs w:val="18"/>
                <w:lang w:val="es-ES"/>
              </w:rPr>
              <w:t>течение</w:t>
            </w:r>
            <w:proofErr w:type="spellEnd"/>
            <w:r w:rsidRPr="007D7F74">
              <w:rPr>
                <w:rFonts w:ascii="GHEA Grapalat" w:hAnsi="GHEA Grapalat" w:cs="Calibri"/>
                <w:color w:val="000000"/>
                <w:sz w:val="18"/>
                <w:szCs w:val="18"/>
                <w:lang w:val="es-ES"/>
              </w:rPr>
              <w:t xml:space="preserve"> 1 </w:t>
            </w:r>
            <w:proofErr w:type="spellStart"/>
            <w:r w:rsidRPr="007D7F74">
              <w:rPr>
                <w:rFonts w:ascii="GHEA Grapalat" w:hAnsi="GHEA Grapalat" w:cs="Calibri"/>
                <w:color w:val="000000"/>
                <w:sz w:val="18"/>
                <w:szCs w:val="18"/>
                <w:lang w:val="es-ES"/>
              </w:rPr>
              <w:t>календарных</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дня</w:t>
            </w:r>
            <w:proofErr w:type="spellEnd"/>
            <w:r w:rsidRPr="007D7F74">
              <w:rPr>
                <w:rFonts w:ascii="GHEA Grapalat" w:hAnsi="GHEA Grapalat" w:cs="Calibri"/>
                <w:color w:val="000000"/>
                <w:sz w:val="18"/>
                <w:szCs w:val="18"/>
                <w:lang w:val="es-ES"/>
              </w:rPr>
              <w:t>.</w:t>
            </w:r>
          </w:p>
        </w:tc>
        <w:tc>
          <w:tcPr>
            <w:tcW w:w="1258" w:type="dxa"/>
            <w:shd w:val="clear" w:color="000000" w:fill="FFFFFF"/>
            <w:vAlign w:val="center"/>
          </w:tcPr>
          <w:p w14:paraId="701B8FE8" w14:textId="77777777" w:rsidR="00C366F2" w:rsidRPr="007D7F74" w:rsidRDefault="00C366F2" w:rsidP="00A24CC9">
            <w:pPr>
              <w:jc w:val="center"/>
              <w:rPr>
                <w:rFonts w:ascii="GHEA Grapalat" w:hAnsi="GHEA Grapalat"/>
                <w:sz w:val="18"/>
                <w:szCs w:val="18"/>
              </w:rPr>
            </w:pPr>
            <w:r w:rsidRPr="007D7F74">
              <w:rPr>
                <w:rFonts w:ascii="GHEA Grapalat" w:hAnsi="GHEA Grapalat"/>
                <w:sz w:val="18"/>
                <w:szCs w:val="18"/>
              </w:rPr>
              <w:t>Шт.</w:t>
            </w:r>
          </w:p>
        </w:tc>
        <w:tc>
          <w:tcPr>
            <w:tcW w:w="1350" w:type="dxa"/>
            <w:shd w:val="clear" w:color="000000" w:fill="FFFFFF"/>
            <w:noWrap/>
            <w:vAlign w:val="center"/>
          </w:tcPr>
          <w:p w14:paraId="6C6CB708" w14:textId="77777777" w:rsidR="00C366F2" w:rsidRPr="00D328F6" w:rsidRDefault="00C366F2" w:rsidP="00A24CC9">
            <w:pPr>
              <w:jc w:val="center"/>
              <w:rPr>
                <w:rFonts w:ascii="GHEA Grapalat" w:hAnsi="GHEA Grapalat" w:cs="Calibri"/>
                <w:sz w:val="18"/>
                <w:szCs w:val="18"/>
                <w:lang w:val="hy-AM"/>
              </w:rPr>
            </w:pPr>
            <w:r w:rsidRPr="00D328F6">
              <w:rPr>
                <w:rFonts w:ascii="GHEA Grapalat" w:hAnsi="GHEA Grapalat" w:cs="Calibri"/>
                <w:sz w:val="18"/>
                <w:szCs w:val="18"/>
                <w:lang w:val="hy-AM"/>
              </w:rPr>
              <w:t>1</w:t>
            </w:r>
          </w:p>
        </w:tc>
        <w:tc>
          <w:tcPr>
            <w:tcW w:w="1195" w:type="dxa"/>
            <w:tcBorders>
              <w:top w:val="nil"/>
              <w:left w:val="nil"/>
              <w:bottom w:val="single" w:sz="8" w:space="0" w:color="auto"/>
              <w:right w:val="single" w:sz="4" w:space="0" w:color="auto"/>
            </w:tcBorders>
            <w:shd w:val="clear" w:color="000000" w:fill="FFFFFF"/>
            <w:noWrap/>
            <w:vAlign w:val="center"/>
          </w:tcPr>
          <w:p w14:paraId="21B6A292" w14:textId="5AC93721" w:rsidR="00C366F2" w:rsidRPr="00D71D7F" w:rsidRDefault="00C366F2" w:rsidP="00A24CC9">
            <w:pPr>
              <w:jc w:val="center"/>
              <w:rPr>
                <w:rFonts w:ascii="GHEA Grapalat" w:hAnsi="GHEA Grapalat" w:cs="Calibri"/>
                <w:sz w:val="18"/>
                <w:szCs w:val="18"/>
              </w:rPr>
            </w:pPr>
          </w:p>
        </w:tc>
        <w:tc>
          <w:tcPr>
            <w:tcW w:w="748" w:type="dxa"/>
            <w:tcBorders>
              <w:top w:val="nil"/>
              <w:left w:val="single" w:sz="4" w:space="0" w:color="auto"/>
              <w:bottom w:val="single" w:sz="8" w:space="0" w:color="auto"/>
              <w:right w:val="single" w:sz="8" w:space="0" w:color="auto"/>
            </w:tcBorders>
            <w:shd w:val="clear" w:color="000000" w:fill="FFFFFF"/>
            <w:vAlign w:val="center"/>
          </w:tcPr>
          <w:p w14:paraId="76878DD5" w14:textId="77777777" w:rsidR="00C366F2" w:rsidRPr="00634772" w:rsidRDefault="00C366F2" w:rsidP="00A24CC9">
            <w:pPr>
              <w:jc w:val="center"/>
              <w:rPr>
                <w:rFonts w:ascii="GHEA Grapalat" w:hAnsi="GHEA Grapalat" w:cs="Calibri"/>
                <w:sz w:val="18"/>
                <w:szCs w:val="18"/>
              </w:rPr>
            </w:pPr>
            <w:r>
              <w:rPr>
                <w:rFonts w:ascii="GHEA Grapalat" w:hAnsi="GHEA Grapalat" w:cs="Calibri"/>
                <w:color w:val="000000"/>
                <w:sz w:val="18"/>
                <w:szCs w:val="18"/>
              </w:rPr>
              <w:t>6.278</w:t>
            </w:r>
          </w:p>
        </w:tc>
      </w:tr>
      <w:tr w:rsidR="00C366F2" w:rsidRPr="0087481B" w14:paraId="5F0DB8A2" w14:textId="77777777" w:rsidTr="00A24CC9">
        <w:trPr>
          <w:trHeight w:val="270"/>
          <w:jc w:val="center"/>
        </w:trPr>
        <w:tc>
          <w:tcPr>
            <w:tcW w:w="646" w:type="dxa"/>
            <w:shd w:val="clear" w:color="000000" w:fill="FFFFFF"/>
            <w:noWrap/>
            <w:vAlign w:val="center"/>
          </w:tcPr>
          <w:p w14:paraId="7A36ACCF" w14:textId="77777777" w:rsidR="00C366F2" w:rsidRDefault="00C366F2" w:rsidP="00A24CC9">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6</w:t>
            </w:r>
          </w:p>
        </w:tc>
        <w:tc>
          <w:tcPr>
            <w:tcW w:w="1916" w:type="dxa"/>
            <w:shd w:val="clear" w:color="auto" w:fill="auto"/>
            <w:noWrap/>
            <w:vAlign w:val="center"/>
          </w:tcPr>
          <w:p w14:paraId="1E9078F0" w14:textId="77777777" w:rsidR="00C366F2" w:rsidRPr="008B3A05" w:rsidRDefault="00C366F2" w:rsidP="00A24CC9">
            <w:pPr>
              <w:jc w:val="center"/>
              <w:rPr>
                <w:rFonts w:ascii="GHEA Grapalat" w:hAnsi="GHEA Grapalat"/>
                <w:sz w:val="18"/>
                <w:szCs w:val="18"/>
              </w:rPr>
            </w:pPr>
            <w:r w:rsidRPr="008B3A05">
              <w:rPr>
                <w:rFonts w:ascii="GHEA Grapalat" w:hAnsi="GHEA Grapalat"/>
                <w:sz w:val="18"/>
                <w:szCs w:val="18"/>
                <w:lang w:val="hy-AM"/>
              </w:rPr>
              <w:t>Консоли</w:t>
            </w:r>
          </w:p>
          <w:p w14:paraId="277C4CDB" w14:textId="77777777" w:rsidR="00C366F2" w:rsidRPr="008B3A05" w:rsidRDefault="00C366F2" w:rsidP="00A24CC9">
            <w:pPr>
              <w:jc w:val="center"/>
              <w:rPr>
                <w:rFonts w:ascii="GHEA Grapalat" w:hAnsi="GHEA Grapalat"/>
                <w:sz w:val="18"/>
                <w:szCs w:val="18"/>
                <w:lang w:val="hy-AM"/>
              </w:rPr>
            </w:pPr>
            <w:r w:rsidRPr="008B3A05">
              <w:rPr>
                <w:rFonts w:ascii="GHEA Grapalat" w:hAnsi="GHEA Grapalat"/>
                <w:sz w:val="18"/>
                <w:szCs w:val="18"/>
              </w:rPr>
              <w:t xml:space="preserve">с </w:t>
            </w:r>
            <w:r w:rsidRPr="008B3A05">
              <w:rPr>
                <w:rFonts w:ascii="GHEA Grapalat" w:hAnsi="GHEA Grapalat"/>
                <w:sz w:val="18"/>
                <w:szCs w:val="18"/>
                <w:lang w:val="hy-AM"/>
              </w:rPr>
              <w:t>установк</w:t>
            </w:r>
            <w:r w:rsidRPr="008B3A05">
              <w:rPr>
                <w:rFonts w:ascii="GHEA Grapalat" w:hAnsi="GHEA Grapalat"/>
                <w:sz w:val="18"/>
                <w:szCs w:val="18"/>
              </w:rPr>
              <w:t>ой</w:t>
            </w:r>
            <w:r w:rsidRPr="008B3A05">
              <w:rPr>
                <w:rFonts w:ascii="GHEA Grapalat" w:hAnsi="GHEA Grapalat"/>
                <w:sz w:val="18"/>
                <w:szCs w:val="18"/>
                <w:lang w:val="hy-AM"/>
              </w:rPr>
              <w:t xml:space="preserve"> </w:t>
            </w:r>
          </w:p>
        </w:tc>
        <w:tc>
          <w:tcPr>
            <w:tcW w:w="7020" w:type="dxa"/>
            <w:shd w:val="clear" w:color="000000" w:fill="FFFFFF"/>
            <w:vAlign w:val="center"/>
          </w:tcPr>
          <w:p w14:paraId="669D33D7"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hy-AM"/>
              </w:rPr>
              <w:t>Консоль изготовляется и устанавливается по представленной схеме,</w:t>
            </w:r>
            <w:proofErr w:type="spellStart"/>
            <w:r w:rsidRPr="007D7F74">
              <w:rPr>
                <w:rFonts w:ascii="GHEA Grapalat" w:hAnsi="GHEA Grapalat" w:cs="Calibri"/>
                <w:color w:val="000000"/>
                <w:sz w:val="18"/>
                <w:szCs w:val="18"/>
                <w:lang w:val="es-ES"/>
              </w:rPr>
              <w:t>из</w:t>
            </w:r>
            <w:proofErr w:type="spellEnd"/>
            <w:r w:rsidRPr="007D7F74">
              <w:rPr>
                <w:rFonts w:ascii="GHEA Grapalat" w:hAnsi="GHEA Grapalat" w:cs="Calibri"/>
                <w:color w:val="000000"/>
                <w:sz w:val="18"/>
                <w:szCs w:val="18"/>
              </w:rPr>
              <w:t>новой</w:t>
            </w:r>
            <w:r w:rsidRPr="007D7F74">
              <w:rPr>
                <w:rFonts w:ascii="GHEA Grapalat" w:hAnsi="GHEA Grapalat" w:cs="Calibri"/>
                <w:color w:val="000000"/>
                <w:sz w:val="18"/>
                <w:szCs w:val="18"/>
                <w:lang w:val="es-ES"/>
              </w:rPr>
              <w:t xml:space="preserve">, </w:t>
            </w:r>
            <w:r w:rsidRPr="007D7F74">
              <w:rPr>
                <w:rFonts w:ascii="GHEA Grapalat" w:hAnsi="GHEA Grapalat" w:cs="Calibri"/>
                <w:color w:val="000000"/>
                <w:sz w:val="18"/>
                <w:szCs w:val="18"/>
              </w:rPr>
              <w:t>однойцельной</w:t>
            </w:r>
            <w:r w:rsidRPr="007D7F74">
              <w:rPr>
                <w:rFonts w:ascii="GHEA Grapalat" w:hAnsi="GHEA Grapalat" w:cs="Calibri"/>
                <w:color w:val="000000"/>
                <w:sz w:val="18"/>
                <w:szCs w:val="18"/>
                <w:lang w:val="es-ES"/>
              </w:rPr>
              <w:t xml:space="preserve">, </w:t>
            </w:r>
            <w:r w:rsidRPr="007D7F74">
              <w:rPr>
                <w:rFonts w:ascii="GHEA Grapalat" w:hAnsi="GHEA Grapalat" w:cs="Calibri"/>
                <w:color w:val="000000"/>
                <w:sz w:val="18"/>
                <w:szCs w:val="18"/>
              </w:rPr>
              <w:t>неиспользуемой</w:t>
            </w:r>
            <w:r w:rsidRPr="007D7F74">
              <w:rPr>
                <w:rFonts w:ascii="GHEA Grapalat" w:hAnsi="GHEA Grapalat" w:cs="Calibri"/>
                <w:color w:val="000000"/>
                <w:sz w:val="18"/>
                <w:szCs w:val="18"/>
                <w:lang w:val="hy-AM"/>
              </w:rPr>
              <w:t xml:space="preserve"> </w:t>
            </w:r>
            <w:r w:rsidRPr="007D7F74">
              <w:rPr>
                <w:rFonts w:ascii="GHEA Grapalat" w:hAnsi="GHEA Grapalat" w:cs="Calibri"/>
                <w:color w:val="000000"/>
                <w:sz w:val="18"/>
                <w:szCs w:val="18"/>
              </w:rPr>
              <w:t>железной</w:t>
            </w:r>
            <w:r w:rsidRPr="007D7F74">
              <w:rPr>
                <w:rFonts w:ascii="GHEA Grapalat" w:hAnsi="GHEA Grapalat" w:cs="Calibri"/>
                <w:color w:val="000000"/>
                <w:sz w:val="18"/>
                <w:szCs w:val="18"/>
                <w:lang w:val="hy-AM"/>
              </w:rPr>
              <w:t xml:space="preserve"> </w:t>
            </w:r>
            <w:r w:rsidRPr="007D7F74">
              <w:rPr>
                <w:rFonts w:ascii="GHEA Grapalat" w:hAnsi="GHEA Grapalat" w:cs="Calibri"/>
                <w:color w:val="000000"/>
                <w:sz w:val="18"/>
                <w:szCs w:val="18"/>
              </w:rPr>
              <w:t>трубы</w:t>
            </w:r>
            <w:r w:rsidRPr="007D7F74">
              <w:rPr>
                <w:rFonts w:ascii="GHEA Grapalat" w:hAnsi="GHEA Grapalat" w:cs="Calibri"/>
                <w:color w:val="000000"/>
                <w:sz w:val="18"/>
                <w:szCs w:val="18"/>
                <w:lang w:val="es-ES"/>
              </w:rPr>
              <w:t xml:space="preserve">, </w:t>
            </w:r>
            <w:r w:rsidRPr="007D7F74">
              <w:rPr>
                <w:rFonts w:ascii="GHEA Grapalat" w:hAnsi="GHEA Grapalat" w:cs="Calibri"/>
                <w:color w:val="000000"/>
                <w:sz w:val="18"/>
                <w:szCs w:val="18"/>
              </w:rPr>
              <w:t xml:space="preserve">окрашенные или окрашенные </w:t>
            </w:r>
            <w:r w:rsidRPr="007D7F74">
              <w:rPr>
                <w:rFonts w:ascii="GHEA Grapalat" w:hAnsi="GHEA Grapalat" w:cs="Calibri"/>
                <w:color w:val="000000"/>
                <w:sz w:val="18"/>
                <w:szCs w:val="18"/>
              </w:rPr>
              <w:lastRenderedPageBreak/>
              <w:t>порошковой краской, которые должны действовать как нейтрализатор ржавчины, фундамент и окончательное декоративное покрытие. Должна быть предусмотрена возможность нанесения на твердые ржавчины, ранее покрытые алкидно-уретоновой краской поверхности, устойчивые к коррозии в различных погодных условиях (например, эмаль с металлом, Stucco Miofe 771, антрацит, Rolax Rolax). Цвет должен быть согласован. с заказчиком с,</w:t>
            </w:r>
            <w:proofErr w:type="spellStart"/>
            <w:r w:rsidRPr="007D7F74">
              <w:rPr>
                <w:rFonts w:ascii="GHEA Grapalat" w:hAnsi="GHEA Grapalat" w:cs="Calibri"/>
                <w:color w:val="000000"/>
                <w:sz w:val="18"/>
                <w:szCs w:val="18"/>
                <w:lang w:val="es-ES"/>
              </w:rPr>
              <w:t>бетоном</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класса</w:t>
            </w:r>
            <w:proofErr w:type="spellEnd"/>
            <w:r w:rsidRPr="007D7F74">
              <w:rPr>
                <w:rFonts w:ascii="GHEA Grapalat" w:hAnsi="GHEA Grapalat" w:cs="Calibri"/>
                <w:color w:val="000000"/>
                <w:sz w:val="18"/>
                <w:szCs w:val="18"/>
                <w:lang w:val="es-ES"/>
              </w:rPr>
              <w:t xml:space="preserve"> Б-15</w:t>
            </w:r>
          </w:p>
          <w:p w14:paraId="37DAA77B"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Максимальное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количество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изготовления</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установки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консоли</w:t>
            </w:r>
            <w:proofErr w:type="spellEnd"/>
            <w:r w:rsidRPr="007D7F74">
              <w:rPr>
                <w:rFonts w:ascii="GHEA Grapalat" w:hAnsi="GHEA Grapalat" w:cs="Calibri"/>
                <w:color w:val="000000"/>
                <w:sz w:val="18"/>
                <w:szCs w:val="18"/>
                <w:lang w:val="es-ES"/>
              </w:rPr>
              <w:t xml:space="preserve"> с </w:t>
            </w:r>
            <w:proofErr w:type="spellStart"/>
            <w:r w:rsidRPr="007D7F74">
              <w:rPr>
                <w:rFonts w:ascii="GHEA Grapalat" w:hAnsi="GHEA Grapalat" w:cs="Calibri"/>
                <w:color w:val="000000"/>
                <w:sz w:val="18"/>
                <w:szCs w:val="18"/>
                <w:lang w:val="es-ES"/>
              </w:rPr>
              <w:t>целью</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модернизации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предусмотренной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заданием</w:t>
            </w:r>
            <w:proofErr w:type="spellEnd"/>
            <w:r w:rsidRPr="007D7F74">
              <w:rPr>
                <w:rFonts w:ascii="GHEA Grapalat" w:hAnsi="GHEA Grapalat" w:cs="Calibri"/>
                <w:color w:val="000000"/>
                <w:sz w:val="18"/>
                <w:szCs w:val="18"/>
                <w:lang w:val="es-ES"/>
              </w:rPr>
              <w:t xml:space="preserve">, в </w:t>
            </w:r>
            <w:proofErr w:type="spellStart"/>
            <w:r w:rsidRPr="007D7F74">
              <w:rPr>
                <w:rFonts w:ascii="GHEA Grapalat" w:hAnsi="GHEA Grapalat" w:cs="Calibri"/>
                <w:color w:val="000000"/>
                <w:sz w:val="18"/>
                <w:szCs w:val="18"/>
                <w:lang w:val="es-ES"/>
              </w:rPr>
              <w:t>разрезе</w:t>
            </w:r>
            <w:proofErr w:type="spellEnd"/>
            <w:r w:rsidRPr="007D7F74">
              <w:rPr>
                <w:rFonts w:ascii="GHEA Grapalat" w:hAnsi="GHEA Grapalat" w:cs="Calibri"/>
                <w:color w:val="000000"/>
                <w:sz w:val="18"/>
                <w:szCs w:val="18"/>
                <w:lang w:val="es-ES"/>
              </w:rPr>
              <w:t xml:space="preserve"> 10 </w:t>
            </w:r>
            <w:proofErr w:type="spellStart"/>
            <w:r w:rsidRPr="007D7F74">
              <w:rPr>
                <w:rFonts w:ascii="GHEA Grapalat" w:hAnsi="GHEA Grapalat" w:cs="Calibri"/>
                <w:color w:val="000000"/>
                <w:sz w:val="18"/>
                <w:szCs w:val="18"/>
                <w:lang w:val="es-ES"/>
              </w:rPr>
              <w:t>календарных</w:t>
            </w:r>
            <w:proofErr w:type="spellEnd"/>
            <w:r w:rsidRPr="007D7F74">
              <w:rPr>
                <w:rFonts w:ascii="GHEA Grapalat" w:hAnsi="GHEA Grapalat" w:cs="Calibri"/>
                <w:color w:val="000000"/>
                <w:sz w:val="18"/>
                <w:szCs w:val="18"/>
                <w:lang w:val="es-ES"/>
              </w:rPr>
              <w:t xml:space="preserve"> </w:t>
            </w:r>
            <w:r w:rsidRPr="007D7F74">
              <w:rPr>
                <w:rFonts w:ascii="GHEA Grapalat" w:hAnsi="GHEA Grapalat" w:cs="Calibri"/>
                <w:color w:val="000000"/>
                <w:sz w:val="18"/>
                <w:szCs w:val="18"/>
                <w:lang w:val="hy-AM"/>
              </w:rPr>
              <w:t xml:space="preserve"> </w:t>
            </w:r>
            <w:proofErr w:type="spellStart"/>
            <w:r w:rsidRPr="007D7F74">
              <w:rPr>
                <w:rFonts w:ascii="GHEA Grapalat" w:hAnsi="GHEA Grapalat" w:cs="Calibri"/>
                <w:color w:val="000000"/>
                <w:sz w:val="18"/>
                <w:szCs w:val="18"/>
                <w:lang w:val="es-ES"/>
              </w:rPr>
              <w:t>дней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может</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составлять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w:t>
            </w:r>
            <w:proofErr w:type="spellEnd"/>
            <w:r w:rsidRPr="007D7F74">
              <w:rPr>
                <w:rFonts w:ascii="GHEA Grapalat" w:hAnsi="GHEA Grapalat" w:cs="Calibri"/>
                <w:color w:val="000000"/>
                <w:sz w:val="18"/>
                <w:szCs w:val="18"/>
                <w:lang w:val="es-ES"/>
              </w:rPr>
              <w:t xml:space="preserve"> 3 </w:t>
            </w:r>
            <w:proofErr w:type="spellStart"/>
            <w:r w:rsidRPr="007D7F74">
              <w:rPr>
                <w:rFonts w:ascii="GHEA Grapalat" w:hAnsi="GHEA Grapalat" w:cs="Calibri"/>
                <w:color w:val="000000"/>
                <w:sz w:val="18"/>
                <w:szCs w:val="18"/>
                <w:lang w:val="es-ES"/>
              </w:rPr>
              <w:t>шт</w:t>
            </w:r>
            <w:proofErr w:type="spellEnd"/>
            <w:r w:rsidRPr="007D7F74">
              <w:rPr>
                <w:rFonts w:ascii="GHEA Grapalat" w:hAnsi="GHEA Grapalat" w:cs="Calibri"/>
                <w:color w:val="000000"/>
                <w:sz w:val="18"/>
                <w:szCs w:val="18"/>
                <w:lang w:val="es-ES"/>
              </w:rPr>
              <w:t>.</w:t>
            </w:r>
          </w:p>
        </w:tc>
        <w:tc>
          <w:tcPr>
            <w:tcW w:w="1258" w:type="dxa"/>
            <w:shd w:val="clear" w:color="000000" w:fill="FFFFFF"/>
            <w:vAlign w:val="center"/>
          </w:tcPr>
          <w:p w14:paraId="5A57F47F" w14:textId="77777777" w:rsidR="00C366F2" w:rsidRPr="007D7F74" w:rsidRDefault="00C366F2" w:rsidP="00A24CC9">
            <w:pPr>
              <w:jc w:val="center"/>
              <w:rPr>
                <w:rFonts w:ascii="GHEA Grapalat" w:hAnsi="GHEA Grapalat" w:cs="Calibri"/>
                <w:color w:val="000000"/>
                <w:sz w:val="18"/>
                <w:szCs w:val="18"/>
                <w:lang w:val="hy-AM"/>
              </w:rPr>
            </w:pPr>
            <w:r w:rsidRPr="007D7F74">
              <w:rPr>
                <w:rFonts w:ascii="GHEA Grapalat" w:hAnsi="GHEA Grapalat"/>
                <w:sz w:val="18"/>
                <w:szCs w:val="18"/>
              </w:rPr>
              <w:lastRenderedPageBreak/>
              <w:t>шт.</w:t>
            </w:r>
          </w:p>
        </w:tc>
        <w:tc>
          <w:tcPr>
            <w:tcW w:w="1350" w:type="dxa"/>
            <w:shd w:val="clear" w:color="000000" w:fill="FFFFFF"/>
            <w:noWrap/>
            <w:vAlign w:val="center"/>
          </w:tcPr>
          <w:p w14:paraId="7B4B8BAB" w14:textId="77777777" w:rsidR="00C366F2" w:rsidRPr="00D328F6" w:rsidRDefault="00C366F2" w:rsidP="00A24CC9">
            <w:pPr>
              <w:jc w:val="center"/>
              <w:rPr>
                <w:rFonts w:ascii="GHEA Grapalat" w:hAnsi="GHEA Grapalat" w:cs="Calibri"/>
                <w:sz w:val="18"/>
                <w:szCs w:val="18"/>
                <w:lang w:val="hy-AM"/>
              </w:rPr>
            </w:pPr>
            <w:r w:rsidRPr="00D328F6">
              <w:rPr>
                <w:rFonts w:ascii="GHEA Grapalat" w:hAnsi="GHEA Grapalat" w:cs="Calibri"/>
                <w:sz w:val="18"/>
                <w:szCs w:val="18"/>
                <w:lang w:val="hy-AM"/>
              </w:rPr>
              <w:t>1</w:t>
            </w:r>
          </w:p>
        </w:tc>
        <w:tc>
          <w:tcPr>
            <w:tcW w:w="1195" w:type="dxa"/>
            <w:tcBorders>
              <w:top w:val="nil"/>
              <w:left w:val="nil"/>
              <w:bottom w:val="single" w:sz="8" w:space="0" w:color="auto"/>
              <w:right w:val="single" w:sz="4" w:space="0" w:color="auto"/>
            </w:tcBorders>
            <w:shd w:val="clear" w:color="000000" w:fill="FFFFFF"/>
            <w:noWrap/>
            <w:vAlign w:val="center"/>
          </w:tcPr>
          <w:p w14:paraId="1C3A0FAA" w14:textId="7454D0B7" w:rsidR="00C366F2" w:rsidRPr="005567C6" w:rsidRDefault="00C366F2" w:rsidP="00A24CC9">
            <w:pPr>
              <w:jc w:val="center"/>
              <w:rPr>
                <w:rFonts w:ascii="GHEA Grapalat" w:hAnsi="GHEA Grapalat" w:cs="Calibri"/>
                <w:sz w:val="18"/>
                <w:szCs w:val="18"/>
              </w:rPr>
            </w:pPr>
          </w:p>
        </w:tc>
        <w:tc>
          <w:tcPr>
            <w:tcW w:w="748" w:type="dxa"/>
            <w:tcBorders>
              <w:top w:val="nil"/>
              <w:left w:val="single" w:sz="4" w:space="0" w:color="auto"/>
              <w:bottom w:val="single" w:sz="8" w:space="0" w:color="auto"/>
              <w:right w:val="single" w:sz="8" w:space="0" w:color="auto"/>
            </w:tcBorders>
            <w:shd w:val="clear" w:color="000000" w:fill="FFFFFF"/>
            <w:vAlign w:val="center"/>
          </w:tcPr>
          <w:p w14:paraId="7A77C000" w14:textId="77777777" w:rsidR="00C366F2" w:rsidRPr="00634772" w:rsidRDefault="00C366F2" w:rsidP="00A24CC9">
            <w:pPr>
              <w:jc w:val="center"/>
              <w:rPr>
                <w:rFonts w:ascii="GHEA Grapalat" w:hAnsi="GHEA Grapalat" w:cs="Calibri"/>
                <w:sz w:val="18"/>
                <w:szCs w:val="18"/>
              </w:rPr>
            </w:pPr>
            <w:r>
              <w:rPr>
                <w:rFonts w:ascii="GHEA Grapalat" w:hAnsi="GHEA Grapalat" w:cs="Calibri"/>
                <w:color w:val="000000"/>
                <w:sz w:val="18"/>
                <w:szCs w:val="18"/>
              </w:rPr>
              <w:t>22.871</w:t>
            </w:r>
          </w:p>
        </w:tc>
      </w:tr>
      <w:tr w:rsidR="00C366F2" w:rsidRPr="0087481B" w14:paraId="4A350D84" w14:textId="77777777" w:rsidTr="00A24CC9">
        <w:trPr>
          <w:trHeight w:val="270"/>
          <w:jc w:val="center"/>
        </w:trPr>
        <w:tc>
          <w:tcPr>
            <w:tcW w:w="646" w:type="dxa"/>
            <w:shd w:val="clear" w:color="000000" w:fill="FFFFFF"/>
            <w:noWrap/>
            <w:vAlign w:val="center"/>
          </w:tcPr>
          <w:p w14:paraId="2C7109C7" w14:textId="77777777" w:rsidR="00C366F2" w:rsidRDefault="00C366F2" w:rsidP="00A24CC9">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7</w:t>
            </w:r>
          </w:p>
        </w:tc>
        <w:tc>
          <w:tcPr>
            <w:tcW w:w="1916" w:type="dxa"/>
            <w:shd w:val="clear" w:color="auto" w:fill="auto"/>
            <w:noWrap/>
            <w:vAlign w:val="center"/>
          </w:tcPr>
          <w:p w14:paraId="0790D27D" w14:textId="77777777" w:rsidR="00C366F2" w:rsidRPr="008B3A05" w:rsidRDefault="00C366F2" w:rsidP="00A24CC9">
            <w:pPr>
              <w:jc w:val="center"/>
              <w:rPr>
                <w:rFonts w:ascii="GHEA Grapalat" w:hAnsi="GHEA Grapalat"/>
                <w:sz w:val="18"/>
                <w:szCs w:val="18"/>
                <w:lang w:val="hy-AM"/>
              </w:rPr>
            </w:pPr>
            <w:r w:rsidRPr="008B3A05">
              <w:rPr>
                <w:rFonts w:ascii="GHEA Grapalat" w:hAnsi="GHEA Grapalat"/>
                <w:sz w:val="18"/>
                <w:szCs w:val="18"/>
              </w:rPr>
              <w:t>Услуги по обслуживанию светофоров /</w:t>
            </w:r>
            <w:proofErr w:type="spellStart"/>
            <w:r w:rsidRPr="008B3A05">
              <w:rPr>
                <w:rFonts w:ascii="GHEA Grapalat" w:hAnsi="GHEA Grapalat"/>
                <w:sz w:val="18"/>
                <w:szCs w:val="18"/>
                <w:lang w:val="es-ES"/>
              </w:rPr>
              <w:t>Монтаж</w:t>
            </w:r>
            <w:proofErr w:type="spellEnd"/>
            <w:r w:rsidRPr="008B3A05">
              <w:rPr>
                <w:rFonts w:ascii="GHEA Grapalat" w:hAnsi="GHEA Grapalat"/>
                <w:sz w:val="18"/>
                <w:szCs w:val="18"/>
                <w:lang w:val="es-ES"/>
              </w:rPr>
              <w:t xml:space="preserve"> 8 </w:t>
            </w:r>
            <w:proofErr w:type="spellStart"/>
            <w:r w:rsidRPr="008B3A05">
              <w:rPr>
                <w:rFonts w:ascii="GHEA Grapalat" w:hAnsi="GHEA Grapalat"/>
                <w:sz w:val="18"/>
                <w:szCs w:val="18"/>
                <w:lang w:val="es-ES"/>
              </w:rPr>
              <w:t>мм-каната</w:t>
            </w:r>
            <w:proofErr w:type="spellEnd"/>
            <w:r w:rsidRPr="008B3A05">
              <w:rPr>
                <w:rFonts w:ascii="GHEA Grapalat" w:hAnsi="GHEA Grapalat"/>
                <w:sz w:val="18"/>
                <w:szCs w:val="18"/>
                <w:lang w:val="es-ES"/>
              </w:rPr>
              <w:t xml:space="preserve"> с </w:t>
            </w:r>
            <w:proofErr w:type="spellStart"/>
            <w:r w:rsidRPr="008B3A05">
              <w:rPr>
                <w:rFonts w:ascii="GHEA Grapalat" w:hAnsi="GHEA Grapalat"/>
                <w:sz w:val="18"/>
                <w:szCs w:val="18"/>
                <w:lang w:val="es-ES"/>
              </w:rPr>
              <w:t>крепежными</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деталями</w:t>
            </w:r>
            <w:proofErr w:type="spellEnd"/>
            <w:r w:rsidRPr="008B3A05">
              <w:rPr>
                <w:rFonts w:ascii="GHEA Grapalat" w:hAnsi="GHEA Grapalat"/>
                <w:sz w:val="18"/>
                <w:szCs w:val="18"/>
              </w:rPr>
              <w:t>/</w:t>
            </w:r>
          </w:p>
        </w:tc>
        <w:tc>
          <w:tcPr>
            <w:tcW w:w="7020" w:type="dxa"/>
            <w:shd w:val="clear" w:color="000000" w:fill="FFFFFF"/>
            <w:vAlign w:val="center"/>
          </w:tcPr>
          <w:p w14:paraId="59E7CBEB" w14:textId="77777777" w:rsidR="00C366F2" w:rsidRPr="007D7F74" w:rsidRDefault="00C366F2" w:rsidP="00A24CC9">
            <w:pPr>
              <w:jc w:val="both"/>
              <w:rPr>
                <w:rFonts w:ascii="GHEA Grapalat" w:hAnsi="GHEA Grapalat"/>
                <w:sz w:val="18"/>
                <w:szCs w:val="18"/>
                <w:lang w:val="es-ES"/>
              </w:rPr>
            </w:pPr>
            <w:r w:rsidRPr="007D7F74">
              <w:rPr>
                <w:rFonts w:ascii="GHEA Grapalat" w:hAnsi="GHEA Grapalat"/>
                <w:sz w:val="18"/>
                <w:szCs w:val="18"/>
              </w:rPr>
              <w:t>Канаты</w:t>
            </w:r>
            <w:r w:rsidRPr="007D7F74">
              <w:rPr>
                <w:rFonts w:ascii="GHEA Grapalat" w:hAnsi="GHEA Grapalat"/>
                <w:sz w:val="18"/>
                <w:szCs w:val="18"/>
                <w:lang w:val="hy-AM"/>
              </w:rPr>
              <w:t xml:space="preserve"> </w:t>
            </w:r>
            <w:r w:rsidRPr="007D7F74">
              <w:rPr>
                <w:rFonts w:ascii="GHEA Grapalat" w:hAnsi="GHEA Grapalat"/>
                <w:sz w:val="18"/>
                <w:szCs w:val="18"/>
              </w:rPr>
              <w:t>тянутся</w:t>
            </w:r>
            <w:r w:rsidRPr="007D7F74">
              <w:rPr>
                <w:rFonts w:ascii="GHEA Grapalat" w:hAnsi="GHEA Grapalat"/>
                <w:sz w:val="18"/>
                <w:szCs w:val="18"/>
                <w:lang w:val="hy-AM"/>
              </w:rPr>
              <w:t xml:space="preserve"> </w:t>
            </w:r>
            <w:r w:rsidRPr="007D7F74">
              <w:rPr>
                <w:rFonts w:ascii="GHEA Grapalat" w:hAnsi="GHEA Grapalat"/>
                <w:sz w:val="18"/>
                <w:szCs w:val="18"/>
              </w:rPr>
              <w:t>наопорунаружного</w:t>
            </w:r>
            <w:r w:rsidRPr="007D7F74">
              <w:rPr>
                <w:rFonts w:ascii="GHEA Grapalat" w:hAnsi="GHEA Grapalat"/>
                <w:sz w:val="18"/>
                <w:szCs w:val="18"/>
                <w:lang w:val="hy-AM"/>
              </w:rPr>
              <w:t xml:space="preserve"> </w:t>
            </w:r>
            <w:r w:rsidRPr="007D7F74">
              <w:rPr>
                <w:rFonts w:ascii="GHEA Grapalat" w:hAnsi="GHEA Grapalat"/>
                <w:sz w:val="18"/>
                <w:szCs w:val="18"/>
              </w:rPr>
              <w:t>освещения</w:t>
            </w:r>
            <w:r w:rsidRPr="007D7F74">
              <w:rPr>
                <w:rFonts w:ascii="GHEA Grapalat" w:hAnsi="GHEA Grapalat"/>
                <w:sz w:val="18"/>
                <w:szCs w:val="18"/>
                <w:lang w:val="hy-AM"/>
              </w:rPr>
              <w:t xml:space="preserve"> </w:t>
            </w:r>
            <w:r w:rsidRPr="007D7F74">
              <w:rPr>
                <w:rFonts w:ascii="GHEA Grapalat" w:hAnsi="GHEA Grapalat"/>
                <w:sz w:val="18"/>
                <w:szCs w:val="18"/>
              </w:rPr>
              <w:t>высотой</w:t>
            </w:r>
            <w:r w:rsidRPr="007D7F74">
              <w:rPr>
                <w:rFonts w:ascii="GHEA Grapalat" w:hAnsi="GHEA Grapalat"/>
                <w:sz w:val="18"/>
                <w:szCs w:val="18"/>
                <w:lang w:val="es-ES"/>
              </w:rPr>
              <w:t xml:space="preserve"> 5-6</w:t>
            </w:r>
            <w:r w:rsidRPr="007D7F74">
              <w:rPr>
                <w:rFonts w:ascii="GHEA Grapalat" w:hAnsi="GHEA Grapalat"/>
                <w:sz w:val="18"/>
                <w:szCs w:val="18"/>
              </w:rPr>
              <w:t>м</w:t>
            </w:r>
            <w:r w:rsidRPr="007D7F74">
              <w:rPr>
                <w:rFonts w:ascii="GHEA Grapalat" w:hAnsi="GHEA Grapalat"/>
                <w:sz w:val="18"/>
                <w:szCs w:val="18"/>
                <w:lang w:val="es-ES"/>
              </w:rPr>
              <w:t xml:space="preserve">, </w:t>
            </w:r>
            <w:r w:rsidRPr="007D7F74">
              <w:rPr>
                <w:rFonts w:ascii="GHEA Grapalat" w:hAnsi="GHEA Grapalat"/>
                <w:sz w:val="18"/>
                <w:szCs w:val="18"/>
              </w:rPr>
              <w:t>наобоих</w:t>
            </w:r>
            <w:r w:rsidRPr="007D7F74">
              <w:rPr>
                <w:rFonts w:ascii="GHEA Grapalat" w:hAnsi="GHEA Grapalat"/>
                <w:sz w:val="18"/>
                <w:szCs w:val="18"/>
                <w:lang w:val="hy-AM"/>
              </w:rPr>
              <w:t xml:space="preserve"> </w:t>
            </w:r>
            <w:r w:rsidRPr="007D7F74">
              <w:rPr>
                <w:rFonts w:ascii="GHEA Grapalat" w:hAnsi="GHEA Grapalat"/>
                <w:sz w:val="18"/>
                <w:szCs w:val="18"/>
              </w:rPr>
              <w:t>концах</w:t>
            </w:r>
            <w:r w:rsidRPr="007D7F74">
              <w:rPr>
                <w:rFonts w:ascii="GHEA Grapalat" w:hAnsi="GHEA Grapalat"/>
                <w:sz w:val="18"/>
                <w:szCs w:val="18"/>
                <w:lang w:val="hy-AM"/>
              </w:rPr>
              <w:t xml:space="preserve"> </w:t>
            </w:r>
            <w:r w:rsidRPr="007D7F74">
              <w:rPr>
                <w:rFonts w:ascii="GHEA Grapalat" w:hAnsi="GHEA Grapalat"/>
                <w:sz w:val="18"/>
                <w:szCs w:val="18"/>
              </w:rPr>
              <w:t>устанавливаются</w:t>
            </w:r>
            <w:r w:rsidRPr="007D7F74">
              <w:rPr>
                <w:rFonts w:ascii="GHEA Grapalat" w:hAnsi="GHEA Grapalat"/>
                <w:sz w:val="18"/>
                <w:szCs w:val="18"/>
                <w:lang w:val="hy-AM"/>
              </w:rPr>
              <w:t xml:space="preserve"> </w:t>
            </w:r>
            <w:r w:rsidRPr="007D7F74">
              <w:rPr>
                <w:rFonts w:ascii="GHEA Grapalat" w:hAnsi="GHEA Grapalat"/>
                <w:sz w:val="18"/>
                <w:szCs w:val="18"/>
              </w:rPr>
              <w:t>изоляторы</w:t>
            </w:r>
            <w:r w:rsidRPr="007D7F74">
              <w:rPr>
                <w:rFonts w:ascii="GHEA Grapalat" w:hAnsi="GHEA Grapalat"/>
                <w:sz w:val="18"/>
                <w:szCs w:val="18"/>
                <w:lang w:val="es-ES"/>
              </w:rPr>
              <w:t xml:space="preserve">, </w:t>
            </w:r>
            <w:r w:rsidRPr="007D7F74">
              <w:rPr>
                <w:rFonts w:ascii="GHEA Grapalat" w:hAnsi="GHEA Grapalat"/>
                <w:sz w:val="18"/>
                <w:szCs w:val="18"/>
              </w:rPr>
              <w:t>крепятся</w:t>
            </w:r>
            <w:r w:rsidRPr="007D7F74">
              <w:rPr>
                <w:rFonts w:ascii="GHEA Grapalat" w:hAnsi="GHEA Grapalat"/>
                <w:sz w:val="18"/>
                <w:szCs w:val="18"/>
                <w:lang w:val="hy-AM"/>
              </w:rPr>
              <w:t xml:space="preserve"> </w:t>
            </w:r>
            <w:r w:rsidRPr="007D7F74">
              <w:rPr>
                <w:rFonts w:ascii="GHEA Grapalat" w:hAnsi="GHEA Grapalat"/>
                <w:sz w:val="18"/>
                <w:szCs w:val="18"/>
              </w:rPr>
              <w:t>крепежными</w:t>
            </w:r>
            <w:r w:rsidRPr="007D7F74">
              <w:rPr>
                <w:rFonts w:ascii="GHEA Grapalat" w:hAnsi="GHEA Grapalat"/>
                <w:sz w:val="18"/>
                <w:szCs w:val="18"/>
                <w:lang w:val="hy-AM"/>
              </w:rPr>
              <w:t xml:space="preserve"> </w:t>
            </w:r>
            <w:r w:rsidRPr="007D7F74">
              <w:rPr>
                <w:rFonts w:ascii="GHEA Grapalat" w:hAnsi="GHEA Grapalat"/>
                <w:sz w:val="18"/>
                <w:szCs w:val="18"/>
              </w:rPr>
              <w:t>деталями</w:t>
            </w:r>
            <w:r w:rsidRPr="007D7F74">
              <w:rPr>
                <w:rFonts w:ascii="GHEA Grapalat" w:hAnsi="GHEA Grapalat"/>
                <w:sz w:val="18"/>
                <w:szCs w:val="18"/>
                <w:lang w:val="es-ES"/>
              </w:rPr>
              <w:t xml:space="preserve">. </w:t>
            </w:r>
            <w:r w:rsidRPr="007D7F74">
              <w:rPr>
                <w:rFonts w:ascii="GHEA Grapalat" w:hAnsi="GHEA Grapalat"/>
                <w:sz w:val="18"/>
                <w:szCs w:val="18"/>
              </w:rPr>
              <w:t>Канат</w:t>
            </w:r>
            <w:r w:rsidRPr="007D7F74">
              <w:rPr>
                <w:rFonts w:ascii="GHEA Grapalat" w:hAnsi="GHEA Grapalat"/>
                <w:sz w:val="18"/>
                <w:szCs w:val="18"/>
                <w:lang w:val="hy-AM"/>
              </w:rPr>
              <w:t xml:space="preserve"> </w:t>
            </w:r>
            <w:r w:rsidRPr="007D7F74">
              <w:rPr>
                <w:rFonts w:ascii="GHEA Grapalat" w:hAnsi="GHEA Grapalat"/>
                <w:sz w:val="18"/>
                <w:szCs w:val="18"/>
              </w:rPr>
              <w:t>должен</w:t>
            </w:r>
            <w:r w:rsidRPr="007D7F74">
              <w:rPr>
                <w:rFonts w:ascii="GHEA Grapalat" w:hAnsi="GHEA Grapalat"/>
                <w:sz w:val="18"/>
                <w:szCs w:val="18"/>
                <w:lang w:val="hy-AM"/>
              </w:rPr>
              <w:t xml:space="preserve"> </w:t>
            </w:r>
            <w:r w:rsidRPr="007D7F74">
              <w:rPr>
                <w:rFonts w:ascii="GHEA Grapalat" w:hAnsi="GHEA Grapalat"/>
                <w:sz w:val="18"/>
                <w:szCs w:val="18"/>
              </w:rPr>
              <w:t>быть</w:t>
            </w:r>
            <w:r w:rsidRPr="007D7F74">
              <w:rPr>
                <w:rFonts w:ascii="GHEA Grapalat" w:hAnsi="GHEA Grapalat"/>
                <w:sz w:val="18"/>
                <w:szCs w:val="18"/>
                <w:lang w:val="hy-AM"/>
              </w:rPr>
              <w:t xml:space="preserve"> </w:t>
            </w:r>
            <w:r w:rsidRPr="007D7F74">
              <w:rPr>
                <w:rFonts w:ascii="GHEA Grapalat" w:hAnsi="GHEA Grapalat"/>
                <w:sz w:val="18"/>
                <w:szCs w:val="18"/>
              </w:rPr>
              <w:t>металлическим</w:t>
            </w:r>
            <w:r w:rsidRPr="007D7F74">
              <w:rPr>
                <w:rFonts w:ascii="GHEA Grapalat" w:hAnsi="GHEA Grapalat"/>
                <w:sz w:val="18"/>
                <w:szCs w:val="18"/>
                <w:lang w:val="es-ES"/>
              </w:rPr>
              <w:t xml:space="preserve">, </w:t>
            </w:r>
            <w:r w:rsidRPr="007D7F74">
              <w:rPr>
                <w:rFonts w:ascii="GHEA Grapalat" w:hAnsi="GHEA Grapalat"/>
                <w:sz w:val="18"/>
                <w:szCs w:val="18"/>
              </w:rPr>
              <w:t>длиной</w:t>
            </w:r>
            <w:r w:rsidRPr="007D7F74">
              <w:rPr>
                <w:rFonts w:ascii="GHEA Grapalat" w:hAnsi="GHEA Grapalat"/>
                <w:sz w:val="18"/>
                <w:szCs w:val="18"/>
                <w:lang w:val="es-ES"/>
              </w:rPr>
              <w:t xml:space="preserve"> 70-80</w:t>
            </w:r>
            <w:r w:rsidRPr="007D7F74">
              <w:rPr>
                <w:rFonts w:ascii="GHEA Grapalat" w:hAnsi="GHEA Grapalat"/>
                <w:sz w:val="18"/>
                <w:szCs w:val="18"/>
                <w:lang w:val="hy-AM"/>
              </w:rPr>
              <w:t xml:space="preserve"> </w:t>
            </w:r>
            <w:r w:rsidRPr="007D7F74">
              <w:rPr>
                <w:rFonts w:ascii="GHEA Grapalat" w:hAnsi="GHEA Grapalat"/>
                <w:sz w:val="18"/>
                <w:szCs w:val="18"/>
              </w:rPr>
              <w:t>м</w:t>
            </w:r>
            <w:r w:rsidRPr="007D7F74">
              <w:rPr>
                <w:rFonts w:ascii="GHEA Grapalat" w:hAnsi="GHEA Grapalat"/>
                <w:sz w:val="18"/>
                <w:szCs w:val="18"/>
                <w:lang w:val="hy-AM"/>
              </w:rPr>
              <w:t xml:space="preserve"> </w:t>
            </w:r>
            <w:r w:rsidRPr="007D7F74">
              <w:rPr>
                <w:rFonts w:ascii="GHEA Grapalat" w:hAnsi="GHEA Grapalat"/>
                <w:sz w:val="18"/>
                <w:szCs w:val="18"/>
              </w:rPr>
              <w:t>и</w:t>
            </w:r>
            <w:r w:rsidRPr="007D7F74">
              <w:rPr>
                <w:rFonts w:ascii="GHEA Grapalat" w:hAnsi="GHEA Grapalat"/>
                <w:sz w:val="18"/>
                <w:szCs w:val="18"/>
                <w:lang w:val="hy-AM"/>
              </w:rPr>
              <w:t xml:space="preserve"> </w:t>
            </w:r>
            <w:r w:rsidRPr="007D7F74">
              <w:rPr>
                <w:rFonts w:ascii="GHEA Grapalat" w:hAnsi="GHEA Grapalat"/>
                <w:sz w:val="18"/>
                <w:szCs w:val="18"/>
              </w:rPr>
              <w:t>толщиной</w:t>
            </w:r>
            <w:r w:rsidRPr="007D7F74">
              <w:rPr>
                <w:rFonts w:ascii="GHEA Grapalat" w:hAnsi="GHEA Grapalat"/>
                <w:sz w:val="18"/>
                <w:szCs w:val="18"/>
                <w:lang w:val="es-ES"/>
              </w:rPr>
              <w:t xml:space="preserve"> 8</w:t>
            </w:r>
            <w:r w:rsidRPr="007D7F74">
              <w:rPr>
                <w:rFonts w:ascii="GHEA Grapalat" w:hAnsi="GHEA Grapalat"/>
                <w:sz w:val="18"/>
                <w:szCs w:val="18"/>
              </w:rPr>
              <w:t>мм</w:t>
            </w:r>
            <w:r w:rsidRPr="007D7F74">
              <w:rPr>
                <w:rFonts w:ascii="GHEA Grapalat" w:hAnsi="GHEA Grapalat"/>
                <w:sz w:val="18"/>
                <w:szCs w:val="18"/>
                <w:lang w:val="es-ES"/>
              </w:rPr>
              <w:t>.</w:t>
            </w:r>
          </w:p>
          <w:p w14:paraId="2C86CD4A" w14:textId="77777777" w:rsidR="00C366F2" w:rsidRPr="007D7F74" w:rsidRDefault="00C366F2" w:rsidP="00A24CC9">
            <w:pPr>
              <w:jc w:val="both"/>
              <w:rPr>
                <w:rFonts w:ascii="GHEA Grapalat" w:hAnsi="GHEA Grapalat"/>
                <w:sz w:val="18"/>
                <w:szCs w:val="18"/>
                <w:lang w:val="es-ES"/>
              </w:rPr>
            </w:pPr>
            <w:proofErr w:type="spellStart"/>
            <w:r w:rsidRPr="007D7F74">
              <w:rPr>
                <w:rFonts w:ascii="GHEA Grapalat" w:hAnsi="GHEA Grapalat"/>
                <w:sz w:val="18"/>
                <w:szCs w:val="18"/>
                <w:lang w:val="es-ES"/>
              </w:rPr>
              <w:t>Максимальное</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количество</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монтажа</w:t>
            </w:r>
            <w:proofErr w:type="spellEnd"/>
            <w:r w:rsidRPr="007D7F74">
              <w:rPr>
                <w:rFonts w:ascii="GHEA Grapalat" w:hAnsi="GHEA Grapalat"/>
                <w:sz w:val="18"/>
                <w:szCs w:val="18"/>
                <w:lang w:val="es-ES"/>
              </w:rPr>
              <w:t xml:space="preserve"> 8 </w:t>
            </w:r>
            <w:proofErr w:type="spellStart"/>
            <w:r w:rsidRPr="007D7F74">
              <w:rPr>
                <w:rFonts w:ascii="GHEA Grapalat" w:hAnsi="GHEA Grapalat"/>
                <w:sz w:val="18"/>
                <w:szCs w:val="18"/>
                <w:lang w:val="es-ES"/>
              </w:rPr>
              <w:t>мм</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каната</w:t>
            </w:r>
            <w:proofErr w:type="spellEnd"/>
            <w:r w:rsidRPr="007D7F74">
              <w:rPr>
                <w:rFonts w:ascii="GHEA Grapalat" w:hAnsi="GHEA Grapalat"/>
                <w:sz w:val="18"/>
                <w:szCs w:val="18"/>
                <w:lang w:val="es-ES"/>
              </w:rPr>
              <w:t xml:space="preserve"> с </w:t>
            </w:r>
            <w:proofErr w:type="spellStart"/>
            <w:r w:rsidRPr="007D7F74">
              <w:rPr>
                <w:rFonts w:ascii="GHEA Grapalat" w:hAnsi="GHEA Grapalat"/>
                <w:sz w:val="18"/>
                <w:szCs w:val="18"/>
                <w:lang w:val="es-ES"/>
              </w:rPr>
              <w:t>целью</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модернизации</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предусмотренной</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заданием</w:t>
            </w:r>
            <w:proofErr w:type="spellEnd"/>
            <w:r w:rsidRPr="007D7F74">
              <w:rPr>
                <w:rFonts w:ascii="GHEA Grapalat" w:hAnsi="GHEA Grapalat"/>
                <w:sz w:val="18"/>
                <w:szCs w:val="18"/>
                <w:lang w:val="es-ES"/>
              </w:rPr>
              <w:t xml:space="preserve">, в </w:t>
            </w:r>
            <w:proofErr w:type="spellStart"/>
            <w:r w:rsidRPr="007D7F74">
              <w:rPr>
                <w:rFonts w:ascii="GHEA Grapalat" w:hAnsi="GHEA Grapalat"/>
                <w:sz w:val="18"/>
                <w:szCs w:val="18"/>
                <w:lang w:val="es-ES"/>
              </w:rPr>
              <w:t>разрезе</w:t>
            </w:r>
            <w:proofErr w:type="spellEnd"/>
            <w:r w:rsidRPr="007D7F74">
              <w:rPr>
                <w:rFonts w:ascii="GHEA Grapalat" w:hAnsi="GHEA Grapalat"/>
                <w:sz w:val="18"/>
                <w:szCs w:val="18"/>
                <w:lang w:val="es-ES"/>
              </w:rPr>
              <w:t xml:space="preserve"> 1 </w:t>
            </w:r>
            <w:proofErr w:type="spellStart"/>
            <w:r w:rsidRPr="007D7F74">
              <w:rPr>
                <w:rFonts w:ascii="GHEA Grapalat" w:hAnsi="GHEA Grapalat"/>
                <w:sz w:val="18"/>
                <w:szCs w:val="18"/>
                <w:lang w:val="es-ES"/>
              </w:rPr>
              <w:t>календарных</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дня</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может</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составлять</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до</w:t>
            </w:r>
            <w:proofErr w:type="spellEnd"/>
            <w:r w:rsidRPr="007D7F74">
              <w:rPr>
                <w:rFonts w:ascii="GHEA Grapalat" w:hAnsi="GHEA Grapalat"/>
                <w:sz w:val="18"/>
                <w:szCs w:val="18"/>
                <w:lang w:val="es-ES"/>
              </w:rPr>
              <w:t xml:space="preserve"> 2 </w:t>
            </w:r>
            <w:proofErr w:type="spellStart"/>
            <w:r w:rsidRPr="007D7F74">
              <w:rPr>
                <w:rFonts w:ascii="GHEA Grapalat" w:hAnsi="GHEA Grapalat"/>
                <w:sz w:val="18"/>
                <w:szCs w:val="18"/>
                <w:lang w:val="es-ES"/>
              </w:rPr>
              <w:t>шт</w:t>
            </w:r>
            <w:proofErr w:type="spellEnd"/>
            <w:r w:rsidRPr="007D7F74">
              <w:rPr>
                <w:rFonts w:ascii="GHEA Grapalat" w:hAnsi="GHEA Grapalat"/>
                <w:sz w:val="18"/>
                <w:szCs w:val="18"/>
                <w:lang w:val="es-ES"/>
              </w:rPr>
              <w:t>.</w:t>
            </w:r>
          </w:p>
        </w:tc>
        <w:tc>
          <w:tcPr>
            <w:tcW w:w="1258" w:type="dxa"/>
            <w:shd w:val="clear" w:color="000000" w:fill="FFFFFF"/>
            <w:vAlign w:val="center"/>
          </w:tcPr>
          <w:p w14:paraId="4A7E5E55" w14:textId="77777777" w:rsidR="00C366F2" w:rsidRPr="007D7F74" w:rsidRDefault="00C366F2" w:rsidP="00A24CC9">
            <w:pPr>
              <w:jc w:val="center"/>
              <w:rPr>
                <w:rFonts w:ascii="GHEA Grapalat" w:hAnsi="GHEA Grapalat" w:cs="Calibri"/>
                <w:color w:val="000000"/>
                <w:sz w:val="18"/>
                <w:szCs w:val="18"/>
                <w:lang w:val="hy-AM"/>
              </w:rPr>
            </w:pPr>
            <w:r w:rsidRPr="007D7F74">
              <w:rPr>
                <w:rFonts w:ascii="GHEA Grapalat" w:hAnsi="GHEA Grapalat"/>
                <w:sz w:val="18"/>
                <w:szCs w:val="18"/>
              </w:rPr>
              <w:t>шт.</w:t>
            </w:r>
          </w:p>
        </w:tc>
        <w:tc>
          <w:tcPr>
            <w:tcW w:w="1350" w:type="dxa"/>
            <w:shd w:val="clear" w:color="000000" w:fill="FFFFFF"/>
            <w:noWrap/>
            <w:vAlign w:val="center"/>
          </w:tcPr>
          <w:p w14:paraId="6CF5C389" w14:textId="77777777" w:rsidR="00C366F2" w:rsidRPr="00D328F6" w:rsidRDefault="00C366F2" w:rsidP="00A24CC9">
            <w:pPr>
              <w:jc w:val="center"/>
              <w:rPr>
                <w:rFonts w:ascii="GHEA Grapalat" w:hAnsi="GHEA Grapalat" w:cs="Calibri"/>
                <w:sz w:val="18"/>
                <w:szCs w:val="18"/>
                <w:lang w:val="hy-AM"/>
              </w:rPr>
            </w:pPr>
            <w:r w:rsidRPr="00D328F6">
              <w:rPr>
                <w:rFonts w:ascii="GHEA Grapalat" w:hAnsi="GHEA Grapalat" w:cs="Calibri"/>
                <w:sz w:val="18"/>
                <w:szCs w:val="18"/>
                <w:lang w:val="hy-AM"/>
              </w:rPr>
              <w:t>1</w:t>
            </w:r>
          </w:p>
        </w:tc>
        <w:tc>
          <w:tcPr>
            <w:tcW w:w="1195" w:type="dxa"/>
            <w:tcBorders>
              <w:top w:val="nil"/>
              <w:left w:val="nil"/>
              <w:bottom w:val="single" w:sz="8" w:space="0" w:color="auto"/>
              <w:right w:val="single" w:sz="4" w:space="0" w:color="auto"/>
            </w:tcBorders>
            <w:shd w:val="clear" w:color="000000" w:fill="FFFFFF"/>
            <w:noWrap/>
            <w:vAlign w:val="center"/>
          </w:tcPr>
          <w:p w14:paraId="2B5B44C0" w14:textId="74D7F39D" w:rsidR="00C366F2" w:rsidRPr="00634772" w:rsidRDefault="00C366F2" w:rsidP="00A24CC9">
            <w:pPr>
              <w:jc w:val="center"/>
              <w:rPr>
                <w:rFonts w:ascii="GHEA Grapalat" w:hAnsi="GHEA Grapalat" w:cs="Calibri"/>
                <w:sz w:val="18"/>
                <w:szCs w:val="18"/>
              </w:rPr>
            </w:pPr>
          </w:p>
        </w:tc>
        <w:tc>
          <w:tcPr>
            <w:tcW w:w="748" w:type="dxa"/>
            <w:tcBorders>
              <w:top w:val="nil"/>
              <w:left w:val="single" w:sz="4" w:space="0" w:color="auto"/>
              <w:bottom w:val="single" w:sz="8" w:space="0" w:color="auto"/>
              <w:right w:val="single" w:sz="8" w:space="0" w:color="auto"/>
            </w:tcBorders>
            <w:shd w:val="clear" w:color="000000" w:fill="FFFFFF"/>
            <w:vAlign w:val="center"/>
          </w:tcPr>
          <w:p w14:paraId="67693577" w14:textId="77777777" w:rsidR="00C366F2" w:rsidRPr="00634772" w:rsidRDefault="00C366F2" w:rsidP="00A24CC9">
            <w:pPr>
              <w:jc w:val="center"/>
              <w:rPr>
                <w:rFonts w:ascii="GHEA Grapalat" w:hAnsi="GHEA Grapalat" w:cs="Calibri"/>
                <w:sz w:val="18"/>
                <w:szCs w:val="18"/>
              </w:rPr>
            </w:pPr>
            <w:r>
              <w:rPr>
                <w:rFonts w:ascii="GHEA Grapalat" w:hAnsi="GHEA Grapalat" w:cs="Calibri"/>
                <w:color w:val="000000"/>
                <w:sz w:val="18"/>
                <w:szCs w:val="18"/>
              </w:rPr>
              <w:t>2.274</w:t>
            </w:r>
          </w:p>
        </w:tc>
      </w:tr>
      <w:tr w:rsidR="00C366F2" w:rsidRPr="007B1BF4" w14:paraId="77780A4F" w14:textId="77777777" w:rsidTr="00A24CC9">
        <w:trPr>
          <w:trHeight w:val="270"/>
          <w:jc w:val="center"/>
        </w:trPr>
        <w:tc>
          <w:tcPr>
            <w:tcW w:w="646" w:type="dxa"/>
            <w:shd w:val="clear" w:color="000000" w:fill="FFFFFF"/>
            <w:noWrap/>
            <w:vAlign w:val="center"/>
          </w:tcPr>
          <w:p w14:paraId="70546162" w14:textId="77777777" w:rsidR="00C366F2" w:rsidRPr="006F0758" w:rsidRDefault="00C366F2" w:rsidP="00A24CC9">
            <w:pPr>
              <w:jc w:val="center"/>
              <w:rPr>
                <w:rFonts w:ascii="GHEA Grapalat" w:hAnsi="GHEA Grapalat" w:cs="Calibri"/>
                <w:sz w:val="18"/>
                <w:szCs w:val="18"/>
                <w:lang w:val="hy-AM"/>
              </w:rPr>
            </w:pPr>
            <w:r>
              <w:rPr>
                <w:rFonts w:ascii="GHEA Grapalat" w:hAnsi="GHEA Grapalat" w:cs="Calibri"/>
                <w:sz w:val="18"/>
                <w:szCs w:val="18"/>
                <w:lang w:val="hy-AM"/>
              </w:rPr>
              <w:t>8</w:t>
            </w:r>
          </w:p>
        </w:tc>
        <w:tc>
          <w:tcPr>
            <w:tcW w:w="1916" w:type="dxa"/>
            <w:shd w:val="clear" w:color="auto" w:fill="auto"/>
            <w:noWrap/>
            <w:vAlign w:val="center"/>
          </w:tcPr>
          <w:p w14:paraId="7028E409" w14:textId="77777777" w:rsidR="00C366F2" w:rsidRPr="006F0758" w:rsidRDefault="00C366F2" w:rsidP="00A24CC9">
            <w:pPr>
              <w:jc w:val="center"/>
              <w:rPr>
                <w:rFonts w:ascii="GHEA Grapalat" w:hAnsi="GHEA Grapalat"/>
                <w:sz w:val="18"/>
                <w:szCs w:val="18"/>
              </w:rPr>
            </w:pPr>
            <w:r w:rsidRPr="006F0758">
              <w:rPr>
                <w:rFonts w:ascii="GHEA Grapalat" w:hAnsi="GHEA Grapalat"/>
                <w:sz w:val="18"/>
                <w:szCs w:val="18"/>
              </w:rPr>
              <w:t>Услуги по обслуживанию светофоров /</w:t>
            </w:r>
            <w:proofErr w:type="spellStart"/>
            <w:r w:rsidRPr="006F0758">
              <w:rPr>
                <w:rFonts w:ascii="GHEA Grapalat" w:hAnsi="GHEA Grapalat"/>
                <w:sz w:val="18"/>
                <w:szCs w:val="18"/>
                <w:lang w:val="es-ES"/>
              </w:rPr>
              <w:t>Установка</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существующего</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транспортного</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светофора</w:t>
            </w:r>
            <w:proofErr w:type="spellEnd"/>
            <w:r w:rsidRPr="006F0758">
              <w:rPr>
                <w:rFonts w:ascii="GHEA Grapalat" w:hAnsi="GHEA Grapalat"/>
                <w:sz w:val="18"/>
                <w:szCs w:val="18"/>
                <w:lang w:val="es-ES"/>
              </w:rPr>
              <w:t xml:space="preserve"> с </w:t>
            </w:r>
            <w:proofErr w:type="spellStart"/>
            <w:r w:rsidRPr="006F0758">
              <w:rPr>
                <w:rFonts w:ascii="GHEA Grapalat" w:hAnsi="GHEA Grapalat"/>
                <w:sz w:val="18"/>
                <w:szCs w:val="18"/>
                <w:lang w:val="es-ES"/>
              </w:rPr>
              <w:t>целью</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модернизации</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на</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существующей</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консоли</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или</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канате</w:t>
            </w:r>
            <w:proofErr w:type="spellEnd"/>
            <w:r w:rsidRPr="006F0758">
              <w:rPr>
                <w:rFonts w:ascii="GHEA Grapalat" w:hAnsi="GHEA Grapalat"/>
                <w:sz w:val="18"/>
                <w:szCs w:val="18"/>
              </w:rPr>
              <w:t>/</w:t>
            </w:r>
          </w:p>
        </w:tc>
        <w:tc>
          <w:tcPr>
            <w:tcW w:w="7020" w:type="dxa"/>
            <w:shd w:val="clear" w:color="000000" w:fill="FFFFFF"/>
            <w:vAlign w:val="center"/>
          </w:tcPr>
          <w:p w14:paraId="6BC11BC9" w14:textId="77777777" w:rsidR="00C366F2" w:rsidRPr="007D7F74" w:rsidRDefault="00C366F2" w:rsidP="00A24CC9">
            <w:pPr>
              <w:jc w:val="both"/>
              <w:rPr>
                <w:rFonts w:ascii="GHEA Grapalat" w:hAnsi="GHEA Grapalat"/>
                <w:sz w:val="18"/>
                <w:szCs w:val="18"/>
              </w:rPr>
            </w:pPr>
            <w:r w:rsidRPr="007D7F74">
              <w:rPr>
                <w:rFonts w:ascii="GHEA Grapalat" w:hAnsi="GHEA Grapalat"/>
                <w:sz w:val="18"/>
                <w:szCs w:val="18"/>
                <w:lang w:val="hy-AM"/>
              </w:rPr>
              <w:t>Работа включает в себя демонтаж существующего транспортного светофора, демонтаж стойки транспортного светофора и удаление фундамента, укладку возникших в результате демонтажа ям, установку существующего транспортного светофора на существующей консоли или канате, закрепление с соответствующими деталями, проведение и подключение нового электрического кабеля</w:t>
            </w:r>
            <w:r w:rsidRPr="007D7F74">
              <w:rPr>
                <w:rFonts w:ascii="GHEA Grapalat" w:hAnsi="GHEA Grapalat"/>
                <w:sz w:val="18"/>
                <w:szCs w:val="18"/>
              </w:rPr>
              <w:t>.</w:t>
            </w:r>
          </w:p>
          <w:p w14:paraId="6A53EB39" w14:textId="77777777" w:rsidR="00C366F2" w:rsidRPr="007D7F74" w:rsidRDefault="00C366F2" w:rsidP="00A24CC9">
            <w:pPr>
              <w:jc w:val="both"/>
              <w:rPr>
                <w:rFonts w:ascii="GHEA Grapalat" w:hAnsi="GHEA Grapalat"/>
                <w:sz w:val="18"/>
                <w:szCs w:val="18"/>
                <w:lang w:val="es-ES"/>
              </w:rPr>
            </w:pPr>
            <w:r w:rsidRPr="007D7F74">
              <w:rPr>
                <w:rFonts w:ascii="GHEA Grapalat" w:hAnsi="GHEA Grapalat"/>
                <w:sz w:val="18"/>
                <w:szCs w:val="18"/>
              </w:rPr>
              <w:t>Услуга предоставляется в течение 5 календарных дней со дня, следующего за днем получения заказчиком письменного или устного задания, в местах и количествах, указанных в этом задании:М</w:t>
            </w:r>
            <w:proofErr w:type="spellStart"/>
            <w:r w:rsidRPr="007D7F74">
              <w:rPr>
                <w:rFonts w:ascii="GHEA Grapalat" w:hAnsi="GHEA Grapalat"/>
                <w:sz w:val="18"/>
                <w:szCs w:val="18"/>
                <w:lang w:val="es-ES"/>
              </w:rPr>
              <w:t>аксимальное</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количество</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для</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установки</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транспортного</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светофора</w:t>
            </w:r>
            <w:proofErr w:type="spellEnd"/>
            <w:r w:rsidRPr="007D7F74">
              <w:rPr>
                <w:rFonts w:ascii="GHEA Grapalat" w:hAnsi="GHEA Grapalat"/>
                <w:sz w:val="18"/>
                <w:szCs w:val="18"/>
                <w:lang w:val="es-ES"/>
              </w:rPr>
              <w:t xml:space="preserve"> с </w:t>
            </w:r>
            <w:proofErr w:type="spellStart"/>
            <w:r w:rsidRPr="007D7F74">
              <w:rPr>
                <w:rFonts w:ascii="GHEA Grapalat" w:hAnsi="GHEA Grapalat"/>
                <w:sz w:val="18"/>
                <w:szCs w:val="18"/>
                <w:lang w:val="es-ES"/>
              </w:rPr>
              <w:t>целью</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модернизации</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предусмотренной</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заданием</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на</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существующей</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консоли</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или</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канате</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может</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составлять</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до</w:t>
            </w:r>
            <w:proofErr w:type="spellEnd"/>
            <w:r w:rsidRPr="007D7F74">
              <w:rPr>
                <w:rFonts w:ascii="GHEA Grapalat" w:hAnsi="GHEA Grapalat"/>
                <w:sz w:val="18"/>
                <w:szCs w:val="18"/>
                <w:lang w:val="es-ES"/>
              </w:rPr>
              <w:t xml:space="preserve"> 5 </w:t>
            </w:r>
            <w:proofErr w:type="spellStart"/>
            <w:r w:rsidRPr="007D7F74">
              <w:rPr>
                <w:rFonts w:ascii="GHEA Grapalat" w:hAnsi="GHEA Grapalat"/>
                <w:sz w:val="18"/>
                <w:szCs w:val="18"/>
                <w:lang w:val="es-ES"/>
              </w:rPr>
              <w:t>штук</w:t>
            </w:r>
            <w:proofErr w:type="spellEnd"/>
            <w:r w:rsidRPr="007D7F74">
              <w:rPr>
                <w:rFonts w:ascii="GHEA Grapalat" w:hAnsi="GHEA Grapalat"/>
                <w:sz w:val="18"/>
                <w:szCs w:val="18"/>
                <w:lang w:val="es-ES"/>
              </w:rPr>
              <w:t xml:space="preserve"> в </w:t>
            </w:r>
            <w:proofErr w:type="spellStart"/>
            <w:r w:rsidRPr="007D7F74">
              <w:rPr>
                <w:rFonts w:ascii="GHEA Grapalat" w:hAnsi="GHEA Grapalat"/>
                <w:sz w:val="18"/>
                <w:szCs w:val="18"/>
                <w:lang w:val="es-ES"/>
              </w:rPr>
              <w:t>течение</w:t>
            </w:r>
            <w:proofErr w:type="spellEnd"/>
            <w:r w:rsidRPr="007D7F74">
              <w:rPr>
                <w:rFonts w:ascii="GHEA Grapalat" w:hAnsi="GHEA Grapalat"/>
                <w:sz w:val="18"/>
                <w:szCs w:val="18"/>
                <w:lang w:val="es-ES"/>
              </w:rPr>
              <w:t xml:space="preserve"> 1 </w:t>
            </w:r>
            <w:proofErr w:type="spellStart"/>
            <w:r w:rsidRPr="007D7F74">
              <w:rPr>
                <w:rFonts w:ascii="GHEA Grapalat" w:hAnsi="GHEA Grapalat"/>
                <w:sz w:val="18"/>
                <w:szCs w:val="18"/>
                <w:lang w:val="es-ES"/>
              </w:rPr>
              <w:t>рабочего</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дня</w:t>
            </w:r>
            <w:proofErr w:type="spellEnd"/>
            <w:r w:rsidRPr="007D7F74">
              <w:rPr>
                <w:rFonts w:ascii="GHEA Grapalat" w:hAnsi="GHEA Grapalat"/>
                <w:sz w:val="18"/>
                <w:szCs w:val="18"/>
                <w:lang w:val="es-ES"/>
              </w:rPr>
              <w:t>.</w:t>
            </w:r>
          </w:p>
          <w:p w14:paraId="3073D7A1" w14:textId="77777777" w:rsidR="00C366F2" w:rsidRPr="007D7F74" w:rsidRDefault="00C366F2" w:rsidP="00A24CC9">
            <w:pPr>
              <w:jc w:val="both"/>
              <w:rPr>
                <w:rFonts w:ascii="GHEA Grapalat" w:hAnsi="GHEA Grapalat"/>
                <w:sz w:val="18"/>
                <w:szCs w:val="18"/>
              </w:rPr>
            </w:pPr>
            <w:r w:rsidRPr="007D7F74">
              <w:rPr>
                <w:rFonts w:ascii="GHEA Grapalat" w:hAnsi="GHEA Grapalat"/>
                <w:sz w:val="18"/>
                <w:szCs w:val="18"/>
                <w:lang w:val="hy-AM"/>
              </w:rPr>
              <w:t>Участник должен представить заявку на единицу стоимости 1 светофора.</w:t>
            </w:r>
          </w:p>
          <w:p w14:paraId="672400DF" w14:textId="77777777" w:rsidR="00C366F2" w:rsidRPr="007D7F74" w:rsidRDefault="00C366F2" w:rsidP="00A24CC9">
            <w:pPr>
              <w:jc w:val="both"/>
              <w:rPr>
                <w:rFonts w:ascii="GHEA Grapalat" w:hAnsi="GHEA Grapalat"/>
                <w:sz w:val="18"/>
                <w:szCs w:val="18"/>
                <w:lang w:val="es-ES"/>
              </w:rPr>
            </w:pPr>
            <w:proofErr w:type="spellStart"/>
            <w:r w:rsidRPr="007D7F74">
              <w:rPr>
                <w:rFonts w:ascii="GHEA Grapalat" w:hAnsi="GHEA Grapalat"/>
                <w:sz w:val="18"/>
                <w:szCs w:val="18"/>
                <w:lang w:val="es-ES"/>
              </w:rPr>
              <w:t>При</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необходимости</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процесс</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обеспечения</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безопасности</w:t>
            </w:r>
            <w:proofErr w:type="spellEnd"/>
            <w:r w:rsidRPr="007D7F74">
              <w:rPr>
                <w:rFonts w:ascii="GHEA Grapalat" w:hAnsi="GHEA Grapalat"/>
                <w:sz w:val="18"/>
                <w:szCs w:val="18"/>
                <w:lang w:val="es-ES"/>
              </w:rPr>
              <w:t xml:space="preserve"> и </w:t>
            </w:r>
            <w:proofErr w:type="spellStart"/>
            <w:r w:rsidRPr="007D7F74">
              <w:rPr>
                <w:rFonts w:ascii="GHEA Grapalat" w:hAnsi="GHEA Grapalat"/>
                <w:sz w:val="18"/>
                <w:szCs w:val="18"/>
                <w:lang w:val="es-ES"/>
              </w:rPr>
              <w:t>закрытия</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дорог</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обеспечивает</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заказчик</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своими</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силами</w:t>
            </w:r>
            <w:proofErr w:type="spellEnd"/>
            <w:r w:rsidRPr="007D7F74">
              <w:rPr>
                <w:rFonts w:ascii="GHEA Grapalat" w:hAnsi="GHEA Grapalat"/>
                <w:sz w:val="18"/>
                <w:szCs w:val="18"/>
                <w:lang w:val="es-ES"/>
              </w:rPr>
              <w:t xml:space="preserve"> и </w:t>
            </w:r>
            <w:proofErr w:type="spellStart"/>
            <w:r w:rsidRPr="007D7F74">
              <w:rPr>
                <w:rFonts w:ascii="GHEA Grapalat" w:hAnsi="GHEA Grapalat"/>
                <w:sz w:val="18"/>
                <w:szCs w:val="18"/>
                <w:lang w:val="es-ES"/>
              </w:rPr>
              <w:t>средствами</w:t>
            </w:r>
            <w:proofErr w:type="spellEnd"/>
            <w:r w:rsidRPr="007D7F74">
              <w:rPr>
                <w:rFonts w:ascii="GHEA Grapalat" w:hAnsi="GHEA Grapalat"/>
                <w:sz w:val="18"/>
                <w:szCs w:val="18"/>
                <w:lang w:val="es-ES"/>
              </w:rPr>
              <w:t>.</w:t>
            </w:r>
          </w:p>
        </w:tc>
        <w:tc>
          <w:tcPr>
            <w:tcW w:w="1258" w:type="dxa"/>
            <w:shd w:val="clear" w:color="000000" w:fill="FFFFFF"/>
            <w:vAlign w:val="center"/>
          </w:tcPr>
          <w:p w14:paraId="6B424C7E" w14:textId="77777777" w:rsidR="00C366F2" w:rsidRPr="007D7F74" w:rsidRDefault="00C366F2" w:rsidP="00A24CC9">
            <w:pPr>
              <w:jc w:val="center"/>
              <w:rPr>
                <w:rFonts w:ascii="GHEA Grapalat" w:hAnsi="GHEA Grapalat"/>
                <w:sz w:val="18"/>
                <w:szCs w:val="18"/>
              </w:rPr>
            </w:pPr>
            <w:r w:rsidRPr="007D7F74">
              <w:rPr>
                <w:rFonts w:ascii="GHEA Grapalat" w:hAnsi="GHEA Grapalat"/>
                <w:sz w:val="18"/>
                <w:szCs w:val="18"/>
              </w:rPr>
              <w:t>шт.</w:t>
            </w:r>
          </w:p>
        </w:tc>
        <w:tc>
          <w:tcPr>
            <w:tcW w:w="1350" w:type="dxa"/>
            <w:shd w:val="clear" w:color="000000" w:fill="FFFFFF"/>
            <w:noWrap/>
            <w:vAlign w:val="center"/>
          </w:tcPr>
          <w:p w14:paraId="697D63AC" w14:textId="77777777" w:rsidR="00C366F2" w:rsidRPr="006F0758" w:rsidRDefault="00C366F2" w:rsidP="00A24CC9">
            <w:pPr>
              <w:jc w:val="center"/>
              <w:rPr>
                <w:rFonts w:ascii="GHEA Grapalat" w:hAnsi="GHEA Grapalat" w:cs="Calibri"/>
                <w:sz w:val="18"/>
                <w:szCs w:val="18"/>
                <w:lang w:val="hy-AM"/>
              </w:rPr>
            </w:pPr>
            <w:r w:rsidRPr="006F0758">
              <w:rPr>
                <w:rFonts w:ascii="GHEA Grapalat" w:hAnsi="GHEA Grapalat" w:cs="Calibri"/>
                <w:sz w:val="18"/>
                <w:szCs w:val="18"/>
                <w:lang w:val="hy-AM"/>
              </w:rPr>
              <w:t>1</w:t>
            </w:r>
          </w:p>
        </w:tc>
        <w:tc>
          <w:tcPr>
            <w:tcW w:w="1195" w:type="dxa"/>
            <w:tcBorders>
              <w:top w:val="nil"/>
              <w:left w:val="nil"/>
              <w:bottom w:val="single" w:sz="8" w:space="0" w:color="auto"/>
              <w:right w:val="single" w:sz="4" w:space="0" w:color="auto"/>
            </w:tcBorders>
            <w:shd w:val="clear" w:color="000000" w:fill="FFFFFF"/>
            <w:noWrap/>
            <w:vAlign w:val="center"/>
          </w:tcPr>
          <w:p w14:paraId="0A65BEE4" w14:textId="1BA9C70C" w:rsidR="00C366F2" w:rsidRPr="006F0758" w:rsidRDefault="00C366F2" w:rsidP="00A24CC9">
            <w:pPr>
              <w:jc w:val="center"/>
              <w:rPr>
                <w:rFonts w:ascii="GHEA Grapalat" w:hAnsi="GHEA Grapalat" w:cs="Calibri"/>
                <w:sz w:val="18"/>
                <w:szCs w:val="18"/>
                <w:lang w:val="hy-AM"/>
              </w:rPr>
            </w:pPr>
          </w:p>
        </w:tc>
        <w:tc>
          <w:tcPr>
            <w:tcW w:w="748" w:type="dxa"/>
            <w:tcBorders>
              <w:top w:val="nil"/>
              <w:left w:val="single" w:sz="4" w:space="0" w:color="auto"/>
              <w:bottom w:val="single" w:sz="8" w:space="0" w:color="auto"/>
              <w:right w:val="single" w:sz="8" w:space="0" w:color="auto"/>
            </w:tcBorders>
            <w:shd w:val="clear" w:color="000000" w:fill="FFFFFF"/>
            <w:vAlign w:val="center"/>
          </w:tcPr>
          <w:p w14:paraId="7C58D889" w14:textId="77777777" w:rsidR="00C366F2" w:rsidRPr="00634772" w:rsidRDefault="00C366F2" w:rsidP="00A24CC9">
            <w:pPr>
              <w:jc w:val="center"/>
              <w:rPr>
                <w:rFonts w:ascii="GHEA Grapalat" w:hAnsi="GHEA Grapalat" w:cs="Calibri"/>
                <w:sz w:val="18"/>
                <w:szCs w:val="18"/>
              </w:rPr>
            </w:pPr>
            <w:r>
              <w:rPr>
                <w:rFonts w:ascii="GHEA Grapalat" w:hAnsi="GHEA Grapalat" w:cs="Calibri"/>
                <w:color w:val="000000"/>
                <w:sz w:val="18"/>
                <w:szCs w:val="18"/>
              </w:rPr>
              <w:t>1.659</w:t>
            </w:r>
          </w:p>
        </w:tc>
      </w:tr>
      <w:tr w:rsidR="00C366F2" w:rsidRPr="007B1BF4" w14:paraId="6843652D" w14:textId="77777777" w:rsidTr="00A24CC9">
        <w:trPr>
          <w:trHeight w:val="270"/>
          <w:jc w:val="center"/>
        </w:trPr>
        <w:tc>
          <w:tcPr>
            <w:tcW w:w="646" w:type="dxa"/>
            <w:shd w:val="clear" w:color="000000" w:fill="FFFFFF"/>
            <w:noWrap/>
            <w:vAlign w:val="center"/>
          </w:tcPr>
          <w:p w14:paraId="5330735B" w14:textId="77777777" w:rsidR="00C366F2" w:rsidRPr="005567C6" w:rsidRDefault="00C366F2" w:rsidP="00A24CC9">
            <w:pPr>
              <w:jc w:val="center"/>
              <w:rPr>
                <w:rFonts w:ascii="GHEA Grapalat" w:hAnsi="GHEA Grapalat" w:cs="Calibri"/>
                <w:sz w:val="18"/>
                <w:szCs w:val="18"/>
              </w:rPr>
            </w:pPr>
            <w:r>
              <w:rPr>
                <w:rFonts w:ascii="GHEA Grapalat" w:hAnsi="GHEA Grapalat" w:cs="Calibri"/>
                <w:sz w:val="18"/>
                <w:szCs w:val="18"/>
              </w:rPr>
              <w:t>9</w:t>
            </w:r>
          </w:p>
        </w:tc>
        <w:tc>
          <w:tcPr>
            <w:tcW w:w="1916" w:type="dxa"/>
            <w:shd w:val="clear" w:color="auto" w:fill="auto"/>
            <w:noWrap/>
            <w:vAlign w:val="center"/>
          </w:tcPr>
          <w:p w14:paraId="04C6513D" w14:textId="77777777" w:rsidR="00C366F2" w:rsidRPr="00102BDE" w:rsidRDefault="00C366F2" w:rsidP="00A24CC9">
            <w:pPr>
              <w:jc w:val="center"/>
              <w:rPr>
                <w:rFonts w:ascii="GHEA Grapalat" w:hAnsi="GHEA Grapalat" w:cstheme="minorHAnsi"/>
                <w:sz w:val="20"/>
                <w:szCs w:val="20"/>
              </w:rPr>
            </w:pPr>
            <w:r w:rsidRPr="00102BDE">
              <w:rPr>
                <w:rFonts w:ascii="GHEA Grapalat" w:hAnsi="GHEA Grapalat" w:cstheme="minorHAnsi"/>
                <w:sz w:val="20"/>
                <w:szCs w:val="20"/>
              </w:rPr>
              <w:t xml:space="preserve">Информация - световые сигналы </w:t>
            </w:r>
          </w:p>
          <w:p w14:paraId="47274935" w14:textId="77777777" w:rsidR="00C366F2" w:rsidRPr="006F0758" w:rsidRDefault="00C366F2" w:rsidP="00A24CC9">
            <w:pPr>
              <w:jc w:val="center"/>
              <w:rPr>
                <w:rFonts w:ascii="GHEA Grapalat" w:hAnsi="GHEA Grapalat"/>
                <w:sz w:val="18"/>
                <w:szCs w:val="18"/>
              </w:rPr>
            </w:pPr>
            <w:r w:rsidRPr="00102BDE">
              <w:rPr>
                <w:rFonts w:ascii="GHEA Grapalat" w:hAnsi="GHEA Grapalat" w:cstheme="minorHAnsi"/>
                <w:sz w:val="20"/>
                <w:szCs w:val="20"/>
              </w:rPr>
              <w:t xml:space="preserve">  с установкой</w:t>
            </w:r>
          </w:p>
        </w:tc>
        <w:tc>
          <w:tcPr>
            <w:tcW w:w="7020" w:type="dxa"/>
            <w:shd w:val="clear" w:color="000000" w:fill="FFFFFF"/>
            <w:vAlign w:val="center"/>
          </w:tcPr>
          <w:p w14:paraId="49304AFF" w14:textId="77777777" w:rsidR="00C366F2" w:rsidRPr="007D7F74" w:rsidRDefault="00C366F2" w:rsidP="00A24CC9">
            <w:pPr>
              <w:jc w:val="both"/>
              <w:rPr>
                <w:rFonts w:ascii="GHEA Grapalat" w:hAnsi="GHEA Grapalat" w:cstheme="minorHAnsi"/>
                <w:sz w:val="18"/>
                <w:szCs w:val="18"/>
                <w:lang w:val="hy-AM"/>
              </w:rPr>
            </w:pPr>
            <w:r w:rsidRPr="007D7F74">
              <w:rPr>
                <w:rFonts w:ascii="GHEA Grapalat" w:hAnsi="GHEA Grapalat" w:cstheme="minorHAnsi"/>
                <w:sz w:val="18"/>
                <w:szCs w:val="18"/>
                <w:lang w:val="hy-AM"/>
              </w:rPr>
              <w:t>Технические параметры соответствуют  ГОСТ.Р 52289-2004, ГОСТ.Р 52282-2004</w:t>
            </w:r>
            <w:r w:rsidRPr="007D7F74">
              <w:rPr>
                <w:rFonts w:ascii="GHEA Grapalat" w:hAnsi="GHEA Grapalat" w:cstheme="minorHAnsi"/>
                <w:sz w:val="18"/>
                <w:szCs w:val="18"/>
              </w:rPr>
              <w:t xml:space="preserve"> сопротивление влаги и пыли согласно  IP 54 ГОСТ 14254-96 регулировка силы светового сигнала   </w:t>
            </w:r>
            <w:r w:rsidRPr="007D7F74">
              <w:rPr>
                <w:rFonts w:ascii="GHEA Grapalat" w:hAnsi="GHEA Grapalat" w:cstheme="minorHAnsi"/>
                <w:sz w:val="18"/>
                <w:szCs w:val="18"/>
                <w:lang w:val="hy-AM"/>
              </w:rPr>
              <w:t>(</w:t>
            </w:r>
            <w:r w:rsidRPr="007D7F74">
              <w:rPr>
                <w:rFonts w:ascii="GHEA Grapalat" w:hAnsi="GHEA Grapalat" w:cstheme="minorHAnsi"/>
                <w:sz w:val="18"/>
                <w:szCs w:val="18"/>
              </w:rPr>
              <w:t>с возможностью ажтоматического контроля яркости</w:t>
            </w:r>
            <w:r w:rsidRPr="007D7F74">
              <w:rPr>
                <w:rFonts w:ascii="GHEA Grapalat" w:hAnsi="GHEA Grapalat"/>
                <w:sz w:val="18"/>
                <w:szCs w:val="18"/>
                <w:lang w:val="hy-AM"/>
              </w:rPr>
              <w:t xml:space="preserve">) </w:t>
            </w:r>
            <w:r w:rsidRPr="007D7F74">
              <w:rPr>
                <w:rFonts w:ascii="GHEA Grapalat" w:hAnsi="GHEA Grapalat" w:cstheme="minorHAnsi"/>
                <w:sz w:val="18"/>
                <w:szCs w:val="18"/>
              </w:rPr>
              <w:t>не менее</w:t>
            </w:r>
            <w:r w:rsidRPr="007D7F74">
              <w:rPr>
                <w:rFonts w:ascii="GHEA Grapalat" w:hAnsi="GHEA Grapalat" w:cstheme="minorHAnsi"/>
                <w:sz w:val="18"/>
                <w:szCs w:val="18"/>
                <w:lang w:val="hy-AM"/>
              </w:rPr>
              <w:t xml:space="preserve"> 300 cd (</w:t>
            </w:r>
            <w:r w:rsidRPr="007D7F74">
              <w:rPr>
                <w:rFonts w:ascii="GHEA Grapalat" w:hAnsi="GHEA Grapalat" w:cstheme="minorHAnsi"/>
                <w:sz w:val="18"/>
                <w:szCs w:val="18"/>
              </w:rPr>
              <w:t>кандел</w:t>
            </w:r>
            <w:r w:rsidRPr="007D7F74">
              <w:rPr>
                <w:rFonts w:ascii="GHEA Grapalat" w:hAnsi="GHEA Grapalat" w:cstheme="minorHAnsi"/>
                <w:sz w:val="18"/>
                <w:szCs w:val="18"/>
                <w:lang w:val="hy-AM"/>
              </w:rPr>
              <w:t>)</w:t>
            </w:r>
          </w:p>
          <w:p w14:paraId="5CBA032F" w14:textId="77777777" w:rsidR="00C366F2" w:rsidRPr="007D7F74" w:rsidRDefault="00C366F2" w:rsidP="00A24CC9">
            <w:pPr>
              <w:ind w:left="2885" w:hanging="2885"/>
              <w:jc w:val="both"/>
              <w:rPr>
                <w:rFonts w:ascii="GHEA Grapalat" w:hAnsi="GHEA Grapalat" w:cstheme="minorHAnsi"/>
                <w:sz w:val="18"/>
                <w:szCs w:val="18"/>
              </w:rPr>
            </w:pPr>
            <w:r w:rsidRPr="007D7F74">
              <w:rPr>
                <w:rFonts w:ascii="GHEA Grapalat" w:hAnsi="GHEA Grapalat" w:cstheme="minorHAnsi"/>
                <w:sz w:val="18"/>
                <w:szCs w:val="18"/>
              </w:rPr>
              <w:t>материал корпуса                        ударопрочного химического пластика/поликарбоната</w:t>
            </w:r>
          </w:p>
          <w:p w14:paraId="67190727" w14:textId="77777777" w:rsidR="00C366F2" w:rsidRPr="007D7F74" w:rsidRDefault="00C366F2" w:rsidP="00A24CC9">
            <w:pPr>
              <w:jc w:val="both"/>
              <w:rPr>
                <w:rFonts w:ascii="GHEA Grapalat" w:hAnsi="GHEA Grapalat" w:cstheme="minorHAnsi"/>
                <w:sz w:val="18"/>
                <w:szCs w:val="18"/>
              </w:rPr>
            </w:pPr>
            <w:r w:rsidRPr="007D7F74">
              <w:rPr>
                <w:rFonts w:ascii="GHEA Grapalat" w:hAnsi="GHEA Grapalat" w:cstheme="minorHAnsi"/>
                <w:sz w:val="18"/>
                <w:szCs w:val="18"/>
              </w:rPr>
              <w:t>цвет корпуса                                             чёрный,серый</w:t>
            </w:r>
          </w:p>
          <w:p w14:paraId="46343E48" w14:textId="77777777" w:rsidR="00C366F2" w:rsidRPr="007D7F74" w:rsidRDefault="00C366F2" w:rsidP="00A24C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15" w:hanging="1710"/>
              <w:jc w:val="both"/>
              <w:rPr>
                <w:rFonts w:ascii="GHEA Grapalat" w:hAnsi="GHEA Grapalat" w:cstheme="minorHAnsi"/>
                <w:sz w:val="18"/>
                <w:szCs w:val="18"/>
              </w:rPr>
            </w:pPr>
            <w:r w:rsidRPr="007D7F74">
              <w:rPr>
                <w:rFonts w:ascii="GHEA Grapalat" w:hAnsi="GHEA Grapalat" w:cstheme="minorHAnsi"/>
                <w:sz w:val="18"/>
                <w:szCs w:val="18"/>
              </w:rPr>
              <w:t xml:space="preserve">стекло  - округленный,антибликовый, лакированный                               </w:t>
            </w:r>
            <w:r w:rsidRPr="007D7F74">
              <w:rPr>
                <w:rFonts w:ascii="GHEA Grapalat" w:hAnsi="GHEA Grapalat" w:cstheme="minorHAnsi"/>
                <w:sz w:val="18"/>
                <w:szCs w:val="18"/>
              </w:rPr>
              <w:lastRenderedPageBreak/>
              <w:t>небьющийся, акрилованный</w:t>
            </w:r>
          </w:p>
          <w:p w14:paraId="5D462533" w14:textId="77777777" w:rsidR="00C366F2" w:rsidRPr="007D7F74" w:rsidRDefault="00C366F2" w:rsidP="00A24CC9">
            <w:pPr>
              <w:jc w:val="both"/>
              <w:rPr>
                <w:rFonts w:ascii="GHEA Grapalat" w:hAnsi="GHEA Grapalat" w:cstheme="minorHAnsi"/>
                <w:sz w:val="18"/>
                <w:szCs w:val="18"/>
              </w:rPr>
            </w:pPr>
            <w:r w:rsidRPr="007D7F74">
              <w:rPr>
                <w:rFonts w:ascii="GHEA Grapalat" w:hAnsi="GHEA Grapalat" w:cstheme="minorHAnsi"/>
                <w:sz w:val="18"/>
                <w:szCs w:val="18"/>
              </w:rPr>
              <w:t>габариты (с козырыком)                   376</w:t>
            </w:r>
            <w:r w:rsidRPr="007D7F74">
              <w:rPr>
                <w:rFonts w:ascii="GHEA Grapalat" w:hAnsi="GHEA Grapalat" w:cstheme="minorHAnsi"/>
                <w:sz w:val="18"/>
                <w:szCs w:val="18"/>
                <w:lang w:val="hy-AM"/>
              </w:rPr>
              <w:t xml:space="preserve"> х 3</w:t>
            </w:r>
            <w:r w:rsidRPr="007D7F74">
              <w:rPr>
                <w:rFonts w:ascii="GHEA Grapalat" w:hAnsi="GHEA Grapalat" w:cstheme="minorHAnsi"/>
                <w:sz w:val="18"/>
                <w:szCs w:val="18"/>
              </w:rPr>
              <w:t>76</w:t>
            </w:r>
            <w:r w:rsidRPr="007D7F74">
              <w:rPr>
                <w:rFonts w:ascii="GHEA Grapalat" w:hAnsi="GHEA Grapalat" w:cstheme="minorHAnsi"/>
                <w:sz w:val="18"/>
                <w:szCs w:val="18"/>
                <w:lang w:val="hy-AM"/>
              </w:rPr>
              <w:t xml:space="preserve"> х </w:t>
            </w:r>
            <w:r w:rsidRPr="007D7F74">
              <w:rPr>
                <w:rFonts w:ascii="GHEA Grapalat" w:hAnsi="GHEA Grapalat" w:cstheme="minorHAnsi"/>
                <w:sz w:val="18"/>
                <w:szCs w:val="18"/>
              </w:rPr>
              <w:t>298 мм</w:t>
            </w:r>
          </w:p>
          <w:p w14:paraId="670DF595" w14:textId="77777777" w:rsidR="00C366F2" w:rsidRPr="007D7F74" w:rsidRDefault="00C366F2" w:rsidP="00A24CC9">
            <w:pPr>
              <w:jc w:val="both"/>
              <w:rPr>
                <w:rFonts w:ascii="GHEA Grapalat" w:hAnsi="GHEA Grapalat" w:cstheme="minorHAnsi"/>
                <w:sz w:val="18"/>
                <w:szCs w:val="18"/>
              </w:rPr>
            </w:pPr>
            <w:r w:rsidRPr="007D7F74">
              <w:rPr>
                <w:rFonts w:ascii="GHEA Grapalat" w:hAnsi="GHEA Grapalat" w:cstheme="minorHAnsi"/>
                <w:sz w:val="18"/>
                <w:szCs w:val="18"/>
              </w:rPr>
              <w:t xml:space="preserve">вес                                                                   не более </w:t>
            </w:r>
            <w:r w:rsidRPr="007D7F74">
              <w:rPr>
                <w:rFonts w:ascii="GHEA Grapalat" w:hAnsi="GHEA Grapalat" w:cstheme="minorHAnsi"/>
                <w:sz w:val="18"/>
                <w:szCs w:val="18"/>
                <w:lang w:val="hy-AM"/>
              </w:rPr>
              <w:t>4</w:t>
            </w:r>
            <w:r w:rsidRPr="007D7F74">
              <w:rPr>
                <w:rFonts w:ascii="GHEA Grapalat" w:hAnsi="GHEA Grapalat" w:cstheme="minorHAnsi"/>
                <w:sz w:val="18"/>
                <w:szCs w:val="18"/>
              </w:rPr>
              <w:t xml:space="preserve"> кг</w:t>
            </w:r>
          </w:p>
          <w:p w14:paraId="1D935017" w14:textId="77777777" w:rsidR="00C366F2" w:rsidRPr="007D7F74" w:rsidRDefault="00C366F2" w:rsidP="00A24CC9">
            <w:pPr>
              <w:jc w:val="both"/>
              <w:rPr>
                <w:rFonts w:ascii="GHEA Grapalat" w:hAnsi="GHEA Grapalat" w:cstheme="minorHAnsi"/>
                <w:sz w:val="18"/>
                <w:szCs w:val="18"/>
              </w:rPr>
            </w:pPr>
            <w:r w:rsidRPr="007D7F74">
              <w:rPr>
                <w:rFonts w:ascii="GHEA Grapalat" w:hAnsi="GHEA Grapalat" w:cstheme="minorHAnsi"/>
                <w:sz w:val="18"/>
                <w:szCs w:val="18"/>
              </w:rPr>
              <w:t>угол поворота вокруг оси                           180 градусов</w:t>
            </w:r>
          </w:p>
          <w:p w14:paraId="3774389B" w14:textId="77777777" w:rsidR="00C366F2" w:rsidRPr="007D7F74" w:rsidRDefault="00C366F2" w:rsidP="00A24CC9">
            <w:pPr>
              <w:jc w:val="both"/>
              <w:rPr>
                <w:rFonts w:ascii="GHEA Grapalat" w:hAnsi="GHEA Grapalat" w:cstheme="minorHAnsi"/>
                <w:sz w:val="18"/>
                <w:szCs w:val="18"/>
              </w:rPr>
            </w:pPr>
            <w:r w:rsidRPr="007D7F74">
              <w:rPr>
                <w:rFonts w:ascii="GHEA Grapalat" w:hAnsi="GHEA Grapalat" w:cstheme="minorHAnsi"/>
                <w:sz w:val="18"/>
                <w:szCs w:val="18"/>
              </w:rPr>
              <w:t>диаметр световой апертуры                         300 мм</w:t>
            </w:r>
          </w:p>
          <w:p w14:paraId="00AC5945" w14:textId="77777777" w:rsidR="00C366F2" w:rsidRPr="007D7F74" w:rsidRDefault="00C366F2" w:rsidP="00A24CC9">
            <w:pPr>
              <w:jc w:val="both"/>
              <w:rPr>
                <w:rFonts w:ascii="GHEA Grapalat" w:hAnsi="GHEA Grapalat" w:cstheme="minorHAnsi"/>
                <w:sz w:val="18"/>
                <w:szCs w:val="18"/>
              </w:rPr>
            </w:pPr>
            <w:r w:rsidRPr="007D7F74">
              <w:rPr>
                <w:rFonts w:ascii="GHEA Grapalat" w:hAnsi="GHEA Grapalat" w:cstheme="minorHAnsi"/>
                <w:sz w:val="18"/>
                <w:szCs w:val="18"/>
              </w:rPr>
              <w:t>цвет сигнала</w:t>
            </w:r>
            <w:r w:rsidRPr="007D7F74">
              <w:rPr>
                <w:rFonts w:ascii="GHEA Grapalat" w:hAnsi="GHEA Grapalat" w:cstheme="minorHAnsi"/>
                <w:sz w:val="18"/>
                <w:szCs w:val="18"/>
              </w:rPr>
              <w:tab/>
            </w:r>
            <w:r w:rsidRPr="007D7F74">
              <w:rPr>
                <w:rFonts w:ascii="GHEA Grapalat" w:hAnsi="GHEA Grapalat" w:cstheme="minorHAnsi"/>
                <w:sz w:val="18"/>
                <w:szCs w:val="18"/>
              </w:rPr>
              <w:tab/>
            </w:r>
            <w:r w:rsidRPr="007D7F74">
              <w:rPr>
                <w:rFonts w:ascii="GHEA Grapalat" w:hAnsi="GHEA Grapalat" w:cstheme="minorHAnsi"/>
                <w:sz w:val="18"/>
                <w:szCs w:val="18"/>
              </w:rPr>
              <w:tab/>
            </w:r>
            <w:r w:rsidRPr="007D7F74">
              <w:rPr>
                <w:rFonts w:ascii="GHEA Grapalat" w:hAnsi="GHEA Grapalat" w:cstheme="minorHAnsi"/>
                <w:sz w:val="18"/>
                <w:szCs w:val="18"/>
                <w:lang w:val="hy-AM"/>
              </w:rPr>
              <w:t xml:space="preserve">                 </w:t>
            </w:r>
            <w:r w:rsidRPr="007D7F74">
              <w:rPr>
                <w:rFonts w:ascii="GHEA Grapalat" w:hAnsi="GHEA Grapalat" w:cstheme="minorHAnsi"/>
                <w:sz w:val="18"/>
                <w:szCs w:val="18"/>
              </w:rPr>
              <w:t>желтый</w:t>
            </w:r>
          </w:p>
          <w:p w14:paraId="6EE96010" w14:textId="77777777" w:rsidR="00C366F2" w:rsidRPr="007D7F74" w:rsidRDefault="00C366F2" w:rsidP="00A24CC9">
            <w:pPr>
              <w:jc w:val="both"/>
              <w:rPr>
                <w:rFonts w:ascii="GHEA Grapalat" w:hAnsi="GHEA Grapalat" w:cstheme="minorHAnsi"/>
                <w:sz w:val="18"/>
                <w:szCs w:val="18"/>
              </w:rPr>
            </w:pPr>
            <w:r w:rsidRPr="007D7F74">
              <w:rPr>
                <w:rFonts w:ascii="GHEA Grapalat" w:hAnsi="GHEA Grapalat" w:cstheme="minorHAnsi"/>
                <w:sz w:val="18"/>
                <w:szCs w:val="18"/>
              </w:rPr>
              <w:t>частота мигания</w:t>
            </w:r>
            <w:r w:rsidRPr="007D7F74">
              <w:rPr>
                <w:rFonts w:ascii="GHEA Grapalat" w:hAnsi="GHEA Grapalat" w:cstheme="minorHAnsi"/>
                <w:sz w:val="18"/>
                <w:szCs w:val="18"/>
              </w:rPr>
              <w:tab/>
            </w:r>
            <w:r w:rsidRPr="007D7F74">
              <w:rPr>
                <w:rFonts w:ascii="GHEA Grapalat" w:hAnsi="GHEA Grapalat" w:cstheme="minorHAnsi"/>
                <w:sz w:val="18"/>
                <w:szCs w:val="18"/>
              </w:rPr>
              <w:tab/>
            </w:r>
            <w:r w:rsidRPr="007D7F74">
              <w:rPr>
                <w:rFonts w:ascii="GHEA Grapalat" w:hAnsi="GHEA Grapalat" w:cstheme="minorHAnsi"/>
                <w:sz w:val="18"/>
                <w:szCs w:val="18"/>
                <w:lang w:val="hy-AM"/>
              </w:rPr>
              <w:t xml:space="preserve">           </w:t>
            </w:r>
            <w:r w:rsidRPr="007D7F74">
              <w:rPr>
                <w:rFonts w:ascii="GHEA Grapalat" w:hAnsi="GHEA Grapalat" w:cstheme="minorHAnsi"/>
                <w:sz w:val="18"/>
                <w:szCs w:val="18"/>
              </w:rPr>
              <w:t>55-65 миганий в минуту</w:t>
            </w:r>
          </w:p>
          <w:p w14:paraId="0A174844" w14:textId="77777777" w:rsidR="00C366F2" w:rsidRPr="007D7F74" w:rsidRDefault="00C366F2" w:rsidP="00A24CC9">
            <w:pPr>
              <w:jc w:val="both"/>
              <w:rPr>
                <w:rFonts w:ascii="GHEA Grapalat" w:hAnsi="GHEA Grapalat" w:cstheme="minorHAnsi"/>
                <w:sz w:val="18"/>
                <w:szCs w:val="18"/>
                <w:lang w:val="hy-AM"/>
              </w:rPr>
            </w:pPr>
            <w:r w:rsidRPr="007D7F74">
              <w:rPr>
                <w:rFonts w:ascii="GHEA Grapalat" w:hAnsi="GHEA Grapalat" w:cstheme="minorHAnsi"/>
                <w:sz w:val="18"/>
                <w:szCs w:val="18"/>
              </w:rPr>
              <w:t xml:space="preserve">количество несветящихся </w:t>
            </w:r>
            <w:r w:rsidRPr="007D7F74">
              <w:rPr>
                <w:rFonts w:ascii="GHEA Grapalat" w:hAnsi="GHEA Grapalat" w:cstheme="minorHAnsi"/>
                <w:sz w:val="18"/>
                <w:szCs w:val="18"/>
                <w:lang w:val="hy-AM"/>
              </w:rPr>
              <w:t xml:space="preserve"> </w:t>
            </w:r>
            <w:r w:rsidRPr="007D7F74">
              <w:rPr>
                <w:rFonts w:ascii="GHEA Grapalat" w:hAnsi="GHEA Grapalat" w:cstheme="minorHAnsi"/>
                <w:sz w:val="18"/>
                <w:szCs w:val="18"/>
              </w:rPr>
              <w:t>светодиодов при выходе</w:t>
            </w:r>
          </w:p>
          <w:p w14:paraId="3A3C20DC" w14:textId="77777777" w:rsidR="00C366F2" w:rsidRPr="007D7F74" w:rsidRDefault="00C366F2" w:rsidP="00A24CC9">
            <w:pPr>
              <w:jc w:val="both"/>
              <w:rPr>
                <w:rFonts w:ascii="GHEA Grapalat" w:hAnsi="GHEA Grapalat" w:cstheme="minorHAnsi"/>
                <w:sz w:val="18"/>
                <w:szCs w:val="18"/>
              </w:rPr>
            </w:pPr>
            <w:r w:rsidRPr="007D7F74">
              <w:rPr>
                <w:rFonts w:ascii="GHEA Grapalat" w:hAnsi="GHEA Grapalat" w:cstheme="minorHAnsi"/>
                <w:sz w:val="18"/>
                <w:szCs w:val="18"/>
              </w:rPr>
              <w:t>из строя одного светового диода</w:t>
            </w:r>
            <w:r w:rsidRPr="007D7F74">
              <w:rPr>
                <w:rFonts w:ascii="GHEA Grapalat" w:hAnsi="GHEA Grapalat" w:cstheme="minorHAnsi"/>
                <w:sz w:val="18"/>
                <w:szCs w:val="18"/>
                <w:lang w:val="hy-AM"/>
              </w:rPr>
              <w:t xml:space="preserve">                       </w:t>
            </w:r>
            <w:r w:rsidRPr="007D7F74">
              <w:rPr>
                <w:rFonts w:ascii="GHEA Grapalat" w:hAnsi="GHEA Grapalat" w:cstheme="minorHAnsi"/>
                <w:sz w:val="18"/>
                <w:szCs w:val="18"/>
              </w:rPr>
              <w:t xml:space="preserve">  </w:t>
            </w:r>
            <w:r w:rsidRPr="007D7F74">
              <w:rPr>
                <w:rFonts w:ascii="GHEA Grapalat" w:hAnsi="GHEA Grapalat" w:cstheme="minorHAnsi"/>
                <w:sz w:val="18"/>
                <w:szCs w:val="18"/>
                <w:lang w:val="hy-AM"/>
              </w:rPr>
              <w:t xml:space="preserve">1 </w:t>
            </w:r>
            <w:r w:rsidRPr="007D7F74">
              <w:rPr>
                <w:rFonts w:ascii="GHEA Grapalat" w:hAnsi="GHEA Grapalat" w:cstheme="minorHAnsi"/>
                <w:sz w:val="18"/>
                <w:szCs w:val="18"/>
              </w:rPr>
              <w:t>шт</w:t>
            </w:r>
          </w:p>
          <w:p w14:paraId="2FC56EB1" w14:textId="77777777" w:rsidR="00C366F2" w:rsidRPr="007D7F74" w:rsidRDefault="00C366F2" w:rsidP="00A24CC9">
            <w:pPr>
              <w:jc w:val="both"/>
              <w:rPr>
                <w:rFonts w:ascii="GHEA Grapalat" w:hAnsi="GHEA Grapalat" w:cstheme="minorHAnsi"/>
                <w:sz w:val="18"/>
                <w:szCs w:val="18"/>
              </w:rPr>
            </w:pPr>
            <w:r w:rsidRPr="007D7F74">
              <w:rPr>
                <w:rFonts w:ascii="GHEA Grapalat" w:hAnsi="GHEA Grapalat" w:cstheme="minorHAnsi"/>
                <w:sz w:val="18"/>
                <w:szCs w:val="18"/>
              </w:rPr>
              <w:t>сила света каждого сигнала                            не менее 300кд</w:t>
            </w:r>
          </w:p>
          <w:p w14:paraId="44343CD0" w14:textId="77777777" w:rsidR="00C366F2" w:rsidRPr="007D7F74" w:rsidRDefault="00C366F2" w:rsidP="00A24CC9">
            <w:pPr>
              <w:jc w:val="both"/>
              <w:rPr>
                <w:rFonts w:ascii="GHEA Grapalat" w:hAnsi="GHEA Grapalat" w:cstheme="minorHAnsi"/>
                <w:sz w:val="18"/>
                <w:szCs w:val="18"/>
              </w:rPr>
            </w:pPr>
            <w:r w:rsidRPr="007D7F74">
              <w:rPr>
                <w:rFonts w:ascii="GHEA Grapalat" w:hAnsi="GHEA Grapalat" w:cstheme="minorHAnsi"/>
                <w:sz w:val="18"/>
                <w:szCs w:val="18"/>
              </w:rPr>
              <w:t xml:space="preserve">максимальный угол наблюдения                      60 градусов </w:t>
            </w:r>
          </w:p>
          <w:p w14:paraId="230DE077" w14:textId="77777777" w:rsidR="00C366F2" w:rsidRPr="007D7F74" w:rsidRDefault="00C366F2" w:rsidP="00A24CC9">
            <w:pPr>
              <w:jc w:val="both"/>
              <w:rPr>
                <w:rFonts w:ascii="GHEA Grapalat" w:hAnsi="GHEA Grapalat" w:cstheme="minorHAnsi"/>
                <w:sz w:val="18"/>
                <w:szCs w:val="18"/>
              </w:rPr>
            </w:pPr>
            <w:r w:rsidRPr="007D7F74">
              <w:rPr>
                <w:rFonts w:ascii="GHEA Grapalat" w:hAnsi="GHEA Grapalat" w:cstheme="minorHAnsi"/>
                <w:sz w:val="18"/>
                <w:szCs w:val="18"/>
              </w:rPr>
              <w:t xml:space="preserve">дальность наблюдения сигнала             не менее </w:t>
            </w:r>
            <w:r w:rsidRPr="007D7F74">
              <w:rPr>
                <w:rFonts w:ascii="GHEA Grapalat" w:hAnsi="GHEA Grapalat" w:cstheme="minorHAnsi"/>
                <w:sz w:val="18"/>
                <w:szCs w:val="18"/>
                <w:lang w:val="hy-AM"/>
              </w:rPr>
              <w:t xml:space="preserve"> </w:t>
            </w:r>
            <w:r w:rsidRPr="007D7F74">
              <w:rPr>
                <w:rFonts w:ascii="GHEA Grapalat" w:hAnsi="GHEA Grapalat" w:cstheme="minorHAnsi"/>
                <w:sz w:val="18"/>
                <w:szCs w:val="18"/>
              </w:rPr>
              <w:t xml:space="preserve">100 метров </w:t>
            </w:r>
          </w:p>
          <w:p w14:paraId="6668F418" w14:textId="77777777" w:rsidR="00C366F2" w:rsidRPr="007D7F74" w:rsidRDefault="00C366F2" w:rsidP="00A24CC9">
            <w:pPr>
              <w:jc w:val="both"/>
              <w:rPr>
                <w:rFonts w:ascii="GHEA Grapalat" w:hAnsi="GHEA Grapalat" w:cstheme="minorHAnsi"/>
                <w:sz w:val="18"/>
                <w:szCs w:val="18"/>
              </w:rPr>
            </w:pPr>
            <w:r w:rsidRPr="007D7F74">
              <w:rPr>
                <w:rFonts w:ascii="GHEA Grapalat" w:hAnsi="GHEA Grapalat" w:cstheme="minorHAnsi"/>
                <w:sz w:val="18"/>
                <w:szCs w:val="18"/>
              </w:rPr>
              <w:t xml:space="preserve">без заметного ухудшения интенсивности   </w:t>
            </w:r>
          </w:p>
          <w:p w14:paraId="636925C4" w14:textId="77777777" w:rsidR="00C366F2" w:rsidRPr="007D7F74" w:rsidRDefault="00C366F2" w:rsidP="00A24CC9">
            <w:pPr>
              <w:jc w:val="both"/>
              <w:rPr>
                <w:rFonts w:ascii="GHEA Grapalat" w:hAnsi="GHEA Grapalat" w:cstheme="minorHAnsi"/>
                <w:sz w:val="18"/>
                <w:szCs w:val="18"/>
              </w:rPr>
            </w:pPr>
            <w:r w:rsidRPr="007D7F74">
              <w:rPr>
                <w:rFonts w:ascii="GHEA Grapalat" w:hAnsi="GHEA Grapalat" w:cstheme="minorHAnsi"/>
                <w:sz w:val="18"/>
                <w:szCs w:val="18"/>
              </w:rPr>
              <w:t xml:space="preserve">                                                                    не менее 44 градусов                                                                                             </w:t>
            </w:r>
          </w:p>
          <w:p w14:paraId="53DAC35E" w14:textId="77777777" w:rsidR="00C366F2" w:rsidRPr="007D7F74" w:rsidRDefault="00C366F2" w:rsidP="00A24CC9">
            <w:pPr>
              <w:jc w:val="both"/>
              <w:rPr>
                <w:rFonts w:ascii="GHEA Grapalat" w:hAnsi="GHEA Grapalat" w:cstheme="minorHAnsi"/>
                <w:sz w:val="18"/>
                <w:szCs w:val="18"/>
              </w:rPr>
            </w:pPr>
            <w:r w:rsidRPr="007D7F74">
              <w:rPr>
                <w:rFonts w:ascii="GHEA Grapalat" w:hAnsi="GHEA Grapalat" w:cstheme="minorHAnsi"/>
                <w:sz w:val="18"/>
                <w:szCs w:val="18"/>
                <w:lang w:val="hy-AM"/>
              </w:rPr>
              <w:t xml:space="preserve"> </w:t>
            </w:r>
            <w:r w:rsidRPr="007D7F74">
              <w:rPr>
                <w:rFonts w:ascii="GHEA Grapalat" w:hAnsi="GHEA Grapalat" w:cstheme="minorHAnsi"/>
                <w:sz w:val="18"/>
                <w:szCs w:val="18"/>
              </w:rPr>
              <w:t xml:space="preserve">   не менее 70 метров</w:t>
            </w:r>
          </w:p>
          <w:p w14:paraId="0A85CDF6" w14:textId="77777777" w:rsidR="00C366F2" w:rsidRPr="007D7F74" w:rsidRDefault="00C366F2" w:rsidP="00A24CC9">
            <w:pPr>
              <w:jc w:val="both"/>
              <w:rPr>
                <w:rFonts w:ascii="GHEA Grapalat" w:hAnsi="GHEA Grapalat" w:cstheme="minorHAnsi"/>
                <w:sz w:val="18"/>
                <w:szCs w:val="18"/>
              </w:rPr>
            </w:pPr>
            <w:r w:rsidRPr="007D7F74">
              <w:rPr>
                <w:rFonts w:ascii="GHEA Grapalat" w:hAnsi="GHEA Grapalat" w:cstheme="minorHAnsi"/>
                <w:sz w:val="18"/>
                <w:szCs w:val="18"/>
              </w:rPr>
              <w:t>гарантийный срок службы от производителя     10 лет</w:t>
            </w:r>
          </w:p>
          <w:p w14:paraId="4A3AFD8E" w14:textId="77777777" w:rsidR="00C366F2" w:rsidRPr="007D7F74" w:rsidRDefault="00C366F2" w:rsidP="00A24CC9">
            <w:pPr>
              <w:jc w:val="both"/>
              <w:rPr>
                <w:rFonts w:ascii="GHEA Grapalat" w:hAnsi="GHEA Grapalat" w:cstheme="minorHAnsi"/>
                <w:sz w:val="18"/>
                <w:szCs w:val="18"/>
              </w:rPr>
            </w:pPr>
            <w:r w:rsidRPr="007D7F74">
              <w:rPr>
                <w:rFonts w:ascii="GHEA Grapalat" w:hAnsi="GHEA Grapalat" w:cstheme="minorHAnsi"/>
                <w:sz w:val="18"/>
                <w:szCs w:val="18"/>
              </w:rPr>
              <w:t xml:space="preserve">гарантийный срок обслуживания                            </w:t>
            </w:r>
            <w:r w:rsidRPr="007D7F74">
              <w:rPr>
                <w:rFonts w:ascii="GHEA Grapalat" w:hAnsi="GHEA Grapalat" w:cstheme="minorHAnsi"/>
                <w:sz w:val="18"/>
                <w:szCs w:val="18"/>
                <w:lang w:val="hy-AM"/>
              </w:rPr>
              <w:t>2</w:t>
            </w:r>
            <w:r w:rsidRPr="007D7F74">
              <w:rPr>
                <w:rFonts w:ascii="GHEA Grapalat" w:hAnsi="GHEA Grapalat" w:cstheme="minorHAnsi"/>
                <w:sz w:val="18"/>
                <w:szCs w:val="18"/>
              </w:rPr>
              <w:t xml:space="preserve"> года</w:t>
            </w:r>
          </w:p>
          <w:p w14:paraId="541E0A59" w14:textId="77777777" w:rsidR="00C366F2" w:rsidRPr="007D7F74" w:rsidRDefault="00C366F2" w:rsidP="00A24CC9">
            <w:pPr>
              <w:jc w:val="both"/>
              <w:rPr>
                <w:rFonts w:ascii="GHEA Grapalat" w:hAnsi="GHEA Grapalat" w:cstheme="minorHAnsi"/>
                <w:sz w:val="18"/>
                <w:szCs w:val="18"/>
              </w:rPr>
            </w:pPr>
            <w:r w:rsidRPr="007D7F74">
              <w:rPr>
                <w:rFonts w:ascii="GHEA Grapalat" w:hAnsi="GHEA Grapalat" w:cstheme="minorHAnsi"/>
                <w:sz w:val="18"/>
                <w:szCs w:val="18"/>
              </w:rPr>
              <w:t xml:space="preserve">рабочий диапазон температур                             - </w:t>
            </w:r>
            <w:r w:rsidRPr="007D7F74">
              <w:rPr>
                <w:rFonts w:ascii="GHEA Grapalat" w:hAnsi="GHEA Grapalat" w:cstheme="minorHAnsi"/>
                <w:sz w:val="18"/>
                <w:szCs w:val="18"/>
                <w:lang w:val="hy-AM"/>
              </w:rPr>
              <w:t>5</w:t>
            </w:r>
            <w:r w:rsidRPr="007D7F74">
              <w:rPr>
                <w:rFonts w:ascii="GHEA Grapalat" w:hAnsi="GHEA Grapalat" w:cstheme="minorHAnsi"/>
                <w:sz w:val="18"/>
                <w:szCs w:val="18"/>
              </w:rPr>
              <w:t>0-+60 С</w:t>
            </w:r>
          </w:p>
          <w:p w14:paraId="1F7FE967" w14:textId="77777777" w:rsidR="00C366F2" w:rsidRPr="007D7F74" w:rsidRDefault="00C366F2" w:rsidP="00A24CC9">
            <w:pPr>
              <w:jc w:val="both"/>
              <w:rPr>
                <w:rFonts w:ascii="GHEA Grapalat" w:hAnsi="GHEA Grapalat" w:cstheme="minorHAnsi"/>
                <w:sz w:val="18"/>
                <w:szCs w:val="18"/>
              </w:rPr>
            </w:pPr>
            <w:r w:rsidRPr="007D7F74">
              <w:rPr>
                <w:rFonts w:ascii="GHEA Grapalat" w:hAnsi="GHEA Grapalat" w:cstheme="minorHAnsi"/>
                <w:sz w:val="18"/>
                <w:szCs w:val="18"/>
              </w:rPr>
              <w:t>диапазон питающего напряжения          170-250 вольт</w:t>
            </w:r>
          </w:p>
          <w:p w14:paraId="0929CB92" w14:textId="77777777" w:rsidR="00C366F2" w:rsidRPr="007D7F74" w:rsidRDefault="00C366F2" w:rsidP="00A24CC9">
            <w:pPr>
              <w:jc w:val="both"/>
              <w:rPr>
                <w:rFonts w:ascii="GHEA Grapalat" w:hAnsi="GHEA Grapalat" w:cstheme="minorHAnsi"/>
                <w:sz w:val="18"/>
                <w:szCs w:val="18"/>
              </w:rPr>
            </w:pPr>
            <w:r w:rsidRPr="007D7F74">
              <w:rPr>
                <w:rFonts w:ascii="GHEA Grapalat" w:hAnsi="GHEA Grapalat" w:cstheme="minorHAnsi"/>
                <w:sz w:val="18"/>
                <w:szCs w:val="18"/>
              </w:rPr>
              <w:t>потребляемое мощность от сети односторее   не более 5 ватт</w:t>
            </w:r>
          </w:p>
          <w:p w14:paraId="23734787" w14:textId="77777777" w:rsidR="00C366F2" w:rsidRPr="007D7F74" w:rsidRDefault="00C366F2" w:rsidP="00A24CC9">
            <w:pPr>
              <w:jc w:val="both"/>
              <w:rPr>
                <w:rFonts w:ascii="GHEA Grapalat" w:hAnsi="GHEA Grapalat"/>
                <w:sz w:val="18"/>
                <w:szCs w:val="18"/>
                <w:lang w:val="hy-AM"/>
              </w:rPr>
            </w:pPr>
            <w:r w:rsidRPr="007D7F74">
              <w:rPr>
                <w:rFonts w:ascii="GHEA Grapalat" w:hAnsi="GHEA Grapalat" w:cstheme="minorHAnsi"/>
                <w:sz w:val="18"/>
                <w:szCs w:val="18"/>
                <w:lang w:val="hy-AM"/>
              </w:rPr>
              <w:t xml:space="preserve"> </w:t>
            </w:r>
            <w:r w:rsidRPr="007D7F74">
              <w:rPr>
                <w:rFonts w:ascii="GHEA Grapalat" w:hAnsi="GHEA Grapalat" w:cstheme="minorHAnsi"/>
                <w:sz w:val="18"/>
                <w:szCs w:val="18"/>
              </w:rPr>
              <w:t>Информационные световые сигналы следует размещать под разрешительными справа секциями, монтировать на светофорах, светофорных стойках или, при необходимости – на отдельных стойках.</w:t>
            </w:r>
          </w:p>
        </w:tc>
        <w:tc>
          <w:tcPr>
            <w:tcW w:w="1258" w:type="dxa"/>
            <w:shd w:val="clear" w:color="000000" w:fill="FFFFFF"/>
            <w:vAlign w:val="center"/>
          </w:tcPr>
          <w:p w14:paraId="188BD552" w14:textId="77777777" w:rsidR="00C366F2" w:rsidRPr="007D7F74" w:rsidRDefault="00C366F2" w:rsidP="00A24CC9">
            <w:pPr>
              <w:jc w:val="center"/>
              <w:rPr>
                <w:rFonts w:ascii="GHEA Grapalat" w:hAnsi="GHEA Grapalat"/>
                <w:sz w:val="18"/>
                <w:szCs w:val="18"/>
              </w:rPr>
            </w:pPr>
            <w:r w:rsidRPr="007D7F74">
              <w:rPr>
                <w:rFonts w:ascii="GHEA Grapalat" w:hAnsi="GHEA Grapalat"/>
                <w:sz w:val="18"/>
                <w:szCs w:val="18"/>
              </w:rPr>
              <w:lastRenderedPageBreak/>
              <w:t>шт.</w:t>
            </w:r>
          </w:p>
        </w:tc>
        <w:tc>
          <w:tcPr>
            <w:tcW w:w="1350" w:type="dxa"/>
            <w:shd w:val="clear" w:color="000000" w:fill="FFFFFF"/>
            <w:noWrap/>
            <w:vAlign w:val="center"/>
          </w:tcPr>
          <w:p w14:paraId="47836502" w14:textId="77777777" w:rsidR="00C366F2" w:rsidRPr="005567C6" w:rsidRDefault="00C366F2" w:rsidP="00A24CC9">
            <w:pPr>
              <w:jc w:val="center"/>
              <w:rPr>
                <w:rFonts w:ascii="GHEA Grapalat" w:hAnsi="GHEA Grapalat" w:cs="Calibri"/>
                <w:sz w:val="18"/>
                <w:szCs w:val="18"/>
              </w:rPr>
            </w:pPr>
            <w:r>
              <w:rPr>
                <w:rFonts w:ascii="GHEA Grapalat" w:hAnsi="GHEA Grapalat" w:cs="Calibri"/>
                <w:sz w:val="18"/>
                <w:szCs w:val="18"/>
              </w:rPr>
              <w:t>1</w:t>
            </w:r>
          </w:p>
        </w:tc>
        <w:tc>
          <w:tcPr>
            <w:tcW w:w="1195" w:type="dxa"/>
            <w:tcBorders>
              <w:top w:val="nil"/>
              <w:left w:val="nil"/>
              <w:bottom w:val="single" w:sz="8" w:space="0" w:color="auto"/>
              <w:right w:val="single" w:sz="4" w:space="0" w:color="auto"/>
            </w:tcBorders>
            <w:shd w:val="clear" w:color="000000" w:fill="FFFFFF"/>
            <w:noWrap/>
            <w:vAlign w:val="center"/>
          </w:tcPr>
          <w:p w14:paraId="16C6DCBD" w14:textId="5B45D852" w:rsidR="00C366F2" w:rsidRPr="005567C6" w:rsidRDefault="00C366F2" w:rsidP="00A24CC9">
            <w:pPr>
              <w:jc w:val="center"/>
              <w:rPr>
                <w:rFonts w:ascii="GHEA Grapalat" w:hAnsi="GHEA Grapalat" w:cs="Calibri"/>
                <w:sz w:val="18"/>
                <w:szCs w:val="18"/>
              </w:rPr>
            </w:pPr>
          </w:p>
        </w:tc>
        <w:tc>
          <w:tcPr>
            <w:tcW w:w="748" w:type="dxa"/>
            <w:tcBorders>
              <w:top w:val="nil"/>
              <w:left w:val="single" w:sz="4" w:space="0" w:color="auto"/>
              <w:bottom w:val="single" w:sz="8" w:space="0" w:color="auto"/>
              <w:right w:val="single" w:sz="8" w:space="0" w:color="auto"/>
            </w:tcBorders>
            <w:shd w:val="clear" w:color="000000" w:fill="FFFFFF"/>
            <w:vAlign w:val="center"/>
          </w:tcPr>
          <w:p w14:paraId="660EFE6C" w14:textId="77777777" w:rsidR="00C366F2" w:rsidRDefault="00C366F2" w:rsidP="00A24CC9">
            <w:pPr>
              <w:jc w:val="center"/>
              <w:rPr>
                <w:rFonts w:ascii="GHEA Grapalat" w:hAnsi="GHEA Grapalat" w:cs="Calibri"/>
                <w:sz w:val="18"/>
                <w:szCs w:val="18"/>
              </w:rPr>
            </w:pPr>
            <w:r>
              <w:rPr>
                <w:rFonts w:ascii="GHEA Grapalat" w:hAnsi="GHEA Grapalat" w:cs="Calibri"/>
                <w:color w:val="000000"/>
                <w:sz w:val="18"/>
                <w:szCs w:val="18"/>
              </w:rPr>
              <w:t>5.382</w:t>
            </w:r>
          </w:p>
        </w:tc>
      </w:tr>
      <w:tr w:rsidR="00C366F2" w:rsidRPr="00102BDE" w14:paraId="787F6AE5" w14:textId="77777777" w:rsidTr="00A24CC9">
        <w:trPr>
          <w:trHeight w:val="270"/>
          <w:jc w:val="center"/>
        </w:trPr>
        <w:tc>
          <w:tcPr>
            <w:tcW w:w="646" w:type="dxa"/>
            <w:shd w:val="clear" w:color="000000" w:fill="FFFFFF"/>
            <w:noWrap/>
            <w:vAlign w:val="center"/>
          </w:tcPr>
          <w:p w14:paraId="7C8D576B" w14:textId="77777777" w:rsidR="00C366F2" w:rsidRPr="005567C6" w:rsidRDefault="00C366F2" w:rsidP="00A24CC9">
            <w:pPr>
              <w:jc w:val="center"/>
              <w:rPr>
                <w:rFonts w:ascii="GHEA Grapalat" w:hAnsi="GHEA Grapalat" w:cs="Calibri"/>
                <w:sz w:val="18"/>
                <w:szCs w:val="18"/>
              </w:rPr>
            </w:pPr>
            <w:r>
              <w:rPr>
                <w:rFonts w:ascii="GHEA Grapalat" w:hAnsi="GHEA Grapalat" w:cs="Calibri"/>
                <w:sz w:val="18"/>
                <w:szCs w:val="18"/>
              </w:rPr>
              <w:t>10</w:t>
            </w:r>
          </w:p>
          <w:p w14:paraId="555FAF89" w14:textId="77777777" w:rsidR="00C366F2" w:rsidRDefault="00C366F2" w:rsidP="00A24CC9">
            <w:pPr>
              <w:jc w:val="center"/>
              <w:rPr>
                <w:rFonts w:ascii="GHEA Grapalat" w:hAnsi="GHEA Grapalat" w:cs="Calibri"/>
                <w:sz w:val="18"/>
                <w:szCs w:val="18"/>
                <w:lang w:val="hy-AM"/>
              </w:rPr>
            </w:pPr>
          </w:p>
        </w:tc>
        <w:tc>
          <w:tcPr>
            <w:tcW w:w="1916" w:type="dxa"/>
            <w:shd w:val="clear" w:color="auto" w:fill="auto"/>
            <w:noWrap/>
            <w:vAlign w:val="center"/>
          </w:tcPr>
          <w:p w14:paraId="52DE0AC9" w14:textId="77777777" w:rsidR="00C366F2" w:rsidRPr="006F0758" w:rsidRDefault="00C366F2" w:rsidP="00A24CC9">
            <w:pPr>
              <w:jc w:val="center"/>
              <w:rPr>
                <w:rFonts w:ascii="GHEA Grapalat" w:hAnsi="GHEA Grapalat"/>
                <w:sz w:val="18"/>
                <w:szCs w:val="18"/>
              </w:rPr>
            </w:pPr>
            <w:r w:rsidRPr="00102BDE">
              <w:rPr>
                <w:rFonts w:ascii="GHEA Grapalat" w:hAnsi="GHEA Grapalat"/>
                <w:sz w:val="18"/>
                <w:szCs w:val="18"/>
              </w:rPr>
              <w:t>Красная окантовка с дополнительным размещением разделов</w:t>
            </w:r>
          </w:p>
        </w:tc>
        <w:tc>
          <w:tcPr>
            <w:tcW w:w="7020" w:type="dxa"/>
            <w:shd w:val="clear" w:color="000000" w:fill="FFFFFF"/>
            <w:vAlign w:val="center"/>
          </w:tcPr>
          <w:p w14:paraId="2B50B011" w14:textId="77777777" w:rsidR="00C366F2" w:rsidRPr="007D7F74" w:rsidRDefault="00C366F2" w:rsidP="00A24CC9">
            <w:pPr>
              <w:jc w:val="both"/>
              <w:rPr>
                <w:rFonts w:ascii="GHEA Grapalat" w:hAnsi="GHEA Grapalat" w:cs="Calibri"/>
                <w:color w:val="000000"/>
                <w:sz w:val="18"/>
                <w:szCs w:val="18"/>
                <w:lang w:val="es-ES"/>
              </w:rPr>
            </w:pPr>
            <w:proofErr w:type="spellStart"/>
            <w:r w:rsidRPr="007D7F74">
              <w:rPr>
                <w:rFonts w:ascii="GHEA Grapalat" w:hAnsi="GHEA Grapalat" w:cs="Calibri"/>
                <w:color w:val="000000"/>
                <w:sz w:val="18"/>
                <w:szCs w:val="18"/>
                <w:lang w:val="es-ES"/>
              </w:rPr>
              <w:t>Работа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включает</w:t>
            </w:r>
            <w:proofErr w:type="spellEnd"/>
            <w:r w:rsidRPr="007D7F74">
              <w:rPr>
                <w:rFonts w:ascii="GHEA Grapalat" w:hAnsi="GHEA Grapalat" w:cs="Calibri"/>
                <w:color w:val="000000"/>
                <w:sz w:val="18"/>
                <w:szCs w:val="18"/>
                <w:lang w:val="es-ES"/>
              </w:rPr>
              <w:t xml:space="preserve"> в </w:t>
            </w:r>
            <w:proofErr w:type="spellStart"/>
            <w:r w:rsidRPr="007D7F74">
              <w:rPr>
                <w:rFonts w:ascii="GHEA Grapalat" w:hAnsi="GHEA Grapalat" w:cs="Calibri"/>
                <w:color w:val="000000"/>
                <w:sz w:val="18"/>
                <w:szCs w:val="18"/>
                <w:lang w:val="es-ES"/>
              </w:rPr>
              <w:t>себя</w:t>
            </w:r>
            <w:proofErr w:type="spellEnd"/>
            <w:r w:rsidRPr="007D7F74">
              <w:rPr>
                <w:rFonts w:ascii="GHEA Grapalat" w:hAnsi="GHEA Grapalat" w:cs="Calibri"/>
                <w:color w:val="000000"/>
                <w:sz w:val="18"/>
                <w:szCs w:val="18"/>
                <w:lang w:val="es-ES"/>
              </w:rPr>
              <w:t>:</w:t>
            </w:r>
            <w:r w:rsidRPr="007D7F74">
              <w:rPr>
                <w:rFonts w:ascii="GHEA Grapalat" w:hAnsi="GHEA Grapalat" w:cs="Calibri"/>
                <w:color w:val="000000"/>
                <w:sz w:val="18"/>
                <w:szCs w:val="18"/>
                <w:lang w:val="hy-AM"/>
              </w:rPr>
              <w:t xml:space="preserve"> новый дополнительный раздел, обведенный красным (</w:t>
            </w:r>
            <w:r w:rsidRPr="007D7F74">
              <w:rPr>
                <w:rFonts w:ascii="GHEA Grapalat" w:hAnsi="GHEA Grapalat" w:cs="Calibri"/>
                <w:color w:val="000000"/>
                <w:sz w:val="18"/>
                <w:szCs w:val="18"/>
              </w:rPr>
              <w:t>Т1п и/или Т1л</w:t>
            </w:r>
            <w:r w:rsidRPr="007D7F74">
              <w:rPr>
                <w:rFonts w:ascii="GHEA Grapalat" w:hAnsi="GHEA Grapalat" w:cs="Calibri"/>
                <w:color w:val="000000"/>
                <w:sz w:val="18"/>
                <w:szCs w:val="18"/>
                <w:lang w:val="hy-AM"/>
              </w:rPr>
              <w:t xml:space="preserve">) размещением разделов </w:t>
            </w:r>
            <w:proofErr w:type="spellStart"/>
            <w:r w:rsidRPr="007D7F74">
              <w:rPr>
                <w:rFonts w:ascii="GHEA Grapalat" w:hAnsi="GHEA Grapalat" w:cs="Calibri"/>
                <w:color w:val="000000"/>
                <w:sz w:val="18"/>
                <w:szCs w:val="18"/>
                <w:lang w:val="es-ES"/>
              </w:rPr>
              <w:t>размещение</w:t>
            </w:r>
            <w:proofErr w:type="spellEnd"/>
            <w:r w:rsidRPr="007D7F74">
              <w:rPr>
                <w:rFonts w:ascii="GHEA Grapalat" w:hAnsi="GHEA Grapalat" w:cs="Calibri"/>
                <w:color w:val="000000"/>
                <w:sz w:val="18"/>
                <w:szCs w:val="18"/>
                <w:lang w:val="hy-AM"/>
              </w:rPr>
              <w:t xml:space="preserve"> </w:t>
            </w:r>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существующей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консоли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канате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или</w:t>
            </w:r>
            <w:proofErr w:type="spellEnd"/>
            <w:r w:rsidRPr="007D7F74">
              <w:rPr>
                <w:rFonts w:ascii="GHEA Grapalat" w:hAnsi="GHEA Grapalat" w:cs="Calibri"/>
                <w:color w:val="000000"/>
                <w:sz w:val="18"/>
                <w:szCs w:val="18"/>
                <w:lang w:val="es-ES"/>
              </w:rPr>
              <w:t xml:space="preserve"> </w:t>
            </w:r>
            <w:r w:rsidRPr="007D7F74">
              <w:rPr>
                <w:rFonts w:ascii="GHEA Grapalat" w:hAnsi="GHEA Grapalat" w:cs="Calibri"/>
                <w:color w:val="000000"/>
                <w:sz w:val="18"/>
                <w:szCs w:val="18"/>
                <w:lang w:val="hy-AM"/>
              </w:rPr>
              <w:t>стойк</w:t>
            </w:r>
            <w:r w:rsidRPr="007D7F74">
              <w:rPr>
                <w:rFonts w:ascii="GHEA Grapalat" w:hAnsi="GHEA Grapalat" w:cs="Calibri"/>
                <w:color w:val="000000"/>
                <w:sz w:val="18"/>
                <w:szCs w:val="18"/>
              </w:rPr>
              <w:t>e</w:t>
            </w:r>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закрепление</w:t>
            </w:r>
            <w:proofErr w:type="spellEnd"/>
            <w:r w:rsidRPr="007D7F74">
              <w:rPr>
                <w:rFonts w:ascii="GHEA Grapalat" w:hAnsi="GHEA Grapalat" w:cs="Calibri"/>
                <w:color w:val="000000"/>
                <w:sz w:val="18"/>
                <w:szCs w:val="18"/>
                <w:lang w:val="es-ES"/>
              </w:rPr>
              <w:t xml:space="preserve"> с </w:t>
            </w:r>
            <w:proofErr w:type="spellStart"/>
            <w:r w:rsidRPr="007D7F74">
              <w:rPr>
                <w:rFonts w:ascii="GHEA Grapalat" w:hAnsi="GHEA Grapalat" w:cs="Calibri"/>
                <w:color w:val="000000"/>
                <w:sz w:val="18"/>
                <w:szCs w:val="18"/>
                <w:lang w:val="es-ES"/>
              </w:rPr>
              <w:t>соответствующими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деталями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проведение</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подключение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нового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электрического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кабеля</w:t>
            </w:r>
            <w:proofErr w:type="spellEnd"/>
            <w:r w:rsidRPr="007D7F74">
              <w:rPr>
                <w:rFonts w:ascii="GHEA Grapalat" w:hAnsi="GHEA Grapalat" w:cs="Calibri"/>
                <w:color w:val="000000"/>
                <w:sz w:val="18"/>
                <w:szCs w:val="18"/>
                <w:lang w:val="es-ES"/>
              </w:rPr>
              <w:t>.</w:t>
            </w:r>
          </w:p>
          <w:p w14:paraId="517F36FE" w14:textId="77777777" w:rsidR="00C366F2" w:rsidRPr="007D7F74" w:rsidRDefault="00C366F2" w:rsidP="00A24CC9">
            <w:pPr>
              <w:jc w:val="both"/>
              <w:rPr>
                <w:rFonts w:ascii="GHEA Grapalat" w:hAnsi="GHEA Grapalat" w:cs="Calibri"/>
                <w:color w:val="000000"/>
                <w:sz w:val="18"/>
                <w:szCs w:val="18"/>
                <w:lang w:val="es-ES"/>
              </w:rPr>
            </w:pPr>
            <w:proofErr w:type="spellStart"/>
            <w:r w:rsidRPr="007D7F74">
              <w:rPr>
                <w:rFonts w:ascii="GHEA Grapalat" w:hAnsi="GHEA Grapalat" w:cs="Calibri"/>
                <w:color w:val="000000"/>
                <w:sz w:val="18"/>
                <w:szCs w:val="18"/>
                <w:lang w:val="es-ES"/>
              </w:rPr>
              <w:t>Стоимость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услуг</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включает</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также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стоимость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новый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дополнительный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раздел</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обведенный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красным</w:t>
            </w:r>
            <w:proofErr w:type="spellEnd"/>
            <w:r w:rsidRPr="007D7F74">
              <w:rPr>
                <w:rFonts w:ascii="GHEA Grapalat" w:hAnsi="GHEA Grapalat" w:cs="Calibri"/>
                <w:color w:val="000000"/>
                <w:sz w:val="18"/>
                <w:szCs w:val="18"/>
                <w:lang w:val="es-ES"/>
              </w:rPr>
              <w:t>.</w:t>
            </w:r>
          </w:p>
          <w:p w14:paraId="186D9EAB" w14:textId="77777777" w:rsidR="00C366F2" w:rsidRPr="007D7F74" w:rsidRDefault="00C366F2" w:rsidP="00A24CC9">
            <w:pPr>
              <w:jc w:val="both"/>
              <w:rPr>
                <w:rFonts w:ascii="GHEA Grapalat" w:hAnsi="GHEA Grapalat" w:cs="Calibri"/>
                <w:color w:val="000000"/>
                <w:sz w:val="18"/>
                <w:szCs w:val="18"/>
                <w:lang w:val="es-ES"/>
              </w:rPr>
            </w:pPr>
            <w:proofErr w:type="spellStart"/>
            <w:r w:rsidRPr="007D7F74">
              <w:rPr>
                <w:rFonts w:ascii="GHEA Grapalat" w:hAnsi="GHEA Grapalat" w:cs="Calibri"/>
                <w:color w:val="000000"/>
                <w:sz w:val="18"/>
                <w:szCs w:val="18"/>
                <w:lang w:val="es-ES"/>
              </w:rPr>
              <w:t>Требования</w:t>
            </w:r>
            <w:proofErr w:type="spellEnd"/>
            <w:r w:rsidRPr="007D7F74">
              <w:rPr>
                <w:rFonts w:ascii="GHEA Grapalat" w:hAnsi="GHEA Grapalat" w:cs="Calibri"/>
                <w:color w:val="000000"/>
                <w:sz w:val="18"/>
                <w:szCs w:val="18"/>
                <w:lang w:val="es-ES"/>
              </w:rPr>
              <w:t xml:space="preserve"> к </w:t>
            </w:r>
            <w:proofErr w:type="spellStart"/>
            <w:r w:rsidRPr="007D7F74">
              <w:rPr>
                <w:rFonts w:ascii="GHEA Grapalat" w:hAnsi="GHEA Grapalat" w:cs="Calibri"/>
                <w:color w:val="000000"/>
                <w:sz w:val="18"/>
                <w:szCs w:val="18"/>
                <w:lang w:val="es-ES"/>
              </w:rPr>
              <w:t>новый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дополнительный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раздел</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обведенный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красным</w:t>
            </w:r>
            <w:proofErr w:type="spellEnd"/>
            <w:r w:rsidRPr="007D7F74">
              <w:rPr>
                <w:rFonts w:ascii="GHEA Grapalat" w:hAnsi="GHEA Grapalat" w:cs="Calibri"/>
                <w:color w:val="000000"/>
                <w:sz w:val="18"/>
                <w:szCs w:val="18"/>
                <w:lang w:val="es-ES"/>
              </w:rPr>
              <w:t>:</w:t>
            </w:r>
          </w:p>
          <w:p w14:paraId="406CCB48"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hy-AM"/>
              </w:rPr>
              <w:t>1</w:t>
            </w:r>
            <w:r w:rsidRPr="007D7F74">
              <w:rPr>
                <w:rFonts w:ascii="GHEA Grapalat" w:hAnsi="GHEA Grapalat" w:cs="Calibri"/>
                <w:color w:val="000000"/>
                <w:sz w:val="18"/>
                <w:szCs w:val="18"/>
                <w:lang w:val="es-ES"/>
              </w:rPr>
              <w:t>.</w:t>
            </w:r>
            <w:r w:rsidRPr="007D7F74">
              <w:rPr>
                <w:rFonts w:ascii="GHEA Grapalat" w:hAnsi="GHEA Grapalat" w:cs="Calibri"/>
                <w:color w:val="000000"/>
                <w:sz w:val="18"/>
                <w:szCs w:val="18"/>
                <w:lang w:val="hy-AM"/>
              </w:rPr>
              <w:t xml:space="preserve">Технические параметры в соответствии с </w:t>
            </w:r>
            <w:r w:rsidRPr="007D7F74">
              <w:rPr>
                <w:rFonts w:ascii="GHEA Grapalat" w:hAnsi="GHEA Grapalat" w:cs="Calibri"/>
                <w:color w:val="000000"/>
                <w:sz w:val="18"/>
                <w:szCs w:val="18"/>
              </w:rPr>
              <w:t>ГОСТР</w:t>
            </w:r>
            <w:r w:rsidRPr="007D7F74">
              <w:rPr>
                <w:rFonts w:ascii="GHEA Grapalat" w:hAnsi="GHEA Grapalat" w:cs="Calibri"/>
                <w:color w:val="000000"/>
                <w:sz w:val="18"/>
                <w:szCs w:val="18"/>
                <w:lang w:val="es-ES"/>
              </w:rPr>
              <w:t xml:space="preserve">52289-2004, ГОСТ Р5 2282-2004, </w:t>
            </w:r>
            <w:proofErr w:type="spellStart"/>
            <w:r w:rsidRPr="007D7F74">
              <w:rPr>
                <w:rFonts w:ascii="GHEA Grapalat" w:hAnsi="GHEA Grapalat" w:cs="Calibri"/>
                <w:color w:val="000000"/>
                <w:sz w:val="18"/>
                <w:szCs w:val="18"/>
                <w:lang w:val="es-ES"/>
              </w:rPr>
              <w:t>пыли</w:t>
            </w:r>
            <w:proofErr w:type="spellEnd"/>
            <w:r w:rsidRPr="007D7F74">
              <w:rPr>
                <w:rFonts w:ascii="GHEA Grapalat" w:hAnsi="GHEA Grapalat" w:cs="Calibri"/>
                <w:color w:val="000000"/>
                <w:sz w:val="18"/>
                <w:szCs w:val="18"/>
                <w:lang w:val="es-ES"/>
              </w:rPr>
              <w:t xml:space="preserve"> П – 300 и </w:t>
            </w:r>
            <w:proofErr w:type="spellStart"/>
            <w:r w:rsidRPr="007D7F74">
              <w:rPr>
                <w:rFonts w:ascii="GHEA Grapalat" w:hAnsi="GHEA Grapalat" w:cs="Calibri"/>
                <w:color w:val="000000"/>
                <w:sz w:val="18"/>
                <w:szCs w:val="18"/>
                <w:lang w:val="es-ES"/>
              </w:rPr>
              <w:t>безопасность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влаги</w:t>
            </w:r>
            <w:proofErr w:type="spellEnd"/>
            <w:r w:rsidRPr="007D7F74">
              <w:rPr>
                <w:rFonts w:ascii="GHEA Grapalat" w:hAnsi="GHEA Grapalat" w:cs="Calibri"/>
                <w:color w:val="000000"/>
                <w:sz w:val="18"/>
                <w:szCs w:val="18"/>
                <w:lang w:val="hy-AM"/>
              </w:rPr>
              <w:t xml:space="preserve"> </w:t>
            </w:r>
            <w:r w:rsidRPr="007D7F74">
              <w:rPr>
                <w:rFonts w:ascii="GHEA Grapalat" w:hAnsi="GHEA Grapalat" w:cs="Calibri"/>
                <w:color w:val="000000"/>
                <w:sz w:val="18"/>
                <w:szCs w:val="18"/>
                <w:lang w:val="es-ES"/>
              </w:rPr>
              <w:t xml:space="preserve">IP54 </w:t>
            </w:r>
            <w:r w:rsidRPr="007D7F74">
              <w:rPr>
                <w:rFonts w:ascii="GHEA Grapalat" w:hAnsi="GHEA Grapalat" w:cs="Calibri"/>
                <w:color w:val="000000"/>
                <w:sz w:val="18"/>
                <w:szCs w:val="18"/>
              </w:rPr>
              <w:t>ГОСТ</w:t>
            </w:r>
            <w:r w:rsidRPr="007D7F74">
              <w:rPr>
                <w:rFonts w:ascii="GHEA Grapalat" w:hAnsi="GHEA Grapalat" w:cs="Calibri"/>
                <w:color w:val="000000"/>
                <w:sz w:val="18"/>
                <w:szCs w:val="18"/>
                <w:lang w:val="es-ES"/>
              </w:rPr>
              <w:t xml:space="preserve"> 14254-96</w:t>
            </w:r>
          </w:p>
          <w:p w14:paraId="28BF55BC"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hy-AM"/>
              </w:rPr>
              <w:t>2</w:t>
            </w:r>
            <w:r w:rsidRPr="007D7F74">
              <w:rPr>
                <w:rFonts w:ascii="GHEA Grapalat" w:hAnsi="GHEA Grapalat" w:cs="Calibri"/>
                <w:color w:val="000000"/>
                <w:sz w:val="18"/>
                <w:szCs w:val="18"/>
                <w:lang w:val="es-ES"/>
              </w:rPr>
              <w:t xml:space="preserve">. </w:t>
            </w:r>
            <w:r w:rsidRPr="007D7F74">
              <w:rPr>
                <w:rFonts w:ascii="GHEA Grapalat" w:hAnsi="GHEA Grapalat" w:cs="Calibri"/>
                <w:color w:val="000000"/>
                <w:sz w:val="18"/>
                <w:szCs w:val="18"/>
                <w:lang w:val="hy-AM"/>
              </w:rPr>
              <w:t>Размеры: не более 350*350*100 мм</w:t>
            </w:r>
          </w:p>
          <w:p w14:paraId="4F48D933" w14:textId="77777777" w:rsidR="00C366F2" w:rsidRPr="007D7F74" w:rsidRDefault="00C366F2" w:rsidP="00A24CC9">
            <w:pPr>
              <w:jc w:val="both"/>
              <w:rPr>
                <w:rFonts w:ascii="GHEA Grapalat" w:hAnsi="GHEA Grapalat" w:cs="Calibri"/>
                <w:color w:val="000000"/>
                <w:sz w:val="18"/>
                <w:szCs w:val="18"/>
                <w:lang w:val="hy-AM"/>
              </w:rPr>
            </w:pPr>
            <w:r w:rsidRPr="007D7F74">
              <w:rPr>
                <w:rFonts w:ascii="GHEA Grapalat" w:hAnsi="GHEA Grapalat" w:cs="Calibri"/>
                <w:color w:val="000000"/>
                <w:sz w:val="18"/>
                <w:szCs w:val="18"/>
                <w:lang w:val="hy-AM"/>
              </w:rPr>
              <w:t>3</w:t>
            </w:r>
            <w:r w:rsidRPr="007D7F74">
              <w:rPr>
                <w:rFonts w:ascii="GHEA Grapalat" w:hAnsi="GHEA Grapalat" w:cs="Calibri"/>
                <w:color w:val="000000"/>
                <w:sz w:val="18"/>
                <w:szCs w:val="18"/>
                <w:lang w:val="es-ES"/>
              </w:rPr>
              <w:t>.</w:t>
            </w:r>
            <w:r w:rsidRPr="007D7F74">
              <w:rPr>
                <w:rFonts w:ascii="GHEA Grapalat" w:hAnsi="GHEA Grapalat" w:cs="Calibri"/>
                <w:color w:val="000000"/>
                <w:sz w:val="18"/>
                <w:szCs w:val="18"/>
                <w:lang w:val="hy-AM"/>
              </w:rPr>
              <w:t>Световой диаметр апертуры: 300 мм</w:t>
            </w:r>
          </w:p>
          <w:p w14:paraId="38C15371"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hy-AM"/>
              </w:rPr>
              <w:t>4.</w:t>
            </w:r>
            <w:proofErr w:type="spellStart"/>
            <w:r w:rsidRPr="007D7F74">
              <w:rPr>
                <w:rFonts w:ascii="GHEA Grapalat" w:hAnsi="GHEA Grapalat" w:cs="Calibri"/>
                <w:color w:val="000000"/>
                <w:sz w:val="18"/>
                <w:szCs w:val="18"/>
                <w:lang w:val="es-ES"/>
              </w:rPr>
              <w:t>Напряжение</w:t>
            </w:r>
            <w:proofErr w:type="spellEnd"/>
            <w:r w:rsidRPr="007D7F74">
              <w:rPr>
                <w:rFonts w:ascii="GHEA Grapalat" w:hAnsi="GHEA Grapalat" w:cs="Calibri"/>
                <w:color w:val="000000"/>
                <w:sz w:val="18"/>
                <w:szCs w:val="18"/>
                <w:lang w:val="es-ES"/>
              </w:rPr>
              <w:t>: 110-250 В</w:t>
            </w:r>
          </w:p>
          <w:p w14:paraId="6BAAEEB0" w14:textId="77777777" w:rsidR="00C366F2" w:rsidRPr="007D7F74" w:rsidRDefault="00C366F2" w:rsidP="00A24CC9">
            <w:pPr>
              <w:jc w:val="both"/>
              <w:rPr>
                <w:rFonts w:ascii="GHEA Grapalat" w:hAnsi="GHEA Grapalat" w:cs="Calibri"/>
                <w:color w:val="000000"/>
                <w:sz w:val="18"/>
                <w:szCs w:val="18"/>
                <w:lang w:val="hy-AM"/>
              </w:rPr>
            </w:pPr>
            <w:r w:rsidRPr="007D7F74">
              <w:rPr>
                <w:rFonts w:ascii="GHEA Grapalat" w:hAnsi="GHEA Grapalat" w:cs="Calibri"/>
                <w:color w:val="000000"/>
                <w:sz w:val="18"/>
                <w:szCs w:val="18"/>
                <w:lang w:val="hy-AM"/>
              </w:rPr>
              <w:t>5.</w:t>
            </w:r>
            <w:proofErr w:type="spellStart"/>
            <w:r w:rsidRPr="007D7F74">
              <w:rPr>
                <w:rFonts w:ascii="GHEA Grapalat" w:hAnsi="GHEA Grapalat" w:cs="Calibri"/>
                <w:color w:val="000000"/>
                <w:sz w:val="18"/>
                <w:szCs w:val="18"/>
                <w:lang w:val="es-ES"/>
              </w:rPr>
              <w:t>Сила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света</w:t>
            </w:r>
            <w:proofErr w:type="spellEnd"/>
            <w:r w:rsidRPr="007D7F74">
              <w:rPr>
                <w:rFonts w:ascii="GHEA Grapalat" w:hAnsi="GHEA Grapalat" w:cs="Calibri"/>
                <w:color w:val="000000"/>
                <w:sz w:val="18"/>
                <w:szCs w:val="18"/>
                <w:lang w:val="es-ES"/>
              </w:rPr>
              <w:t>:</w:t>
            </w:r>
          </w:p>
          <w:p w14:paraId="1793D192" w14:textId="77777777" w:rsidR="00C366F2" w:rsidRPr="007D7F74" w:rsidRDefault="00C366F2" w:rsidP="00A24CC9">
            <w:pPr>
              <w:jc w:val="both"/>
              <w:rPr>
                <w:rFonts w:ascii="GHEA Grapalat" w:hAnsi="GHEA Grapalat" w:cs="Calibri"/>
                <w:color w:val="000000"/>
                <w:sz w:val="18"/>
                <w:szCs w:val="18"/>
                <w:lang w:val="hy-AM"/>
              </w:rPr>
            </w:pPr>
            <w:r w:rsidRPr="007D7F74">
              <w:rPr>
                <w:rFonts w:ascii="GHEA Grapalat" w:hAnsi="GHEA Grapalat" w:cs="Calibri"/>
                <w:color w:val="000000"/>
                <w:sz w:val="18"/>
                <w:szCs w:val="18"/>
                <w:lang w:val="es-ES"/>
              </w:rPr>
              <w:t xml:space="preserve">а) </w:t>
            </w:r>
            <w:proofErr w:type="spellStart"/>
            <w:r w:rsidRPr="007D7F74">
              <w:rPr>
                <w:rFonts w:ascii="GHEA Grapalat" w:hAnsi="GHEA Grapalat" w:cs="Calibri"/>
                <w:color w:val="000000"/>
                <w:sz w:val="18"/>
                <w:szCs w:val="18"/>
                <w:lang w:val="es-ES"/>
              </w:rPr>
              <w:t>фиксированный</w:t>
            </w:r>
            <w:proofErr w:type="spellEnd"/>
            <w:r w:rsidRPr="007D7F74">
              <w:rPr>
                <w:rFonts w:ascii="GHEA Grapalat" w:hAnsi="GHEA Grapalat" w:cs="Calibri"/>
                <w:color w:val="000000"/>
                <w:sz w:val="18"/>
                <w:szCs w:val="18"/>
                <w:lang w:val="es-ES"/>
              </w:rPr>
              <w:t xml:space="preserve"> 500 КД и </w:t>
            </w:r>
            <w:proofErr w:type="spellStart"/>
            <w:r w:rsidRPr="007D7F74">
              <w:rPr>
                <w:rFonts w:ascii="GHEA Grapalat" w:hAnsi="GHEA Grapalat" w:cs="Calibri"/>
                <w:color w:val="000000"/>
                <w:sz w:val="18"/>
                <w:szCs w:val="18"/>
                <w:lang w:val="es-ES"/>
              </w:rPr>
              <w:t>больше</w:t>
            </w:r>
            <w:proofErr w:type="spellEnd"/>
          </w:p>
          <w:p w14:paraId="1CDB9CCB" w14:textId="77777777" w:rsidR="00C366F2" w:rsidRPr="007D7F74" w:rsidRDefault="00C366F2" w:rsidP="00A24CC9">
            <w:pPr>
              <w:jc w:val="both"/>
              <w:rPr>
                <w:rFonts w:ascii="GHEA Grapalat" w:hAnsi="GHEA Grapalat" w:cs="Calibri"/>
                <w:color w:val="000000"/>
                <w:sz w:val="18"/>
                <w:szCs w:val="18"/>
                <w:lang w:val="hy-AM"/>
              </w:rPr>
            </w:pPr>
            <w:r w:rsidRPr="007D7F74">
              <w:rPr>
                <w:rFonts w:ascii="GHEA Grapalat" w:hAnsi="GHEA Grapalat" w:cs="Calibri"/>
                <w:color w:val="000000"/>
                <w:sz w:val="18"/>
                <w:szCs w:val="18"/>
                <w:lang w:val="es-ES"/>
              </w:rPr>
              <w:t>б)</w:t>
            </w:r>
            <w:proofErr w:type="spellStart"/>
            <w:r w:rsidRPr="007D7F74">
              <w:rPr>
                <w:rFonts w:ascii="GHEA Grapalat" w:hAnsi="GHEA Grapalat" w:cs="Calibri"/>
                <w:color w:val="000000"/>
                <w:sz w:val="18"/>
                <w:szCs w:val="18"/>
                <w:lang w:val="es-ES"/>
              </w:rPr>
              <w:t>адаптивный</w:t>
            </w:r>
            <w:proofErr w:type="spellEnd"/>
            <w:r w:rsidRPr="007D7F74">
              <w:rPr>
                <w:rFonts w:ascii="GHEA Grapalat" w:hAnsi="GHEA Grapalat" w:cs="Calibri"/>
                <w:color w:val="000000"/>
                <w:sz w:val="18"/>
                <w:szCs w:val="18"/>
                <w:lang w:val="es-ES"/>
              </w:rPr>
              <w:t xml:space="preserve"> в </w:t>
            </w:r>
            <w:proofErr w:type="spellStart"/>
            <w:r w:rsidRPr="007D7F74">
              <w:rPr>
                <w:rFonts w:ascii="GHEA Grapalat" w:hAnsi="GHEA Grapalat" w:cs="Calibri"/>
                <w:color w:val="000000"/>
                <w:sz w:val="18"/>
                <w:szCs w:val="18"/>
                <w:lang w:val="es-ES"/>
              </w:rPr>
              <w:t>зависимости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от</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окружающего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освещения</w:t>
            </w:r>
            <w:proofErr w:type="spellEnd"/>
          </w:p>
          <w:p w14:paraId="301AC78D" w14:textId="77777777" w:rsidR="00C366F2" w:rsidRPr="007D7F74" w:rsidRDefault="00C366F2" w:rsidP="00A24CC9">
            <w:pPr>
              <w:jc w:val="both"/>
              <w:rPr>
                <w:rFonts w:ascii="GHEA Grapalat" w:hAnsi="GHEA Grapalat" w:cs="Calibri"/>
                <w:color w:val="000000"/>
                <w:sz w:val="18"/>
                <w:szCs w:val="18"/>
                <w:lang w:val="es-ES"/>
              </w:rPr>
            </w:pPr>
            <w:proofErr w:type="spellStart"/>
            <w:r w:rsidRPr="007D7F74">
              <w:rPr>
                <w:rFonts w:ascii="GHEA Grapalat" w:hAnsi="GHEA Grapalat" w:cs="Calibri"/>
                <w:color w:val="000000"/>
                <w:sz w:val="18"/>
                <w:szCs w:val="18"/>
                <w:lang w:val="es-ES"/>
              </w:rPr>
              <w:t>Сила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должна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быть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саморегулируемой</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должна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уменьшаться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параллельно</w:t>
            </w:r>
            <w:proofErr w:type="spellEnd"/>
            <w:r w:rsidRPr="007D7F74">
              <w:rPr>
                <w:rFonts w:ascii="GHEA Grapalat" w:hAnsi="GHEA Grapalat" w:cs="Calibri"/>
                <w:color w:val="000000"/>
                <w:sz w:val="18"/>
                <w:szCs w:val="18"/>
                <w:lang w:val="es-ES"/>
              </w:rPr>
              <w:t xml:space="preserve"> с </w:t>
            </w:r>
            <w:proofErr w:type="spellStart"/>
            <w:r w:rsidRPr="007D7F74">
              <w:rPr>
                <w:rFonts w:ascii="GHEA Grapalat" w:hAnsi="GHEA Grapalat" w:cs="Calibri"/>
                <w:color w:val="000000"/>
                <w:sz w:val="18"/>
                <w:szCs w:val="18"/>
                <w:lang w:val="es-ES"/>
              </w:rPr>
              <w:lastRenderedPageBreak/>
              <w:t>уменьшением</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освещенности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окружающей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среды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сохраняя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требования</w:t>
            </w:r>
            <w:proofErr w:type="spellEnd"/>
            <w:r w:rsidRPr="007D7F74">
              <w:rPr>
                <w:rFonts w:ascii="GHEA Grapalat" w:hAnsi="GHEA Grapalat" w:cs="Calibri"/>
                <w:color w:val="000000"/>
                <w:sz w:val="18"/>
                <w:szCs w:val="18"/>
                <w:lang w:val="es-ES"/>
              </w:rPr>
              <w:t xml:space="preserve"> ГОСТ Р52282-2004</w:t>
            </w:r>
          </w:p>
          <w:p w14:paraId="0E6641B8"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hy-AM"/>
              </w:rPr>
              <w:t>6</w:t>
            </w:r>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Видимость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менее</w:t>
            </w:r>
            <w:proofErr w:type="spellEnd"/>
            <w:r w:rsidRPr="007D7F74">
              <w:rPr>
                <w:rFonts w:ascii="GHEA Grapalat" w:hAnsi="GHEA Grapalat" w:cs="Calibri"/>
                <w:color w:val="000000"/>
                <w:sz w:val="18"/>
                <w:szCs w:val="18"/>
                <w:lang w:val="es-ES"/>
              </w:rPr>
              <w:t xml:space="preserve"> 100 </w:t>
            </w:r>
            <w:proofErr w:type="spellStart"/>
            <w:r w:rsidRPr="007D7F74">
              <w:rPr>
                <w:rFonts w:ascii="GHEA Grapalat" w:hAnsi="GHEA Grapalat" w:cs="Calibri"/>
                <w:color w:val="000000"/>
                <w:sz w:val="18"/>
                <w:szCs w:val="18"/>
                <w:lang w:val="es-ES"/>
              </w:rPr>
              <w:t>метров</w:t>
            </w:r>
            <w:proofErr w:type="spellEnd"/>
          </w:p>
          <w:p w14:paraId="03F3ECFD"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hy-AM"/>
              </w:rPr>
              <w:t>7</w:t>
            </w:r>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Условия</w:t>
            </w:r>
            <w:proofErr w:type="spellEnd"/>
            <w:r w:rsidRPr="007D7F74">
              <w:rPr>
                <w:rFonts w:ascii="GHEA Grapalat" w:hAnsi="GHEA Grapalat" w:cs="Calibri"/>
                <w:color w:val="000000"/>
                <w:sz w:val="18"/>
                <w:szCs w:val="18"/>
                <w:lang w:val="es-ES"/>
              </w:rPr>
              <w:t xml:space="preserve"> эксплуатации-40˚C- +60˚C, </w:t>
            </w:r>
            <w:proofErr w:type="spellStart"/>
            <w:r w:rsidRPr="007D7F74">
              <w:rPr>
                <w:rFonts w:ascii="GHEA Grapalat" w:hAnsi="GHEA Grapalat" w:cs="Calibri"/>
                <w:color w:val="000000"/>
                <w:sz w:val="18"/>
                <w:szCs w:val="18"/>
                <w:lang w:val="es-ES"/>
              </w:rPr>
              <w:t>при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относительной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влажности</w:t>
            </w:r>
            <w:proofErr w:type="spellEnd"/>
            <w:r w:rsidRPr="007D7F74">
              <w:rPr>
                <w:rFonts w:ascii="GHEA Grapalat" w:hAnsi="GHEA Grapalat" w:cs="Calibri"/>
                <w:color w:val="000000"/>
                <w:sz w:val="18"/>
                <w:szCs w:val="18"/>
                <w:lang w:val="es-ES"/>
              </w:rPr>
              <w:t xml:space="preserve"> 98%</w:t>
            </w:r>
          </w:p>
          <w:p w14:paraId="3FD761C7"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hy-AM"/>
              </w:rPr>
              <w:t>8</w:t>
            </w:r>
            <w:r w:rsidRPr="007D7F74">
              <w:rPr>
                <w:rFonts w:ascii="GHEA Grapalat" w:hAnsi="GHEA Grapalat" w:cs="Calibri"/>
                <w:color w:val="000000"/>
                <w:sz w:val="18"/>
                <w:szCs w:val="18"/>
                <w:lang w:val="es-ES"/>
              </w:rPr>
              <w:t>.</w:t>
            </w:r>
            <w:proofErr w:type="spellStart"/>
            <w:r w:rsidRPr="007D7F74">
              <w:rPr>
                <w:rFonts w:ascii="GHEA Grapalat" w:hAnsi="GHEA Grapalat" w:cs="Calibri"/>
                <w:color w:val="000000"/>
                <w:sz w:val="18"/>
                <w:szCs w:val="18"/>
                <w:lang w:val="es-ES"/>
              </w:rPr>
              <w:t>Условия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работы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вертикальная</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горизонтальная</w:t>
            </w:r>
            <w:proofErr w:type="spellEnd"/>
          </w:p>
          <w:p w14:paraId="44CEEE27"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hy-AM"/>
              </w:rPr>
              <w:t>9</w:t>
            </w:r>
            <w:r w:rsidRPr="007D7F74">
              <w:rPr>
                <w:rFonts w:ascii="GHEA Grapalat" w:hAnsi="GHEA Grapalat" w:cs="Calibri"/>
                <w:color w:val="000000"/>
                <w:sz w:val="18"/>
                <w:szCs w:val="18"/>
                <w:lang w:val="es-ES"/>
              </w:rPr>
              <w:t xml:space="preserve">. </w:t>
            </w:r>
            <w:r w:rsidRPr="007D7F74">
              <w:rPr>
                <w:rFonts w:ascii="GHEA Grapalat" w:hAnsi="GHEA Grapalat" w:cs="Calibri"/>
                <w:color w:val="000000"/>
                <w:sz w:val="18"/>
                <w:szCs w:val="18"/>
                <w:lang w:val="hy-AM"/>
              </w:rPr>
              <w:t>Гарантийный срок службы, предоставленный компанией-производителем: 10 лет</w:t>
            </w:r>
          </w:p>
          <w:p w14:paraId="5193265C"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hy-AM"/>
              </w:rPr>
              <w:t>10</w:t>
            </w:r>
            <w:r w:rsidRPr="007D7F74">
              <w:rPr>
                <w:rFonts w:ascii="GHEA Grapalat" w:hAnsi="GHEA Grapalat" w:cs="Calibri"/>
                <w:color w:val="000000"/>
                <w:sz w:val="18"/>
                <w:szCs w:val="18"/>
                <w:lang w:val="es-ES"/>
              </w:rPr>
              <w:t>.</w:t>
            </w:r>
            <w:proofErr w:type="spellStart"/>
            <w:r w:rsidRPr="007D7F74">
              <w:rPr>
                <w:rFonts w:ascii="GHEA Grapalat" w:hAnsi="GHEA Grapalat" w:cs="Calibri"/>
                <w:color w:val="000000"/>
                <w:sz w:val="18"/>
                <w:szCs w:val="18"/>
                <w:lang w:val="es-ES"/>
              </w:rPr>
              <w:t>Каркас</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черный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порошкообразный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или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окрашенный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красителем</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который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должен</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выполнять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роль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преобразователя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ржавчины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основы</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конечного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декоративного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покрытия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Он</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должен</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быть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устойчивым</w:t>
            </w:r>
            <w:proofErr w:type="spellEnd"/>
            <w:r w:rsidRPr="007D7F74">
              <w:rPr>
                <w:rFonts w:ascii="GHEA Grapalat" w:hAnsi="GHEA Grapalat" w:cs="Calibri"/>
                <w:color w:val="000000"/>
                <w:sz w:val="18"/>
                <w:szCs w:val="18"/>
                <w:lang w:val="es-ES"/>
              </w:rPr>
              <w:t xml:space="preserve"> к </w:t>
            </w:r>
            <w:proofErr w:type="spellStart"/>
            <w:r w:rsidRPr="007D7F74">
              <w:rPr>
                <w:rFonts w:ascii="GHEA Grapalat" w:hAnsi="GHEA Grapalat" w:cs="Calibri"/>
                <w:color w:val="000000"/>
                <w:sz w:val="18"/>
                <w:szCs w:val="18"/>
                <w:lang w:val="es-ES"/>
              </w:rPr>
              <w:t>коррозии</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устойчивым</w:t>
            </w:r>
            <w:proofErr w:type="spellEnd"/>
            <w:r w:rsidRPr="007D7F74">
              <w:rPr>
                <w:rFonts w:ascii="GHEA Grapalat" w:hAnsi="GHEA Grapalat" w:cs="Calibri"/>
                <w:color w:val="000000"/>
                <w:sz w:val="18"/>
                <w:szCs w:val="18"/>
                <w:lang w:val="es-ES"/>
              </w:rPr>
              <w:t xml:space="preserve"> к </w:t>
            </w:r>
            <w:proofErr w:type="spellStart"/>
            <w:r w:rsidRPr="007D7F74">
              <w:rPr>
                <w:rFonts w:ascii="GHEA Grapalat" w:hAnsi="GHEA Grapalat" w:cs="Calibri"/>
                <w:color w:val="000000"/>
                <w:sz w:val="18"/>
                <w:szCs w:val="18"/>
                <w:lang w:val="es-ES"/>
              </w:rPr>
              <w:t>различным</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погодным</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условиям</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например</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Эмаль</w:t>
            </w:r>
            <w:proofErr w:type="spellEnd"/>
            <w:r w:rsidRPr="007D7F74">
              <w:rPr>
                <w:rFonts w:ascii="GHEA Grapalat" w:hAnsi="GHEA Grapalat" w:cs="Calibri"/>
                <w:color w:val="000000"/>
                <w:sz w:val="18"/>
                <w:szCs w:val="18"/>
                <w:lang w:val="es-ES"/>
              </w:rPr>
              <w:t xml:space="preserve"> с </w:t>
            </w:r>
            <w:proofErr w:type="spellStart"/>
            <w:r w:rsidRPr="007D7F74">
              <w:rPr>
                <w:rFonts w:ascii="GHEA Grapalat" w:hAnsi="GHEA Grapalat" w:cs="Calibri"/>
                <w:color w:val="000000"/>
                <w:sz w:val="18"/>
                <w:szCs w:val="18"/>
                <w:lang w:val="es-ES"/>
              </w:rPr>
              <w:t>металл</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Стружкой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Миофе</w:t>
            </w:r>
            <w:proofErr w:type="spellEnd"/>
            <w:r w:rsidRPr="007D7F74">
              <w:rPr>
                <w:rFonts w:ascii="GHEA Grapalat" w:hAnsi="GHEA Grapalat" w:cs="Calibri"/>
                <w:color w:val="000000"/>
                <w:sz w:val="18"/>
                <w:szCs w:val="18"/>
                <w:lang w:val="es-ES"/>
              </w:rPr>
              <w:t xml:space="preserve"> 771, </w:t>
            </w:r>
            <w:proofErr w:type="spellStart"/>
            <w:r w:rsidRPr="007D7F74">
              <w:rPr>
                <w:rFonts w:ascii="GHEA Grapalat" w:hAnsi="GHEA Grapalat" w:cs="Calibri"/>
                <w:color w:val="000000"/>
                <w:sz w:val="18"/>
                <w:szCs w:val="18"/>
                <w:lang w:val="es-ES"/>
              </w:rPr>
              <w:t>антрацит</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Ролкс</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Rolax</w:t>
            </w:r>
            <w:proofErr w:type="spellEnd"/>
            <w:r w:rsidRPr="007D7F74">
              <w:rPr>
                <w:rFonts w:ascii="GHEA Grapalat" w:hAnsi="GHEA Grapalat" w:cs="Calibri"/>
                <w:color w:val="000000"/>
                <w:sz w:val="18"/>
                <w:szCs w:val="18"/>
                <w:lang w:val="es-ES"/>
              </w:rPr>
              <w:t>.):</w:t>
            </w:r>
          </w:p>
          <w:p w14:paraId="1533693F"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1</w:t>
            </w:r>
            <w:r w:rsidRPr="007D7F74">
              <w:rPr>
                <w:rFonts w:ascii="GHEA Grapalat" w:hAnsi="GHEA Grapalat" w:cs="Calibri"/>
                <w:color w:val="000000"/>
                <w:sz w:val="18"/>
                <w:szCs w:val="18"/>
                <w:lang w:val="hy-AM"/>
              </w:rPr>
              <w:t>1</w:t>
            </w:r>
            <w:r w:rsidRPr="007D7F74">
              <w:rPr>
                <w:rFonts w:ascii="GHEA Grapalat" w:hAnsi="GHEA Grapalat" w:cs="Calibri"/>
                <w:color w:val="000000"/>
                <w:sz w:val="18"/>
                <w:szCs w:val="18"/>
                <w:lang w:val="es-ES"/>
              </w:rPr>
              <w:t>.</w:t>
            </w:r>
            <w:proofErr w:type="spellStart"/>
            <w:r w:rsidRPr="007D7F74">
              <w:rPr>
                <w:rFonts w:ascii="GHEA Grapalat" w:hAnsi="GHEA Grapalat" w:cs="Calibri"/>
                <w:color w:val="000000"/>
                <w:sz w:val="18"/>
                <w:szCs w:val="18"/>
                <w:lang w:val="es-ES"/>
              </w:rPr>
              <w:t>Новый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дополнительный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раздел</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обведенный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красным</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должны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быть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оборудованы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навесами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длина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менее</w:t>
            </w:r>
            <w:proofErr w:type="spellEnd"/>
            <w:r w:rsidRPr="007D7F74">
              <w:rPr>
                <w:rFonts w:ascii="GHEA Grapalat" w:hAnsi="GHEA Grapalat" w:cs="Calibri"/>
                <w:color w:val="000000"/>
                <w:sz w:val="18"/>
                <w:szCs w:val="18"/>
                <w:lang w:val="es-ES"/>
              </w:rPr>
              <w:t xml:space="preserve"> 20 </w:t>
            </w:r>
            <w:proofErr w:type="spellStart"/>
            <w:r w:rsidRPr="007D7F74">
              <w:rPr>
                <w:rFonts w:ascii="GHEA Grapalat" w:hAnsi="GHEA Grapalat" w:cs="Calibri"/>
                <w:color w:val="000000"/>
                <w:sz w:val="18"/>
                <w:szCs w:val="18"/>
                <w:lang w:val="es-ES"/>
              </w:rPr>
              <w:t>см</w:t>
            </w:r>
            <w:proofErr w:type="spellEnd"/>
            <w:r w:rsidRPr="007D7F74">
              <w:rPr>
                <w:rFonts w:ascii="GHEA Grapalat" w:hAnsi="GHEA Grapalat" w:cs="Calibri"/>
                <w:color w:val="000000"/>
                <w:sz w:val="18"/>
                <w:szCs w:val="18"/>
                <w:lang w:val="es-ES"/>
              </w:rPr>
              <w:t>:</w:t>
            </w:r>
          </w:p>
          <w:p w14:paraId="705956D9" w14:textId="77777777" w:rsidR="00C366F2" w:rsidRPr="007D7F74" w:rsidRDefault="00C366F2" w:rsidP="00A24CC9">
            <w:pPr>
              <w:jc w:val="both"/>
              <w:rPr>
                <w:rFonts w:ascii="GHEA Grapalat" w:hAnsi="GHEA Grapalat" w:cs="Calibri"/>
                <w:color w:val="000000"/>
                <w:sz w:val="18"/>
                <w:szCs w:val="18"/>
                <w:lang w:val="es-ES"/>
              </w:rPr>
            </w:pPr>
            <w:proofErr w:type="spellStart"/>
            <w:r w:rsidRPr="007D7F74">
              <w:rPr>
                <w:rFonts w:ascii="GHEA Grapalat" w:hAnsi="GHEA Grapalat" w:cs="Calibri"/>
                <w:color w:val="000000"/>
                <w:sz w:val="18"/>
                <w:szCs w:val="18"/>
                <w:lang w:val="es-ES"/>
              </w:rPr>
              <w:t>Новый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дополнительный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раздел</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обведенный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красным</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должны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быть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оснащены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микропризматическими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пленочными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экранами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класса</w:t>
            </w:r>
            <w:proofErr w:type="spellEnd"/>
            <w:r w:rsidRPr="007D7F74">
              <w:rPr>
                <w:rFonts w:ascii="GHEA Grapalat" w:hAnsi="GHEA Grapalat" w:cs="Calibri"/>
                <w:color w:val="000000"/>
                <w:sz w:val="18"/>
                <w:szCs w:val="18"/>
                <w:lang w:val="es-ES"/>
              </w:rPr>
              <w:t xml:space="preserve"> B:</w:t>
            </w:r>
          </w:p>
          <w:p w14:paraId="2E65AF2E" w14:textId="77777777" w:rsidR="00C366F2" w:rsidRPr="007D7F74" w:rsidRDefault="00C366F2" w:rsidP="00A24CC9">
            <w:pPr>
              <w:jc w:val="both"/>
              <w:rPr>
                <w:rFonts w:ascii="GHEA Grapalat" w:hAnsi="GHEA Grapalat" w:cs="Calibri"/>
                <w:color w:val="000000"/>
                <w:sz w:val="18"/>
                <w:szCs w:val="18"/>
                <w:lang w:val="es-ES"/>
              </w:rPr>
            </w:pPr>
            <w:proofErr w:type="spellStart"/>
            <w:r w:rsidRPr="007D7F74">
              <w:rPr>
                <w:rFonts w:ascii="GHEA Grapalat" w:hAnsi="GHEA Grapalat" w:cs="Calibri"/>
                <w:color w:val="000000"/>
                <w:sz w:val="18"/>
                <w:szCs w:val="18"/>
                <w:lang w:val="es-ES"/>
              </w:rPr>
              <w:t>Новый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дополнительный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раздел</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обведенный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красным</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должны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быть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укомплектованы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деталями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крепления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которые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должны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дать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возможность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прикрепить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светофор</w:t>
            </w:r>
            <w:proofErr w:type="spellEnd"/>
            <w:r w:rsidRPr="007D7F74">
              <w:rPr>
                <w:rFonts w:ascii="GHEA Grapalat" w:hAnsi="GHEA Grapalat" w:cs="Calibri"/>
                <w:color w:val="000000"/>
                <w:sz w:val="18"/>
                <w:szCs w:val="18"/>
                <w:lang w:val="es-ES"/>
              </w:rPr>
              <w:t xml:space="preserve"> к </w:t>
            </w:r>
            <w:proofErr w:type="spellStart"/>
            <w:r w:rsidRPr="007D7F74">
              <w:rPr>
                <w:rFonts w:ascii="GHEA Grapalat" w:hAnsi="GHEA Grapalat" w:cs="Calibri"/>
                <w:color w:val="000000"/>
                <w:sz w:val="18"/>
                <w:szCs w:val="18"/>
                <w:lang w:val="es-ES"/>
              </w:rPr>
              <w:t>внешнему</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освещению</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специальной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опоре</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канату</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обеспечить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w:t>
            </w:r>
            <w:proofErr w:type="spellEnd"/>
            <w:r w:rsidRPr="007D7F74">
              <w:rPr>
                <w:rFonts w:ascii="GHEA Grapalat" w:hAnsi="GHEA Grapalat" w:cs="Calibri"/>
                <w:color w:val="000000"/>
                <w:sz w:val="18"/>
                <w:szCs w:val="18"/>
                <w:lang w:val="es-ES"/>
              </w:rPr>
              <w:t xml:space="preserve"> 180˚ </w:t>
            </w:r>
            <w:proofErr w:type="spellStart"/>
            <w:r w:rsidRPr="007D7F74">
              <w:rPr>
                <w:rFonts w:ascii="GHEA Grapalat" w:hAnsi="GHEA Grapalat" w:cs="Calibri"/>
                <w:color w:val="000000"/>
                <w:sz w:val="18"/>
                <w:szCs w:val="18"/>
                <w:lang w:val="es-ES"/>
              </w:rPr>
              <w:t>оборотов</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светофора</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фиксацию</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вокруг</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оси</w:t>
            </w:r>
            <w:proofErr w:type="spellEnd"/>
            <w:r w:rsidRPr="007D7F74">
              <w:rPr>
                <w:rFonts w:ascii="GHEA Grapalat" w:hAnsi="GHEA Grapalat" w:cs="Calibri"/>
                <w:color w:val="000000"/>
                <w:sz w:val="18"/>
                <w:szCs w:val="18"/>
                <w:lang w:val="es-ES"/>
              </w:rPr>
              <w:t>.</w:t>
            </w:r>
          </w:p>
          <w:p w14:paraId="0DFE445E" w14:textId="77777777" w:rsidR="00C366F2" w:rsidRPr="007D7F74" w:rsidRDefault="00C366F2" w:rsidP="00A24CC9">
            <w:pPr>
              <w:jc w:val="both"/>
              <w:rPr>
                <w:rFonts w:ascii="GHEA Grapalat" w:hAnsi="GHEA Grapalat"/>
                <w:sz w:val="18"/>
                <w:szCs w:val="18"/>
                <w:lang w:val="hy-AM"/>
              </w:rPr>
            </w:pPr>
            <w:proofErr w:type="spellStart"/>
            <w:r w:rsidRPr="007D7F74">
              <w:rPr>
                <w:rFonts w:ascii="GHEA Grapalat" w:hAnsi="GHEA Grapalat"/>
                <w:sz w:val="18"/>
                <w:szCs w:val="18"/>
                <w:lang w:val="es-ES"/>
              </w:rPr>
              <w:t>Установка</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нового</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новый</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дополнительный</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раздел</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обведенный</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красным</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на</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имеющуюся</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консоль</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или</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трос</w:t>
            </w:r>
            <w:proofErr w:type="spellEnd"/>
            <w:r w:rsidRPr="007D7F74">
              <w:rPr>
                <w:rFonts w:ascii="GHEA Grapalat" w:hAnsi="GHEA Grapalat"/>
                <w:sz w:val="18"/>
                <w:szCs w:val="18"/>
                <w:lang w:val="es-ES"/>
              </w:rPr>
              <w:t xml:space="preserve"> в </w:t>
            </w:r>
            <w:proofErr w:type="spellStart"/>
            <w:r w:rsidRPr="007D7F74">
              <w:rPr>
                <w:rFonts w:ascii="GHEA Grapalat" w:hAnsi="GHEA Grapalat"/>
                <w:sz w:val="18"/>
                <w:szCs w:val="18"/>
                <w:lang w:val="es-ES"/>
              </w:rPr>
              <w:t>целях</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модернизации</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предусмотренной</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заданием</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максимальное</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количество</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может</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составлять</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до</w:t>
            </w:r>
            <w:proofErr w:type="spellEnd"/>
            <w:r w:rsidRPr="007D7F74">
              <w:rPr>
                <w:rFonts w:ascii="GHEA Grapalat" w:hAnsi="GHEA Grapalat"/>
                <w:sz w:val="18"/>
                <w:szCs w:val="18"/>
                <w:lang w:val="es-ES"/>
              </w:rPr>
              <w:t xml:space="preserve"> 5 </w:t>
            </w:r>
            <w:proofErr w:type="spellStart"/>
            <w:r w:rsidRPr="007D7F74">
              <w:rPr>
                <w:rFonts w:ascii="GHEA Grapalat" w:hAnsi="GHEA Grapalat"/>
                <w:sz w:val="18"/>
                <w:szCs w:val="18"/>
                <w:lang w:val="es-ES"/>
              </w:rPr>
              <w:t>штук</w:t>
            </w:r>
            <w:proofErr w:type="spellEnd"/>
            <w:r w:rsidRPr="007D7F74">
              <w:rPr>
                <w:rFonts w:ascii="GHEA Grapalat" w:hAnsi="GHEA Grapalat"/>
                <w:sz w:val="18"/>
                <w:szCs w:val="18"/>
                <w:lang w:val="es-ES"/>
              </w:rPr>
              <w:t xml:space="preserve"> в </w:t>
            </w:r>
            <w:proofErr w:type="spellStart"/>
            <w:r w:rsidRPr="007D7F74">
              <w:rPr>
                <w:rFonts w:ascii="GHEA Grapalat" w:hAnsi="GHEA Grapalat"/>
                <w:sz w:val="18"/>
                <w:szCs w:val="18"/>
                <w:lang w:val="es-ES"/>
              </w:rPr>
              <w:t>течение</w:t>
            </w:r>
            <w:proofErr w:type="spellEnd"/>
            <w:r w:rsidRPr="007D7F74">
              <w:rPr>
                <w:rFonts w:ascii="GHEA Grapalat" w:hAnsi="GHEA Grapalat"/>
                <w:sz w:val="18"/>
                <w:szCs w:val="18"/>
                <w:lang w:val="es-ES"/>
              </w:rPr>
              <w:t xml:space="preserve"> 1 </w:t>
            </w:r>
            <w:proofErr w:type="spellStart"/>
            <w:r w:rsidRPr="007D7F74">
              <w:rPr>
                <w:rFonts w:ascii="GHEA Grapalat" w:hAnsi="GHEA Grapalat"/>
                <w:sz w:val="18"/>
                <w:szCs w:val="18"/>
                <w:lang w:val="es-ES"/>
              </w:rPr>
              <w:t>календарного</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дня</w:t>
            </w:r>
            <w:proofErr w:type="spellEnd"/>
            <w:r w:rsidRPr="007D7F74">
              <w:rPr>
                <w:rFonts w:ascii="GHEA Grapalat" w:hAnsi="GHEA Grapalat"/>
                <w:sz w:val="18"/>
                <w:szCs w:val="18"/>
                <w:lang w:val="es-ES"/>
              </w:rPr>
              <w:t>:</w:t>
            </w:r>
          </w:p>
        </w:tc>
        <w:tc>
          <w:tcPr>
            <w:tcW w:w="1258" w:type="dxa"/>
            <w:shd w:val="clear" w:color="000000" w:fill="FFFFFF"/>
            <w:vAlign w:val="center"/>
          </w:tcPr>
          <w:p w14:paraId="6E9176A7" w14:textId="77777777" w:rsidR="00C366F2" w:rsidRPr="007D7F74" w:rsidRDefault="00C366F2" w:rsidP="00A24CC9">
            <w:pPr>
              <w:jc w:val="center"/>
              <w:rPr>
                <w:rFonts w:ascii="GHEA Grapalat" w:hAnsi="GHEA Grapalat"/>
                <w:sz w:val="18"/>
                <w:szCs w:val="18"/>
              </w:rPr>
            </w:pPr>
            <w:r w:rsidRPr="007D7F74">
              <w:rPr>
                <w:rFonts w:ascii="GHEA Grapalat" w:hAnsi="GHEA Grapalat"/>
                <w:sz w:val="18"/>
                <w:szCs w:val="18"/>
              </w:rPr>
              <w:lastRenderedPageBreak/>
              <w:t>шт.</w:t>
            </w:r>
          </w:p>
        </w:tc>
        <w:tc>
          <w:tcPr>
            <w:tcW w:w="1350" w:type="dxa"/>
            <w:shd w:val="clear" w:color="000000" w:fill="FFFFFF"/>
            <w:noWrap/>
            <w:vAlign w:val="center"/>
          </w:tcPr>
          <w:p w14:paraId="5D81E0D3" w14:textId="77777777" w:rsidR="00C366F2" w:rsidRPr="006F0758" w:rsidRDefault="00C366F2" w:rsidP="00A24CC9">
            <w:pPr>
              <w:jc w:val="center"/>
              <w:rPr>
                <w:rFonts w:ascii="GHEA Grapalat" w:hAnsi="GHEA Grapalat" w:cs="Calibri"/>
                <w:sz w:val="18"/>
                <w:szCs w:val="18"/>
                <w:lang w:val="hy-AM"/>
              </w:rPr>
            </w:pPr>
            <w:r>
              <w:rPr>
                <w:rFonts w:ascii="GHEA Grapalat" w:hAnsi="GHEA Grapalat" w:cs="Calibri"/>
                <w:sz w:val="18"/>
                <w:szCs w:val="18"/>
                <w:lang w:val="hy-AM"/>
              </w:rPr>
              <w:t>1</w:t>
            </w:r>
          </w:p>
        </w:tc>
        <w:tc>
          <w:tcPr>
            <w:tcW w:w="1195" w:type="dxa"/>
            <w:tcBorders>
              <w:top w:val="nil"/>
              <w:left w:val="nil"/>
              <w:bottom w:val="single" w:sz="8" w:space="0" w:color="auto"/>
              <w:right w:val="single" w:sz="4" w:space="0" w:color="auto"/>
            </w:tcBorders>
            <w:shd w:val="clear" w:color="000000" w:fill="FFFFFF"/>
            <w:noWrap/>
            <w:vAlign w:val="center"/>
          </w:tcPr>
          <w:p w14:paraId="5A9AD7BE" w14:textId="2188AE23" w:rsidR="00C366F2" w:rsidRDefault="00C366F2" w:rsidP="00A24CC9">
            <w:pPr>
              <w:jc w:val="center"/>
              <w:rPr>
                <w:rFonts w:ascii="GHEA Grapalat" w:hAnsi="GHEA Grapalat" w:cs="Calibri"/>
                <w:sz w:val="18"/>
                <w:szCs w:val="18"/>
                <w:lang w:val="hy-AM"/>
              </w:rPr>
            </w:pPr>
          </w:p>
        </w:tc>
        <w:tc>
          <w:tcPr>
            <w:tcW w:w="748" w:type="dxa"/>
            <w:tcBorders>
              <w:top w:val="nil"/>
              <w:left w:val="single" w:sz="4" w:space="0" w:color="auto"/>
              <w:bottom w:val="single" w:sz="8" w:space="0" w:color="auto"/>
              <w:right w:val="single" w:sz="8" w:space="0" w:color="auto"/>
            </w:tcBorders>
            <w:shd w:val="clear" w:color="000000" w:fill="FFFFFF"/>
            <w:vAlign w:val="center"/>
          </w:tcPr>
          <w:p w14:paraId="01536CBE" w14:textId="77777777" w:rsidR="00C366F2" w:rsidRPr="00B307C9" w:rsidRDefault="00C366F2" w:rsidP="00A24CC9">
            <w:pPr>
              <w:jc w:val="center"/>
              <w:rPr>
                <w:rFonts w:ascii="GHEA Grapalat" w:hAnsi="GHEA Grapalat" w:cs="Calibri"/>
                <w:sz w:val="18"/>
                <w:szCs w:val="18"/>
                <w:lang w:val="hy-AM"/>
              </w:rPr>
            </w:pPr>
            <w:r>
              <w:rPr>
                <w:rFonts w:ascii="GHEA Grapalat" w:hAnsi="GHEA Grapalat" w:cs="Calibri"/>
                <w:color w:val="000000"/>
                <w:sz w:val="18"/>
                <w:szCs w:val="18"/>
              </w:rPr>
              <w:t>5.382</w:t>
            </w:r>
          </w:p>
        </w:tc>
      </w:tr>
      <w:tr w:rsidR="00C366F2" w:rsidRPr="00102BDE" w14:paraId="0C866E1E" w14:textId="77777777" w:rsidTr="00A24CC9">
        <w:trPr>
          <w:trHeight w:val="270"/>
          <w:jc w:val="center"/>
        </w:trPr>
        <w:tc>
          <w:tcPr>
            <w:tcW w:w="646" w:type="dxa"/>
            <w:shd w:val="clear" w:color="000000" w:fill="FFFFFF"/>
            <w:noWrap/>
            <w:vAlign w:val="center"/>
          </w:tcPr>
          <w:p w14:paraId="4B34C409" w14:textId="77777777" w:rsidR="00C366F2" w:rsidRPr="00B307C9" w:rsidRDefault="00C366F2" w:rsidP="00A24CC9">
            <w:pPr>
              <w:jc w:val="center"/>
              <w:rPr>
                <w:rFonts w:ascii="GHEA Grapalat" w:hAnsi="GHEA Grapalat" w:cs="Calibri"/>
                <w:sz w:val="18"/>
                <w:szCs w:val="18"/>
                <w:lang w:val="hy-AM"/>
              </w:rPr>
            </w:pPr>
            <w:r>
              <w:rPr>
                <w:rFonts w:ascii="GHEA Grapalat" w:hAnsi="GHEA Grapalat" w:cs="Calibri"/>
                <w:sz w:val="18"/>
                <w:szCs w:val="18"/>
                <w:lang w:val="hy-AM"/>
              </w:rPr>
              <w:t>11</w:t>
            </w:r>
          </w:p>
        </w:tc>
        <w:tc>
          <w:tcPr>
            <w:tcW w:w="1916" w:type="dxa"/>
            <w:shd w:val="clear" w:color="auto" w:fill="auto"/>
            <w:noWrap/>
            <w:vAlign w:val="center"/>
          </w:tcPr>
          <w:p w14:paraId="4251616A" w14:textId="77777777" w:rsidR="00C366F2" w:rsidRPr="00102BDE" w:rsidRDefault="00C366F2" w:rsidP="00A24CC9">
            <w:pPr>
              <w:jc w:val="center"/>
              <w:rPr>
                <w:rFonts w:ascii="GHEA Grapalat" w:hAnsi="GHEA Grapalat"/>
                <w:sz w:val="18"/>
                <w:szCs w:val="18"/>
              </w:rPr>
            </w:pPr>
            <w:r w:rsidRPr="00AC2575">
              <w:rPr>
                <w:rFonts w:ascii="GHEA Grapalat" w:hAnsi="GHEA Grapalat"/>
                <w:sz w:val="18"/>
                <w:szCs w:val="18"/>
              </w:rPr>
              <w:t>Приобретение светофора Т7 с установкой.</w:t>
            </w:r>
          </w:p>
        </w:tc>
        <w:tc>
          <w:tcPr>
            <w:tcW w:w="7020" w:type="dxa"/>
            <w:shd w:val="clear" w:color="000000" w:fill="FFFFFF"/>
            <w:vAlign w:val="center"/>
          </w:tcPr>
          <w:p w14:paraId="4712F8AC" w14:textId="77777777" w:rsidR="00C366F2" w:rsidRPr="007D7F74" w:rsidRDefault="00C366F2" w:rsidP="00A24CC9">
            <w:pPr>
              <w:jc w:val="both"/>
              <w:rPr>
                <w:rFonts w:ascii="GHEA Grapalat" w:hAnsi="GHEA Grapalat" w:cs="Calibri"/>
                <w:color w:val="000000"/>
                <w:sz w:val="18"/>
                <w:szCs w:val="18"/>
                <w:lang w:val="es-ES"/>
              </w:rPr>
            </w:pPr>
            <w:proofErr w:type="spellStart"/>
            <w:r w:rsidRPr="007D7F74">
              <w:rPr>
                <w:rFonts w:ascii="GHEA Grapalat" w:hAnsi="GHEA Grapalat" w:cs="Calibri"/>
                <w:color w:val="000000"/>
                <w:sz w:val="18"/>
                <w:szCs w:val="18"/>
                <w:lang w:val="es-ES"/>
              </w:rPr>
              <w:t>Работа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включает</w:t>
            </w:r>
            <w:proofErr w:type="spellEnd"/>
            <w:r w:rsidRPr="007D7F74">
              <w:rPr>
                <w:rFonts w:ascii="GHEA Grapalat" w:hAnsi="GHEA Grapalat" w:cs="Calibri"/>
                <w:color w:val="000000"/>
                <w:sz w:val="18"/>
                <w:szCs w:val="18"/>
                <w:lang w:val="es-ES"/>
              </w:rPr>
              <w:t xml:space="preserve"> в </w:t>
            </w:r>
            <w:proofErr w:type="spellStart"/>
            <w:r w:rsidRPr="007D7F74">
              <w:rPr>
                <w:rFonts w:ascii="GHEA Grapalat" w:hAnsi="GHEA Grapalat" w:cs="Calibri"/>
                <w:color w:val="000000"/>
                <w:sz w:val="18"/>
                <w:szCs w:val="18"/>
                <w:lang w:val="es-ES"/>
              </w:rPr>
              <w:t>себя</w:t>
            </w:r>
            <w:proofErr w:type="spellEnd"/>
            <w:r w:rsidRPr="007D7F74">
              <w:rPr>
                <w:rFonts w:ascii="GHEA Grapalat" w:hAnsi="GHEA Grapalat" w:cs="Calibri"/>
                <w:color w:val="000000"/>
                <w:sz w:val="18"/>
                <w:szCs w:val="18"/>
                <w:lang w:val="es-ES"/>
              </w:rPr>
              <w:t>:</w:t>
            </w:r>
            <w:r w:rsidRPr="007D7F74">
              <w:rPr>
                <w:rFonts w:ascii="GHEA Grapalat" w:hAnsi="GHEA Grapalat" w:cs="Calibri"/>
                <w:color w:val="000000"/>
                <w:sz w:val="18"/>
                <w:szCs w:val="18"/>
                <w:lang w:val="hy-AM"/>
              </w:rPr>
              <w:t xml:space="preserve"> установка нового светофора Т7 размещением разделов </w:t>
            </w:r>
            <w:proofErr w:type="spellStart"/>
            <w:r w:rsidRPr="007D7F74">
              <w:rPr>
                <w:rFonts w:ascii="GHEA Grapalat" w:hAnsi="GHEA Grapalat" w:cs="Calibri"/>
                <w:color w:val="000000"/>
                <w:sz w:val="18"/>
                <w:szCs w:val="18"/>
                <w:lang w:val="es-ES"/>
              </w:rPr>
              <w:t>размещение</w:t>
            </w:r>
            <w:proofErr w:type="spellEnd"/>
            <w:r w:rsidRPr="007D7F74">
              <w:rPr>
                <w:rFonts w:ascii="GHEA Grapalat" w:hAnsi="GHEA Grapalat" w:cs="Calibri"/>
                <w:color w:val="000000"/>
                <w:sz w:val="18"/>
                <w:szCs w:val="18"/>
                <w:lang w:val="hy-AM"/>
              </w:rPr>
              <w:t xml:space="preserve"> </w:t>
            </w:r>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существующей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консоли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канате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или</w:t>
            </w:r>
            <w:proofErr w:type="spellEnd"/>
            <w:r w:rsidRPr="007D7F74">
              <w:rPr>
                <w:rFonts w:ascii="GHEA Grapalat" w:hAnsi="GHEA Grapalat" w:cs="Calibri"/>
                <w:color w:val="000000"/>
                <w:sz w:val="18"/>
                <w:szCs w:val="18"/>
                <w:lang w:val="es-ES"/>
              </w:rPr>
              <w:t xml:space="preserve"> </w:t>
            </w:r>
            <w:r w:rsidRPr="007D7F74">
              <w:rPr>
                <w:rFonts w:ascii="GHEA Grapalat" w:hAnsi="GHEA Grapalat" w:cs="Calibri"/>
                <w:color w:val="000000"/>
                <w:sz w:val="18"/>
                <w:szCs w:val="18"/>
                <w:lang w:val="hy-AM"/>
              </w:rPr>
              <w:t>стойк</w:t>
            </w:r>
            <w:r w:rsidRPr="007D7F74">
              <w:rPr>
                <w:rFonts w:ascii="GHEA Grapalat" w:hAnsi="GHEA Grapalat" w:cs="Calibri"/>
                <w:color w:val="000000"/>
                <w:sz w:val="18"/>
                <w:szCs w:val="18"/>
              </w:rPr>
              <w:t>e</w:t>
            </w:r>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закрепление</w:t>
            </w:r>
            <w:proofErr w:type="spellEnd"/>
            <w:r w:rsidRPr="007D7F74">
              <w:rPr>
                <w:rFonts w:ascii="GHEA Grapalat" w:hAnsi="GHEA Grapalat" w:cs="Calibri"/>
                <w:color w:val="000000"/>
                <w:sz w:val="18"/>
                <w:szCs w:val="18"/>
                <w:lang w:val="es-ES"/>
              </w:rPr>
              <w:t xml:space="preserve"> с </w:t>
            </w:r>
            <w:proofErr w:type="spellStart"/>
            <w:r w:rsidRPr="007D7F74">
              <w:rPr>
                <w:rFonts w:ascii="GHEA Grapalat" w:hAnsi="GHEA Grapalat" w:cs="Calibri"/>
                <w:color w:val="000000"/>
                <w:sz w:val="18"/>
                <w:szCs w:val="18"/>
                <w:lang w:val="es-ES"/>
              </w:rPr>
              <w:t>соответствующими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деталями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проведение</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подключение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нового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электрического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кабеля</w:t>
            </w:r>
            <w:proofErr w:type="spellEnd"/>
            <w:r w:rsidRPr="007D7F74">
              <w:rPr>
                <w:rFonts w:ascii="GHEA Grapalat" w:hAnsi="GHEA Grapalat" w:cs="Calibri"/>
                <w:color w:val="000000"/>
                <w:sz w:val="18"/>
                <w:szCs w:val="18"/>
                <w:lang w:val="es-ES"/>
              </w:rPr>
              <w:t>.</w:t>
            </w:r>
          </w:p>
          <w:p w14:paraId="3DDABE2B" w14:textId="77777777" w:rsidR="00C366F2" w:rsidRPr="007D7F74" w:rsidRDefault="00C366F2" w:rsidP="00A24CC9">
            <w:pPr>
              <w:jc w:val="both"/>
              <w:rPr>
                <w:rFonts w:ascii="GHEA Grapalat" w:hAnsi="GHEA Grapalat" w:cs="Calibri"/>
                <w:color w:val="000000"/>
                <w:sz w:val="18"/>
                <w:szCs w:val="18"/>
                <w:lang w:val="es-ES"/>
              </w:rPr>
            </w:pPr>
            <w:proofErr w:type="spellStart"/>
            <w:r w:rsidRPr="007D7F74">
              <w:rPr>
                <w:rFonts w:ascii="GHEA Grapalat" w:hAnsi="GHEA Grapalat" w:cs="Calibri"/>
                <w:color w:val="000000"/>
                <w:sz w:val="18"/>
                <w:szCs w:val="18"/>
                <w:lang w:val="es-ES"/>
              </w:rPr>
              <w:t>Стоимость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услуг</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включает</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также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стоимость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установка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нового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светофора</w:t>
            </w:r>
            <w:proofErr w:type="spellEnd"/>
            <w:r w:rsidRPr="007D7F74">
              <w:rPr>
                <w:rFonts w:ascii="GHEA Grapalat" w:hAnsi="GHEA Grapalat" w:cs="Calibri"/>
                <w:color w:val="000000"/>
                <w:sz w:val="18"/>
                <w:szCs w:val="18"/>
                <w:lang w:val="es-ES"/>
              </w:rPr>
              <w:t xml:space="preserve"> Т7.</w:t>
            </w:r>
          </w:p>
          <w:p w14:paraId="0BBE4FBE" w14:textId="77777777" w:rsidR="00C366F2" w:rsidRPr="007D7F74" w:rsidRDefault="00C366F2" w:rsidP="00A24CC9">
            <w:pPr>
              <w:jc w:val="both"/>
              <w:rPr>
                <w:rFonts w:ascii="GHEA Grapalat" w:hAnsi="GHEA Grapalat" w:cs="Calibri"/>
                <w:color w:val="000000"/>
                <w:sz w:val="18"/>
                <w:szCs w:val="18"/>
                <w:lang w:val="es-ES"/>
              </w:rPr>
            </w:pPr>
            <w:proofErr w:type="spellStart"/>
            <w:r w:rsidRPr="007D7F74">
              <w:rPr>
                <w:rFonts w:ascii="GHEA Grapalat" w:hAnsi="GHEA Grapalat" w:cs="Calibri"/>
                <w:color w:val="000000"/>
                <w:sz w:val="18"/>
                <w:szCs w:val="18"/>
                <w:lang w:val="es-ES"/>
              </w:rPr>
              <w:t>Требования</w:t>
            </w:r>
            <w:proofErr w:type="spellEnd"/>
            <w:r w:rsidRPr="007D7F74">
              <w:rPr>
                <w:rFonts w:ascii="GHEA Grapalat" w:hAnsi="GHEA Grapalat" w:cs="Calibri"/>
                <w:color w:val="000000"/>
                <w:sz w:val="18"/>
                <w:szCs w:val="18"/>
                <w:lang w:val="es-ES"/>
              </w:rPr>
              <w:t xml:space="preserve"> к </w:t>
            </w:r>
            <w:proofErr w:type="spellStart"/>
            <w:r w:rsidRPr="007D7F74">
              <w:rPr>
                <w:rFonts w:ascii="GHEA Grapalat" w:hAnsi="GHEA Grapalat" w:cs="Calibri"/>
                <w:color w:val="000000"/>
                <w:sz w:val="18"/>
                <w:szCs w:val="18"/>
                <w:lang w:val="es-ES"/>
              </w:rPr>
              <w:t>установка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нового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светофора</w:t>
            </w:r>
            <w:proofErr w:type="spellEnd"/>
            <w:r w:rsidRPr="007D7F74">
              <w:rPr>
                <w:rFonts w:ascii="GHEA Grapalat" w:hAnsi="GHEA Grapalat" w:cs="Calibri"/>
                <w:color w:val="000000"/>
                <w:sz w:val="18"/>
                <w:szCs w:val="18"/>
                <w:lang w:val="es-ES"/>
              </w:rPr>
              <w:t xml:space="preserve"> Т7:</w:t>
            </w:r>
          </w:p>
          <w:p w14:paraId="1F05D084"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hy-AM"/>
              </w:rPr>
              <w:t>1</w:t>
            </w:r>
            <w:r w:rsidRPr="007D7F74">
              <w:rPr>
                <w:rFonts w:ascii="GHEA Grapalat" w:hAnsi="GHEA Grapalat" w:cs="Calibri"/>
                <w:color w:val="000000"/>
                <w:sz w:val="18"/>
                <w:szCs w:val="18"/>
                <w:lang w:val="es-ES"/>
              </w:rPr>
              <w:t>.</w:t>
            </w:r>
            <w:r w:rsidRPr="007D7F74">
              <w:rPr>
                <w:rFonts w:ascii="GHEA Grapalat" w:hAnsi="GHEA Grapalat" w:cs="Calibri"/>
                <w:color w:val="000000"/>
                <w:sz w:val="18"/>
                <w:szCs w:val="18"/>
                <w:lang w:val="hy-AM"/>
              </w:rPr>
              <w:t>Технические параметры в соответствии с</w:t>
            </w:r>
            <w:r w:rsidRPr="007D7F74">
              <w:rPr>
                <w:rFonts w:ascii="GHEA Grapalat" w:hAnsi="GHEA Grapalat" w:cs="Calibri"/>
                <w:color w:val="000000"/>
                <w:sz w:val="18"/>
                <w:szCs w:val="18"/>
              </w:rPr>
              <w:t>ГОСТР</w:t>
            </w:r>
            <w:r w:rsidRPr="007D7F74">
              <w:rPr>
                <w:rFonts w:ascii="GHEA Grapalat" w:hAnsi="GHEA Grapalat" w:cs="Calibri"/>
                <w:color w:val="000000"/>
                <w:sz w:val="18"/>
                <w:szCs w:val="18"/>
                <w:lang w:val="es-ES"/>
              </w:rPr>
              <w:t xml:space="preserve">52289-2004, ГОСТ Р5 2282-2004, </w:t>
            </w:r>
            <w:proofErr w:type="spellStart"/>
            <w:r w:rsidRPr="007D7F74">
              <w:rPr>
                <w:rFonts w:ascii="GHEA Grapalat" w:hAnsi="GHEA Grapalat" w:cs="Calibri"/>
                <w:color w:val="000000"/>
                <w:sz w:val="18"/>
                <w:szCs w:val="18"/>
                <w:lang w:val="es-ES"/>
              </w:rPr>
              <w:t>пыли</w:t>
            </w:r>
            <w:proofErr w:type="spellEnd"/>
            <w:r w:rsidRPr="007D7F74">
              <w:rPr>
                <w:rFonts w:ascii="GHEA Grapalat" w:hAnsi="GHEA Grapalat" w:cs="Calibri"/>
                <w:color w:val="000000"/>
                <w:sz w:val="18"/>
                <w:szCs w:val="18"/>
                <w:lang w:val="es-ES"/>
              </w:rPr>
              <w:t xml:space="preserve"> П – 300 и </w:t>
            </w:r>
            <w:proofErr w:type="spellStart"/>
            <w:r w:rsidRPr="007D7F74">
              <w:rPr>
                <w:rFonts w:ascii="GHEA Grapalat" w:hAnsi="GHEA Grapalat" w:cs="Calibri"/>
                <w:color w:val="000000"/>
                <w:sz w:val="18"/>
                <w:szCs w:val="18"/>
                <w:lang w:val="es-ES"/>
              </w:rPr>
              <w:t>безопасность</w:t>
            </w:r>
            <w:proofErr w:type="spellEnd"/>
            <w:r w:rsidRPr="007D7F74">
              <w:rPr>
                <w:rFonts w:ascii="GHEA Grapalat" w:hAnsi="GHEA Grapalat" w:cs="Calibri"/>
                <w:color w:val="000000"/>
                <w:sz w:val="18"/>
                <w:szCs w:val="18"/>
                <w:lang w:val="es-ES"/>
              </w:rPr>
              <w:t xml:space="preserve"> влагиIP54 </w:t>
            </w:r>
            <w:r w:rsidRPr="007D7F74">
              <w:rPr>
                <w:rFonts w:ascii="GHEA Grapalat" w:hAnsi="GHEA Grapalat" w:cs="Calibri"/>
                <w:color w:val="000000"/>
                <w:sz w:val="18"/>
                <w:szCs w:val="18"/>
              </w:rPr>
              <w:t>ГОСТ</w:t>
            </w:r>
            <w:r w:rsidRPr="007D7F74">
              <w:rPr>
                <w:rFonts w:ascii="GHEA Grapalat" w:hAnsi="GHEA Grapalat" w:cs="Calibri"/>
                <w:color w:val="000000"/>
                <w:sz w:val="18"/>
                <w:szCs w:val="18"/>
                <w:lang w:val="es-ES"/>
              </w:rPr>
              <w:t xml:space="preserve"> 14254-96</w:t>
            </w:r>
          </w:p>
          <w:p w14:paraId="3D1D1D0A"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hy-AM"/>
              </w:rPr>
              <w:t>2</w:t>
            </w:r>
            <w:r w:rsidRPr="007D7F74">
              <w:rPr>
                <w:rFonts w:ascii="GHEA Grapalat" w:hAnsi="GHEA Grapalat" w:cs="Calibri"/>
                <w:color w:val="000000"/>
                <w:sz w:val="18"/>
                <w:szCs w:val="18"/>
                <w:lang w:val="es-ES"/>
              </w:rPr>
              <w:t xml:space="preserve">. </w:t>
            </w:r>
            <w:r w:rsidRPr="007D7F74">
              <w:rPr>
                <w:rFonts w:ascii="GHEA Grapalat" w:hAnsi="GHEA Grapalat" w:cs="Calibri"/>
                <w:color w:val="000000"/>
                <w:sz w:val="18"/>
                <w:szCs w:val="18"/>
                <w:lang w:val="hy-AM"/>
              </w:rPr>
              <w:t>Размеры: не более 350*350*100 мм</w:t>
            </w:r>
          </w:p>
          <w:p w14:paraId="20EFCE3E" w14:textId="77777777" w:rsidR="00C366F2" w:rsidRPr="007D7F74" w:rsidRDefault="00C366F2" w:rsidP="00A24CC9">
            <w:pPr>
              <w:jc w:val="both"/>
              <w:rPr>
                <w:rFonts w:ascii="GHEA Grapalat" w:hAnsi="GHEA Grapalat" w:cs="Calibri"/>
                <w:color w:val="000000"/>
                <w:sz w:val="18"/>
                <w:szCs w:val="18"/>
                <w:lang w:val="hy-AM"/>
              </w:rPr>
            </w:pPr>
            <w:r w:rsidRPr="007D7F74">
              <w:rPr>
                <w:rFonts w:ascii="GHEA Grapalat" w:hAnsi="GHEA Grapalat" w:cs="Calibri"/>
                <w:color w:val="000000"/>
                <w:sz w:val="18"/>
                <w:szCs w:val="18"/>
                <w:lang w:val="hy-AM"/>
              </w:rPr>
              <w:t>3</w:t>
            </w:r>
            <w:r w:rsidRPr="007D7F74">
              <w:rPr>
                <w:rFonts w:ascii="GHEA Grapalat" w:hAnsi="GHEA Grapalat" w:cs="Calibri"/>
                <w:color w:val="000000"/>
                <w:sz w:val="18"/>
                <w:szCs w:val="18"/>
                <w:lang w:val="es-ES"/>
              </w:rPr>
              <w:t>.</w:t>
            </w:r>
            <w:r w:rsidRPr="007D7F74">
              <w:rPr>
                <w:rFonts w:ascii="GHEA Grapalat" w:hAnsi="GHEA Grapalat" w:cs="Calibri"/>
                <w:color w:val="000000"/>
                <w:sz w:val="18"/>
                <w:szCs w:val="18"/>
                <w:lang w:val="hy-AM"/>
              </w:rPr>
              <w:t>Световой диаметр апертуры: 300 мм</w:t>
            </w:r>
          </w:p>
          <w:p w14:paraId="2AC7F08C"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hy-AM"/>
              </w:rPr>
              <w:t>4.</w:t>
            </w:r>
            <w:proofErr w:type="spellStart"/>
            <w:r w:rsidRPr="007D7F74">
              <w:rPr>
                <w:rFonts w:ascii="GHEA Grapalat" w:hAnsi="GHEA Grapalat" w:cs="Calibri"/>
                <w:color w:val="000000"/>
                <w:sz w:val="18"/>
                <w:szCs w:val="18"/>
                <w:lang w:val="es-ES"/>
              </w:rPr>
              <w:t>Напряжение</w:t>
            </w:r>
            <w:proofErr w:type="spellEnd"/>
            <w:r w:rsidRPr="007D7F74">
              <w:rPr>
                <w:rFonts w:ascii="GHEA Grapalat" w:hAnsi="GHEA Grapalat" w:cs="Calibri"/>
                <w:color w:val="000000"/>
                <w:sz w:val="18"/>
                <w:szCs w:val="18"/>
                <w:lang w:val="es-ES"/>
              </w:rPr>
              <w:t>: 110-250 В</w:t>
            </w:r>
          </w:p>
          <w:p w14:paraId="53640466" w14:textId="77777777" w:rsidR="00C366F2" w:rsidRPr="007D7F74" w:rsidRDefault="00C366F2" w:rsidP="00A24CC9">
            <w:pPr>
              <w:jc w:val="both"/>
              <w:rPr>
                <w:rFonts w:ascii="GHEA Grapalat" w:hAnsi="GHEA Grapalat" w:cs="Calibri"/>
                <w:color w:val="000000"/>
                <w:sz w:val="18"/>
                <w:szCs w:val="18"/>
                <w:lang w:val="hy-AM"/>
              </w:rPr>
            </w:pPr>
            <w:r w:rsidRPr="007D7F74">
              <w:rPr>
                <w:rFonts w:ascii="GHEA Grapalat" w:hAnsi="GHEA Grapalat" w:cs="Calibri"/>
                <w:color w:val="000000"/>
                <w:sz w:val="18"/>
                <w:szCs w:val="18"/>
                <w:lang w:val="hy-AM"/>
              </w:rPr>
              <w:t>5.</w:t>
            </w:r>
            <w:proofErr w:type="spellStart"/>
            <w:r w:rsidRPr="007D7F74">
              <w:rPr>
                <w:rFonts w:ascii="GHEA Grapalat" w:hAnsi="GHEA Grapalat" w:cs="Calibri"/>
                <w:color w:val="000000"/>
                <w:sz w:val="18"/>
                <w:szCs w:val="18"/>
                <w:lang w:val="es-ES"/>
              </w:rPr>
              <w:t>Сила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света</w:t>
            </w:r>
            <w:proofErr w:type="spellEnd"/>
            <w:r w:rsidRPr="007D7F74">
              <w:rPr>
                <w:rFonts w:ascii="GHEA Grapalat" w:hAnsi="GHEA Grapalat" w:cs="Calibri"/>
                <w:color w:val="000000"/>
                <w:sz w:val="18"/>
                <w:szCs w:val="18"/>
                <w:lang w:val="es-ES"/>
              </w:rPr>
              <w:t>:</w:t>
            </w:r>
          </w:p>
          <w:p w14:paraId="3F099938" w14:textId="77777777" w:rsidR="00C366F2" w:rsidRPr="007D7F74" w:rsidRDefault="00C366F2" w:rsidP="00A24CC9">
            <w:pPr>
              <w:jc w:val="both"/>
              <w:rPr>
                <w:rFonts w:ascii="GHEA Grapalat" w:hAnsi="GHEA Grapalat" w:cs="Calibri"/>
                <w:color w:val="000000"/>
                <w:sz w:val="18"/>
                <w:szCs w:val="18"/>
                <w:lang w:val="hy-AM"/>
              </w:rPr>
            </w:pPr>
            <w:r w:rsidRPr="007D7F74">
              <w:rPr>
                <w:rFonts w:ascii="GHEA Grapalat" w:hAnsi="GHEA Grapalat" w:cs="Calibri"/>
                <w:color w:val="000000"/>
                <w:sz w:val="18"/>
                <w:szCs w:val="18"/>
                <w:lang w:val="es-ES"/>
              </w:rPr>
              <w:t xml:space="preserve">а) </w:t>
            </w:r>
            <w:proofErr w:type="spellStart"/>
            <w:r w:rsidRPr="007D7F74">
              <w:rPr>
                <w:rFonts w:ascii="GHEA Grapalat" w:hAnsi="GHEA Grapalat" w:cs="Calibri"/>
                <w:color w:val="000000"/>
                <w:sz w:val="18"/>
                <w:szCs w:val="18"/>
                <w:lang w:val="es-ES"/>
              </w:rPr>
              <w:t>фиксированный</w:t>
            </w:r>
            <w:proofErr w:type="spellEnd"/>
            <w:r w:rsidRPr="007D7F74">
              <w:rPr>
                <w:rFonts w:ascii="GHEA Grapalat" w:hAnsi="GHEA Grapalat" w:cs="Calibri"/>
                <w:color w:val="000000"/>
                <w:sz w:val="18"/>
                <w:szCs w:val="18"/>
                <w:lang w:val="es-ES"/>
              </w:rPr>
              <w:t xml:space="preserve"> 500 КД и </w:t>
            </w:r>
            <w:proofErr w:type="spellStart"/>
            <w:r w:rsidRPr="007D7F74">
              <w:rPr>
                <w:rFonts w:ascii="GHEA Grapalat" w:hAnsi="GHEA Grapalat" w:cs="Calibri"/>
                <w:color w:val="000000"/>
                <w:sz w:val="18"/>
                <w:szCs w:val="18"/>
                <w:lang w:val="es-ES"/>
              </w:rPr>
              <w:t>больше</w:t>
            </w:r>
            <w:proofErr w:type="spellEnd"/>
          </w:p>
          <w:p w14:paraId="6E47BCDA" w14:textId="77777777" w:rsidR="00C366F2" w:rsidRPr="007D7F74" w:rsidRDefault="00C366F2" w:rsidP="00A24CC9">
            <w:pPr>
              <w:jc w:val="both"/>
              <w:rPr>
                <w:rFonts w:ascii="GHEA Grapalat" w:hAnsi="GHEA Grapalat" w:cs="Calibri"/>
                <w:color w:val="000000"/>
                <w:sz w:val="18"/>
                <w:szCs w:val="18"/>
                <w:lang w:val="hy-AM"/>
              </w:rPr>
            </w:pPr>
            <w:r w:rsidRPr="007D7F74">
              <w:rPr>
                <w:rFonts w:ascii="GHEA Grapalat" w:hAnsi="GHEA Grapalat" w:cs="Calibri"/>
                <w:color w:val="000000"/>
                <w:sz w:val="18"/>
                <w:szCs w:val="18"/>
                <w:lang w:val="es-ES"/>
              </w:rPr>
              <w:t>б)</w:t>
            </w:r>
            <w:proofErr w:type="spellStart"/>
            <w:r w:rsidRPr="007D7F74">
              <w:rPr>
                <w:rFonts w:ascii="GHEA Grapalat" w:hAnsi="GHEA Grapalat" w:cs="Calibri"/>
                <w:color w:val="000000"/>
                <w:sz w:val="18"/>
                <w:szCs w:val="18"/>
                <w:lang w:val="es-ES"/>
              </w:rPr>
              <w:t>адаптивный</w:t>
            </w:r>
            <w:proofErr w:type="spellEnd"/>
            <w:r w:rsidRPr="007D7F74">
              <w:rPr>
                <w:rFonts w:ascii="GHEA Grapalat" w:hAnsi="GHEA Grapalat" w:cs="Calibri"/>
                <w:color w:val="000000"/>
                <w:sz w:val="18"/>
                <w:szCs w:val="18"/>
                <w:lang w:val="es-ES"/>
              </w:rPr>
              <w:t xml:space="preserve"> в </w:t>
            </w:r>
            <w:proofErr w:type="spellStart"/>
            <w:r w:rsidRPr="007D7F74">
              <w:rPr>
                <w:rFonts w:ascii="GHEA Grapalat" w:hAnsi="GHEA Grapalat" w:cs="Calibri"/>
                <w:color w:val="000000"/>
                <w:sz w:val="18"/>
                <w:szCs w:val="18"/>
                <w:lang w:val="es-ES"/>
              </w:rPr>
              <w:t>зависимости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от</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окружающего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освещения</w:t>
            </w:r>
            <w:proofErr w:type="spellEnd"/>
          </w:p>
          <w:p w14:paraId="5124EA49" w14:textId="77777777" w:rsidR="00C366F2" w:rsidRPr="007D7F74" w:rsidRDefault="00C366F2" w:rsidP="00A24CC9">
            <w:pPr>
              <w:jc w:val="both"/>
              <w:rPr>
                <w:rFonts w:ascii="GHEA Grapalat" w:hAnsi="GHEA Grapalat" w:cs="Calibri"/>
                <w:color w:val="000000"/>
                <w:sz w:val="18"/>
                <w:szCs w:val="18"/>
                <w:lang w:val="es-ES"/>
              </w:rPr>
            </w:pPr>
            <w:proofErr w:type="spellStart"/>
            <w:r w:rsidRPr="007D7F74">
              <w:rPr>
                <w:rFonts w:ascii="GHEA Grapalat" w:hAnsi="GHEA Grapalat" w:cs="Calibri"/>
                <w:color w:val="000000"/>
                <w:sz w:val="18"/>
                <w:szCs w:val="18"/>
                <w:lang w:val="es-ES"/>
              </w:rPr>
              <w:t>Сила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должна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быть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саморегулируемой</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должна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уменьшаться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параллельно</w:t>
            </w:r>
            <w:proofErr w:type="spellEnd"/>
            <w:r w:rsidRPr="007D7F74">
              <w:rPr>
                <w:rFonts w:ascii="GHEA Grapalat" w:hAnsi="GHEA Grapalat" w:cs="Calibri"/>
                <w:color w:val="000000"/>
                <w:sz w:val="18"/>
                <w:szCs w:val="18"/>
                <w:lang w:val="es-ES"/>
              </w:rPr>
              <w:t xml:space="preserve"> с </w:t>
            </w:r>
            <w:proofErr w:type="spellStart"/>
            <w:r w:rsidRPr="007D7F74">
              <w:rPr>
                <w:rFonts w:ascii="GHEA Grapalat" w:hAnsi="GHEA Grapalat" w:cs="Calibri"/>
                <w:color w:val="000000"/>
                <w:sz w:val="18"/>
                <w:szCs w:val="18"/>
                <w:lang w:val="es-ES"/>
              </w:rPr>
              <w:lastRenderedPageBreak/>
              <w:t>уменьшением</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освещенности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окружающей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среды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сохраняя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требования</w:t>
            </w:r>
            <w:proofErr w:type="spellEnd"/>
            <w:r w:rsidRPr="007D7F74">
              <w:rPr>
                <w:rFonts w:ascii="GHEA Grapalat" w:hAnsi="GHEA Grapalat" w:cs="Calibri"/>
                <w:color w:val="000000"/>
                <w:sz w:val="18"/>
                <w:szCs w:val="18"/>
                <w:lang w:val="es-ES"/>
              </w:rPr>
              <w:t xml:space="preserve"> ГОСТ Р52282-2004</w:t>
            </w:r>
          </w:p>
          <w:p w14:paraId="103CCC5D"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hy-AM"/>
              </w:rPr>
              <w:t>6</w:t>
            </w:r>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Видимость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менее</w:t>
            </w:r>
            <w:proofErr w:type="spellEnd"/>
            <w:r w:rsidRPr="007D7F74">
              <w:rPr>
                <w:rFonts w:ascii="GHEA Grapalat" w:hAnsi="GHEA Grapalat" w:cs="Calibri"/>
                <w:color w:val="000000"/>
                <w:sz w:val="18"/>
                <w:szCs w:val="18"/>
                <w:lang w:val="es-ES"/>
              </w:rPr>
              <w:t xml:space="preserve"> 100 </w:t>
            </w:r>
            <w:proofErr w:type="spellStart"/>
            <w:r w:rsidRPr="007D7F74">
              <w:rPr>
                <w:rFonts w:ascii="GHEA Grapalat" w:hAnsi="GHEA Grapalat" w:cs="Calibri"/>
                <w:color w:val="000000"/>
                <w:sz w:val="18"/>
                <w:szCs w:val="18"/>
                <w:lang w:val="es-ES"/>
              </w:rPr>
              <w:t>метров</w:t>
            </w:r>
            <w:proofErr w:type="spellEnd"/>
          </w:p>
          <w:p w14:paraId="0778B719"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hy-AM"/>
              </w:rPr>
              <w:t>7</w:t>
            </w:r>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Условия</w:t>
            </w:r>
            <w:proofErr w:type="spellEnd"/>
            <w:r w:rsidRPr="007D7F74">
              <w:rPr>
                <w:rFonts w:ascii="GHEA Grapalat" w:hAnsi="GHEA Grapalat" w:cs="Calibri"/>
                <w:color w:val="000000"/>
                <w:sz w:val="18"/>
                <w:szCs w:val="18"/>
                <w:lang w:val="es-ES"/>
              </w:rPr>
              <w:t xml:space="preserve"> эксплуатации-40˚C- +60˚C, </w:t>
            </w:r>
            <w:proofErr w:type="spellStart"/>
            <w:r w:rsidRPr="007D7F74">
              <w:rPr>
                <w:rFonts w:ascii="GHEA Grapalat" w:hAnsi="GHEA Grapalat" w:cs="Calibri"/>
                <w:color w:val="000000"/>
                <w:sz w:val="18"/>
                <w:szCs w:val="18"/>
                <w:lang w:val="es-ES"/>
              </w:rPr>
              <w:t>при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относительной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влажности</w:t>
            </w:r>
            <w:proofErr w:type="spellEnd"/>
            <w:r w:rsidRPr="007D7F74">
              <w:rPr>
                <w:rFonts w:ascii="GHEA Grapalat" w:hAnsi="GHEA Grapalat" w:cs="Calibri"/>
                <w:color w:val="000000"/>
                <w:sz w:val="18"/>
                <w:szCs w:val="18"/>
                <w:lang w:val="es-ES"/>
              </w:rPr>
              <w:t xml:space="preserve"> 98%</w:t>
            </w:r>
          </w:p>
          <w:p w14:paraId="3D14ED1C"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hy-AM"/>
              </w:rPr>
              <w:t>8</w:t>
            </w:r>
            <w:r w:rsidRPr="007D7F74">
              <w:rPr>
                <w:rFonts w:ascii="GHEA Grapalat" w:hAnsi="GHEA Grapalat" w:cs="Calibri"/>
                <w:color w:val="000000"/>
                <w:sz w:val="18"/>
                <w:szCs w:val="18"/>
                <w:lang w:val="es-ES"/>
              </w:rPr>
              <w:t>.</w:t>
            </w:r>
            <w:proofErr w:type="spellStart"/>
            <w:r w:rsidRPr="007D7F74">
              <w:rPr>
                <w:rFonts w:ascii="GHEA Grapalat" w:hAnsi="GHEA Grapalat" w:cs="Calibri"/>
                <w:color w:val="000000"/>
                <w:sz w:val="18"/>
                <w:szCs w:val="18"/>
                <w:lang w:val="es-ES"/>
              </w:rPr>
              <w:t>Условия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работы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вертикальная</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горизонтальная</w:t>
            </w:r>
            <w:proofErr w:type="spellEnd"/>
          </w:p>
          <w:p w14:paraId="66D91965"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hy-AM"/>
              </w:rPr>
              <w:t>9</w:t>
            </w:r>
            <w:r w:rsidRPr="007D7F74">
              <w:rPr>
                <w:rFonts w:ascii="GHEA Grapalat" w:hAnsi="GHEA Grapalat" w:cs="Calibri"/>
                <w:color w:val="000000"/>
                <w:sz w:val="18"/>
                <w:szCs w:val="18"/>
                <w:lang w:val="es-ES"/>
              </w:rPr>
              <w:t xml:space="preserve">. </w:t>
            </w:r>
            <w:r w:rsidRPr="007D7F74">
              <w:rPr>
                <w:rFonts w:ascii="GHEA Grapalat" w:hAnsi="GHEA Grapalat" w:cs="Calibri"/>
                <w:color w:val="000000"/>
                <w:sz w:val="18"/>
                <w:szCs w:val="18"/>
                <w:lang w:val="hy-AM"/>
              </w:rPr>
              <w:t>Гарантийный срок службы, предоставленный компанией-производителем: 10 лет</w:t>
            </w:r>
          </w:p>
          <w:p w14:paraId="31B029CF"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hy-AM"/>
              </w:rPr>
              <w:t>10</w:t>
            </w:r>
            <w:r w:rsidRPr="007D7F74">
              <w:rPr>
                <w:rFonts w:ascii="GHEA Grapalat" w:hAnsi="GHEA Grapalat" w:cs="Calibri"/>
                <w:color w:val="000000"/>
                <w:sz w:val="18"/>
                <w:szCs w:val="18"/>
                <w:lang w:val="es-ES"/>
              </w:rPr>
              <w:t>.</w:t>
            </w:r>
            <w:proofErr w:type="spellStart"/>
            <w:r w:rsidRPr="007D7F74">
              <w:rPr>
                <w:rFonts w:ascii="GHEA Grapalat" w:hAnsi="GHEA Grapalat" w:cs="Calibri"/>
                <w:color w:val="000000"/>
                <w:sz w:val="18"/>
                <w:szCs w:val="18"/>
                <w:lang w:val="es-ES"/>
              </w:rPr>
              <w:t>Каркас</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черный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порошкообразный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или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окрашенный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красителем</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который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должен</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выполнять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роль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преобразователя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ржавчины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основы</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конечного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декоративного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покрытия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Он</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должен</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быть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устойчивым</w:t>
            </w:r>
            <w:proofErr w:type="spellEnd"/>
            <w:r w:rsidRPr="007D7F74">
              <w:rPr>
                <w:rFonts w:ascii="GHEA Grapalat" w:hAnsi="GHEA Grapalat" w:cs="Calibri"/>
                <w:color w:val="000000"/>
                <w:sz w:val="18"/>
                <w:szCs w:val="18"/>
                <w:lang w:val="es-ES"/>
              </w:rPr>
              <w:t xml:space="preserve"> к </w:t>
            </w:r>
            <w:proofErr w:type="spellStart"/>
            <w:r w:rsidRPr="007D7F74">
              <w:rPr>
                <w:rFonts w:ascii="GHEA Grapalat" w:hAnsi="GHEA Grapalat" w:cs="Calibri"/>
                <w:color w:val="000000"/>
                <w:sz w:val="18"/>
                <w:szCs w:val="18"/>
                <w:lang w:val="es-ES"/>
              </w:rPr>
              <w:t>коррозии</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устойчивым</w:t>
            </w:r>
            <w:proofErr w:type="spellEnd"/>
            <w:r w:rsidRPr="007D7F74">
              <w:rPr>
                <w:rFonts w:ascii="GHEA Grapalat" w:hAnsi="GHEA Grapalat" w:cs="Calibri"/>
                <w:color w:val="000000"/>
                <w:sz w:val="18"/>
                <w:szCs w:val="18"/>
                <w:lang w:val="es-ES"/>
              </w:rPr>
              <w:t xml:space="preserve"> к </w:t>
            </w:r>
            <w:proofErr w:type="spellStart"/>
            <w:r w:rsidRPr="007D7F74">
              <w:rPr>
                <w:rFonts w:ascii="GHEA Grapalat" w:hAnsi="GHEA Grapalat" w:cs="Calibri"/>
                <w:color w:val="000000"/>
                <w:sz w:val="18"/>
                <w:szCs w:val="18"/>
                <w:lang w:val="es-ES"/>
              </w:rPr>
              <w:t>различным</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погодным</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условиям</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например</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Эмаль</w:t>
            </w:r>
            <w:proofErr w:type="spellEnd"/>
            <w:r w:rsidRPr="007D7F74">
              <w:rPr>
                <w:rFonts w:ascii="GHEA Grapalat" w:hAnsi="GHEA Grapalat" w:cs="Calibri"/>
                <w:color w:val="000000"/>
                <w:sz w:val="18"/>
                <w:szCs w:val="18"/>
                <w:lang w:val="es-ES"/>
              </w:rPr>
              <w:t xml:space="preserve"> с </w:t>
            </w:r>
            <w:proofErr w:type="spellStart"/>
            <w:r w:rsidRPr="007D7F74">
              <w:rPr>
                <w:rFonts w:ascii="GHEA Grapalat" w:hAnsi="GHEA Grapalat" w:cs="Calibri"/>
                <w:color w:val="000000"/>
                <w:sz w:val="18"/>
                <w:szCs w:val="18"/>
                <w:lang w:val="es-ES"/>
              </w:rPr>
              <w:t>металл</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Стружкой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Миофе</w:t>
            </w:r>
            <w:proofErr w:type="spellEnd"/>
            <w:r w:rsidRPr="007D7F74">
              <w:rPr>
                <w:rFonts w:ascii="GHEA Grapalat" w:hAnsi="GHEA Grapalat" w:cs="Calibri"/>
                <w:color w:val="000000"/>
                <w:sz w:val="18"/>
                <w:szCs w:val="18"/>
                <w:lang w:val="es-ES"/>
              </w:rPr>
              <w:t xml:space="preserve"> 771, </w:t>
            </w:r>
            <w:proofErr w:type="spellStart"/>
            <w:r w:rsidRPr="007D7F74">
              <w:rPr>
                <w:rFonts w:ascii="GHEA Grapalat" w:hAnsi="GHEA Grapalat" w:cs="Calibri"/>
                <w:color w:val="000000"/>
                <w:sz w:val="18"/>
                <w:szCs w:val="18"/>
                <w:lang w:val="es-ES"/>
              </w:rPr>
              <w:t>антрацит</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Ролкс</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Rolax</w:t>
            </w:r>
            <w:proofErr w:type="spellEnd"/>
            <w:r w:rsidRPr="007D7F74">
              <w:rPr>
                <w:rFonts w:ascii="GHEA Grapalat" w:hAnsi="GHEA Grapalat" w:cs="Calibri"/>
                <w:color w:val="000000"/>
                <w:sz w:val="18"/>
                <w:szCs w:val="18"/>
                <w:lang w:val="es-ES"/>
              </w:rPr>
              <w:t>.):</w:t>
            </w:r>
          </w:p>
          <w:p w14:paraId="4E40B62D" w14:textId="77777777" w:rsidR="00C366F2" w:rsidRPr="007D7F74" w:rsidRDefault="00C366F2" w:rsidP="00A24CC9">
            <w:pPr>
              <w:jc w:val="both"/>
              <w:rPr>
                <w:rFonts w:ascii="GHEA Grapalat" w:hAnsi="GHEA Grapalat" w:cs="Calibri"/>
                <w:color w:val="000000"/>
                <w:sz w:val="18"/>
                <w:szCs w:val="18"/>
                <w:lang w:val="es-ES"/>
              </w:rPr>
            </w:pPr>
            <w:r w:rsidRPr="007D7F74">
              <w:rPr>
                <w:rFonts w:ascii="GHEA Grapalat" w:hAnsi="GHEA Grapalat" w:cs="Calibri"/>
                <w:color w:val="000000"/>
                <w:sz w:val="18"/>
                <w:szCs w:val="18"/>
                <w:lang w:val="es-ES"/>
              </w:rPr>
              <w:t>1</w:t>
            </w:r>
            <w:r w:rsidRPr="007D7F74">
              <w:rPr>
                <w:rFonts w:ascii="GHEA Grapalat" w:hAnsi="GHEA Grapalat" w:cs="Calibri"/>
                <w:color w:val="000000"/>
                <w:sz w:val="18"/>
                <w:szCs w:val="18"/>
                <w:lang w:val="hy-AM"/>
              </w:rPr>
              <w:t>1</w:t>
            </w:r>
            <w:r w:rsidRPr="007D7F74">
              <w:rPr>
                <w:rFonts w:ascii="GHEA Grapalat" w:hAnsi="GHEA Grapalat" w:cs="Calibri"/>
                <w:color w:val="000000"/>
                <w:sz w:val="18"/>
                <w:szCs w:val="18"/>
                <w:lang w:val="es-ES"/>
              </w:rPr>
              <w:t>.</w:t>
            </w:r>
            <w:r w:rsidRPr="007D7F74">
              <w:rPr>
                <w:rFonts w:ascii="GHEA Grapalat" w:hAnsi="GHEA Grapalat"/>
                <w:sz w:val="18"/>
                <w:szCs w:val="18"/>
              </w:rPr>
              <w:t xml:space="preserve"> </w:t>
            </w:r>
            <w:proofErr w:type="spellStart"/>
            <w:r w:rsidRPr="007D7F74">
              <w:rPr>
                <w:rFonts w:ascii="GHEA Grapalat" w:hAnsi="GHEA Grapalat" w:cs="Calibri"/>
                <w:color w:val="000000"/>
                <w:sz w:val="18"/>
                <w:szCs w:val="18"/>
                <w:lang w:val="es-ES"/>
              </w:rPr>
              <w:t>Установка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нового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светофора</w:t>
            </w:r>
            <w:proofErr w:type="spellEnd"/>
            <w:r w:rsidRPr="007D7F74">
              <w:rPr>
                <w:rFonts w:ascii="GHEA Grapalat" w:hAnsi="GHEA Grapalat" w:cs="Calibri"/>
                <w:color w:val="000000"/>
                <w:sz w:val="18"/>
                <w:szCs w:val="18"/>
                <w:lang w:val="es-ES"/>
              </w:rPr>
              <w:t xml:space="preserve"> Т7 </w:t>
            </w:r>
            <w:proofErr w:type="spellStart"/>
            <w:r w:rsidRPr="007D7F74">
              <w:rPr>
                <w:rFonts w:ascii="GHEA Grapalat" w:hAnsi="GHEA Grapalat" w:cs="Calibri"/>
                <w:color w:val="000000"/>
                <w:sz w:val="18"/>
                <w:szCs w:val="18"/>
                <w:lang w:val="es-ES"/>
              </w:rPr>
              <w:t>должны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быть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оборудованы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навесами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длина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менее</w:t>
            </w:r>
            <w:proofErr w:type="spellEnd"/>
            <w:r w:rsidRPr="007D7F74">
              <w:rPr>
                <w:rFonts w:ascii="GHEA Grapalat" w:hAnsi="GHEA Grapalat" w:cs="Calibri"/>
                <w:color w:val="000000"/>
                <w:sz w:val="18"/>
                <w:szCs w:val="18"/>
                <w:lang w:val="es-ES"/>
              </w:rPr>
              <w:t xml:space="preserve"> 20 </w:t>
            </w:r>
            <w:proofErr w:type="spellStart"/>
            <w:r w:rsidRPr="007D7F74">
              <w:rPr>
                <w:rFonts w:ascii="GHEA Grapalat" w:hAnsi="GHEA Grapalat" w:cs="Calibri"/>
                <w:color w:val="000000"/>
                <w:sz w:val="18"/>
                <w:szCs w:val="18"/>
                <w:lang w:val="es-ES"/>
              </w:rPr>
              <w:t>см</w:t>
            </w:r>
            <w:proofErr w:type="spellEnd"/>
            <w:r w:rsidRPr="007D7F74">
              <w:rPr>
                <w:rFonts w:ascii="GHEA Grapalat" w:hAnsi="GHEA Grapalat" w:cs="Calibri"/>
                <w:color w:val="000000"/>
                <w:sz w:val="18"/>
                <w:szCs w:val="18"/>
                <w:lang w:val="es-ES"/>
              </w:rPr>
              <w:t>:</w:t>
            </w:r>
          </w:p>
          <w:p w14:paraId="2399BD3B" w14:textId="77777777" w:rsidR="00C366F2" w:rsidRPr="007D7F74" w:rsidRDefault="00C366F2" w:rsidP="00A24CC9">
            <w:pPr>
              <w:jc w:val="both"/>
              <w:rPr>
                <w:rFonts w:ascii="GHEA Grapalat" w:hAnsi="GHEA Grapalat" w:cs="Calibri"/>
                <w:color w:val="000000"/>
                <w:sz w:val="18"/>
                <w:szCs w:val="18"/>
                <w:lang w:val="es-ES"/>
              </w:rPr>
            </w:pPr>
            <w:proofErr w:type="spellStart"/>
            <w:r w:rsidRPr="007D7F74">
              <w:rPr>
                <w:rFonts w:ascii="GHEA Grapalat" w:hAnsi="GHEA Grapalat" w:cs="Calibri"/>
                <w:color w:val="000000"/>
                <w:sz w:val="18"/>
                <w:szCs w:val="18"/>
                <w:lang w:val="es-ES"/>
              </w:rPr>
              <w:t>установка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нового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светофора</w:t>
            </w:r>
            <w:proofErr w:type="spellEnd"/>
            <w:r w:rsidRPr="007D7F74">
              <w:rPr>
                <w:rFonts w:ascii="GHEA Grapalat" w:hAnsi="GHEA Grapalat" w:cs="Calibri"/>
                <w:color w:val="000000"/>
                <w:sz w:val="18"/>
                <w:szCs w:val="18"/>
                <w:lang w:val="es-ES"/>
              </w:rPr>
              <w:t xml:space="preserve"> Т7 </w:t>
            </w:r>
            <w:proofErr w:type="spellStart"/>
            <w:r w:rsidRPr="007D7F74">
              <w:rPr>
                <w:rFonts w:ascii="GHEA Grapalat" w:hAnsi="GHEA Grapalat" w:cs="Calibri"/>
                <w:color w:val="000000"/>
                <w:sz w:val="18"/>
                <w:szCs w:val="18"/>
                <w:lang w:val="es-ES"/>
              </w:rPr>
              <w:t>должны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быть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оснащены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микропризматическими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пленочными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экранами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класса</w:t>
            </w:r>
            <w:proofErr w:type="spellEnd"/>
            <w:r w:rsidRPr="007D7F74">
              <w:rPr>
                <w:rFonts w:ascii="GHEA Grapalat" w:hAnsi="GHEA Grapalat" w:cs="Calibri"/>
                <w:color w:val="000000"/>
                <w:sz w:val="18"/>
                <w:szCs w:val="18"/>
                <w:lang w:val="es-ES"/>
              </w:rPr>
              <w:t xml:space="preserve"> B:</w:t>
            </w:r>
          </w:p>
          <w:p w14:paraId="5BFD54F4" w14:textId="77777777" w:rsidR="00C366F2" w:rsidRPr="007D7F74" w:rsidRDefault="00C366F2" w:rsidP="00A24CC9">
            <w:pPr>
              <w:jc w:val="both"/>
              <w:rPr>
                <w:rFonts w:ascii="GHEA Grapalat" w:hAnsi="GHEA Grapalat" w:cs="Calibri"/>
                <w:color w:val="000000"/>
                <w:sz w:val="18"/>
                <w:szCs w:val="18"/>
                <w:lang w:val="es-ES"/>
              </w:rPr>
            </w:pPr>
            <w:proofErr w:type="spellStart"/>
            <w:r w:rsidRPr="007D7F74">
              <w:rPr>
                <w:rFonts w:ascii="GHEA Grapalat" w:hAnsi="GHEA Grapalat" w:cs="Calibri"/>
                <w:color w:val="000000"/>
                <w:sz w:val="18"/>
                <w:szCs w:val="18"/>
                <w:lang w:val="es-ES"/>
              </w:rPr>
              <w:t>установка</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нового</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светофора</w:t>
            </w:r>
            <w:proofErr w:type="spellEnd"/>
            <w:r w:rsidRPr="007D7F74">
              <w:rPr>
                <w:rFonts w:ascii="GHEA Grapalat" w:hAnsi="GHEA Grapalat" w:cs="Calibri"/>
                <w:color w:val="000000"/>
                <w:sz w:val="18"/>
                <w:szCs w:val="18"/>
                <w:lang w:val="es-ES"/>
              </w:rPr>
              <w:t xml:space="preserve"> Т7 </w:t>
            </w:r>
            <w:proofErr w:type="spellStart"/>
            <w:r w:rsidRPr="007D7F74">
              <w:rPr>
                <w:rFonts w:ascii="GHEA Grapalat" w:hAnsi="GHEA Grapalat" w:cs="Calibri"/>
                <w:color w:val="000000"/>
                <w:sz w:val="18"/>
                <w:szCs w:val="18"/>
                <w:lang w:val="es-ES"/>
              </w:rPr>
              <w:t>должны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быть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укомплектованы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деталями</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крепления</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которые</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должны</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дать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возможность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прикрепить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светофор</w:t>
            </w:r>
            <w:proofErr w:type="spellEnd"/>
            <w:r w:rsidRPr="007D7F74">
              <w:rPr>
                <w:rFonts w:ascii="GHEA Grapalat" w:hAnsi="GHEA Grapalat" w:cs="Calibri"/>
                <w:color w:val="000000"/>
                <w:sz w:val="18"/>
                <w:szCs w:val="18"/>
                <w:lang w:val="es-ES"/>
              </w:rPr>
              <w:t xml:space="preserve"> к </w:t>
            </w:r>
            <w:proofErr w:type="spellStart"/>
            <w:r w:rsidRPr="007D7F74">
              <w:rPr>
                <w:rFonts w:ascii="GHEA Grapalat" w:hAnsi="GHEA Grapalat" w:cs="Calibri"/>
                <w:color w:val="000000"/>
                <w:sz w:val="18"/>
                <w:szCs w:val="18"/>
                <w:lang w:val="es-ES"/>
              </w:rPr>
              <w:t>внешнему</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освещению</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специальной</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опоре</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канату</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обеспечить</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до</w:t>
            </w:r>
            <w:proofErr w:type="spellEnd"/>
            <w:r w:rsidRPr="007D7F74">
              <w:rPr>
                <w:rFonts w:ascii="GHEA Grapalat" w:hAnsi="GHEA Grapalat" w:cs="Calibri"/>
                <w:color w:val="000000"/>
                <w:sz w:val="18"/>
                <w:szCs w:val="18"/>
                <w:lang w:val="es-ES"/>
              </w:rPr>
              <w:t xml:space="preserve"> 180˚ </w:t>
            </w:r>
            <w:proofErr w:type="spellStart"/>
            <w:r w:rsidRPr="007D7F74">
              <w:rPr>
                <w:rFonts w:ascii="GHEA Grapalat" w:hAnsi="GHEA Grapalat" w:cs="Calibri"/>
                <w:color w:val="000000"/>
                <w:sz w:val="18"/>
                <w:szCs w:val="18"/>
                <w:lang w:val="es-ES"/>
              </w:rPr>
              <w:t>оборотов</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светофора</w:t>
            </w:r>
            <w:proofErr w:type="spellEnd"/>
            <w:r w:rsidRPr="007D7F74">
              <w:rPr>
                <w:rFonts w:ascii="GHEA Grapalat" w:hAnsi="GHEA Grapalat" w:cs="Calibri"/>
                <w:color w:val="000000"/>
                <w:sz w:val="18"/>
                <w:szCs w:val="18"/>
                <w:lang w:val="es-ES"/>
              </w:rPr>
              <w:t xml:space="preserve"> и </w:t>
            </w:r>
            <w:proofErr w:type="spellStart"/>
            <w:r w:rsidRPr="007D7F74">
              <w:rPr>
                <w:rFonts w:ascii="GHEA Grapalat" w:hAnsi="GHEA Grapalat" w:cs="Calibri"/>
                <w:color w:val="000000"/>
                <w:sz w:val="18"/>
                <w:szCs w:val="18"/>
                <w:lang w:val="es-ES"/>
              </w:rPr>
              <w:t>фиксацию</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вокруг</w:t>
            </w:r>
            <w:proofErr w:type="spellEnd"/>
            <w:r w:rsidRPr="007D7F74">
              <w:rPr>
                <w:rFonts w:ascii="GHEA Grapalat" w:hAnsi="GHEA Grapalat" w:cs="Calibri"/>
                <w:color w:val="000000"/>
                <w:sz w:val="18"/>
                <w:szCs w:val="18"/>
                <w:lang w:val="es-ES"/>
              </w:rPr>
              <w:t xml:space="preserve"> </w:t>
            </w:r>
            <w:proofErr w:type="spellStart"/>
            <w:r w:rsidRPr="007D7F74">
              <w:rPr>
                <w:rFonts w:ascii="GHEA Grapalat" w:hAnsi="GHEA Grapalat" w:cs="Calibri"/>
                <w:color w:val="000000"/>
                <w:sz w:val="18"/>
                <w:szCs w:val="18"/>
                <w:lang w:val="es-ES"/>
              </w:rPr>
              <w:t>оси</w:t>
            </w:r>
            <w:proofErr w:type="spellEnd"/>
            <w:r w:rsidRPr="007D7F74">
              <w:rPr>
                <w:rFonts w:ascii="GHEA Grapalat" w:hAnsi="GHEA Grapalat" w:cs="Calibri"/>
                <w:color w:val="000000"/>
                <w:sz w:val="18"/>
                <w:szCs w:val="18"/>
                <w:lang w:val="es-ES"/>
              </w:rPr>
              <w:t>.</w:t>
            </w:r>
          </w:p>
          <w:p w14:paraId="20B0EA49" w14:textId="77777777" w:rsidR="00C366F2" w:rsidRPr="007D7F74" w:rsidRDefault="00C366F2" w:rsidP="00A24CC9">
            <w:pPr>
              <w:jc w:val="both"/>
              <w:rPr>
                <w:rFonts w:ascii="GHEA Grapalat" w:hAnsi="GHEA Grapalat" w:cs="Calibri"/>
                <w:color w:val="000000"/>
                <w:sz w:val="18"/>
                <w:szCs w:val="18"/>
                <w:lang w:val="es-ES"/>
              </w:rPr>
            </w:pPr>
            <w:proofErr w:type="spellStart"/>
            <w:r w:rsidRPr="007D7F74">
              <w:rPr>
                <w:rFonts w:ascii="GHEA Grapalat" w:hAnsi="GHEA Grapalat"/>
                <w:sz w:val="18"/>
                <w:szCs w:val="18"/>
                <w:lang w:val="es-ES"/>
              </w:rPr>
              <w:t>Установка</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установка</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нового</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светофора</w:t>
            </w:r>
            <w:proofErr w:type="spellEnd"/>
            <w:r w:rsidRPr="007D7F74">
              <w:rPr>
                <w:rFonts w:ascii="GHEA Grapalat" w:hAnsi="GHEA Grapalat"/>
                <w:sz w:val="18"/>
                <w:szCs w:val="18"/>
                <w:lang w:val="es-ES"/>
              </w:rPr>
              <w:t xml:space="preserve"> Т7 </w:t>
            </w:r>
            <w:proofErr w:type="spellStart"/>
            <w:r w:rsidRPr="007D7F74">
              <w:rPr>
                <w:rFonts w:ascii="GHEA Grapalat" w:hAnsi="GHEA Grapalat"/>
                <w:sz w:val="18"/>
                <w:szCs w:val="18"/>
                <w:lang w:val="es-ES"/>
              </w:rPr>
              <w:t>на</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имеющуюся</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консоль</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или</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трос</w:t>
            </w:r>
            <w:proofErr w:type="spellEnd"/>
            <w:r w:rsidRPr="007D7F74">
              <w:rPr>
                <w:rFonts w:ascii="GHEA Grapalat" w:hAnsi="GHEA Grapalat"/>
                <w:sz w:val="18"/>
                <w:szCs w:val="18"/>
                <w:lang w:val="es-ES"/>
              </w:rPr>
              <w:t xml:space="preserve"> в </w:t>
            </w:r>
            <w:proofErr w:type="spellStart"/>
            <w:r w:rsidRPr="007D7F74">
              <w:rPr>
                <w:rFonts w:ascii="GHEA Grapalat" w:hAnsi="GHEA Grapalat"/>
                <w:sz w:val="18"/>
                <w:szCs w:val="18"/>
                <w:lang w:val="es-ES"/>
              </w:rPr>
              <w:t>целях</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модернизации</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предусмотренной</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заданием</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максимальное</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количество</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может</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составлять</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до</w:t>
            </w:r>
            <w:proofErr w:type="spellEnd"/>
            <w:r w:rsidRPr="007D7F74">
              <w:rPr>
                <w:rFonts w:ascii="GHEA Grapalat" w:hAnsi="GHEA Grapalat"/>
                <w:sz w:val="18"/>
                <w:szCs w:val="18"/>
                <w:lang w:val="es-ES"/>
              </w:rPr>
              <w:t xml:space="preserve"> 5 </w:t>
            </w:r>
            <w:proofErr w:type="spellStart"/>
            <w:r w:rsidRPr="007D7F74">
              <w:rPr>
                <w:rFonts w:ascii="GHEA Grapalat" w:hAnsi="GHEA Grapalat"/>
                <w:sz w:val="18"/>
                <w:szCs w:val="18"/>
                <w:lang w:val="es-ES"/>
              </w:rPr>
              <w:t>штук</w:t>
            </w:r>
            <w:proofErr w:type="spellEnd"/>
            <w:r w:rsidRPr="007D7F74">
              <w:rPr>
                <w:rFonts w:ascii="GHEA Grapalat" w:hAnsi="GHEA Grapalat"/>
                <w:sz w:val="18"/>
                <w:szCs w:val="18"/>
                <w:lang w:val="es-ES"/>
              </w:rPr>
              <w:t xml:space="preserve"> в </w:t>
            </w:r>
            <w:proofErr w:type="spellStart"/>
            <w:r w:rsidRPr="007D7F74">
              <w:rPr>
                <w:rFonts w:ascii="GHEA Grapalat" w:hAnsi="GHEA Grapalat"/>
                <w:sz w:val="18"/>
                <w:szCs w:val="18"/>
                <w:lang w:val="es-ES"/>
              </w:rPr>
              <w:t>течение</w:t>
            </w:r>
            <w:proofErr w:type="spellEnd"/>
            <w:r w:rsidRPr="007D7F74">
              <w:rPr>
                <w:rFonts w:ascii="GHEA Grapalat" w:hAnsi="GHEA Grapalat"/>
                <w:sz w:val="18"/>
                <w:szCs w:val="18"/>
                <w:lang w:val="es-ES"/>
              </w:rPr>
              <w:t xml:space="preserve"> 1 </w:t>
            </w:r>
            <w:proofErr w:type="spellStart"/>
            <w:r w:rsidRPr="007D7F74">
              <w:rPr>
                <w:rFonts w:ascii="GHEA Grapalat" w:hAnsi="GHEA Grapalat"/>
                <w:sz w:val="18"/>
                <w:szCs w:val="18"/>
                <w:lang w:val="es-ES"/>
              </w:rPr>
              <w:t>календарного</w:t>
            </w:r>
            <w:proofErr w:type="spellEnd"/>
            <w:r w:rsidRPr="007D7F74">
              <w:rPr>
                <w:rFonts w:ascii="GHEA Grapalat" w:hAnsi="GHEA Grapalat"/>
                <w:sz w:val="18"/>
                <w:szCs w:val="18"/>
                <w:lang w:val="es-ES"/>
              </w:rPr>
              <w:t xml:space="preserve"> </w:t>
            </w:r>
            <w:proofErr w:type="spellStart"/>
            <w:r w:rsidRPr="007D7F74">
              <w:rPr>
                <w:rFonts w:ascii="GHEA Grapalat" w:hAnsi="GHEA Grapalat"/>
                <w:sz w:val="18"/>
                <w:szCs w:val="18"/>
                <w:lang w:val="es-ES"/>
              </w:rPr>
              <w:t>дня</w:t>
            </w:r>
            <w:proofErr w:type="spellEnd"/>
            <w:r w:rsidRPr="007D7F74">
              <w:rPr>
                <w:rFonts w:ascii="GHEA Grapalat" w:hAnsi="GHEA Grapalat"/>
                <w:sz w:val="18"/>
                <w:szCs w:val="18"/>
                <w:lang w:val="es-ES"/>
              </w:rPr>
              <w:t>:</w:t>
            </w:r>
          </w:p>
        </w:tc>
        <w:tc>
          <w:tcPr>
            <w:tcW w:w="1258" w:type="dxa"/>
            <w:shd w:val="clear" w:color="000000" w:fill="FFFFFF"/>
            <w:vAlign w:val="center"/>
          </w:tcPr>
          <w:p w14:paraId="3E18BD99" w14:textId="77777777" w:rsidR="00C366F2" w:rsidRPr="007D7F74" w:rsidRDefault="00C366F2" w:rsidP="00A24CC9">
            <w:pPr>
              <w:jc w:val="center"/>
              <w:rPr>
                <w:rFonts w:ascii="GHEA Grapalat" w:hAnsi="GHEA Grapalat"/>
                <w:sz w:val="18"/>
                <w:szCs w:val="18"/>
              </w:rPr>
            </w:pPr>
            <w:r w:rsidRPr="007D7F74">
              <w:rPr>
                <w:rFonts w:ascii="GHEA Grapalat" w:hAnsi="GHEA Grapalat"/>
                <w:sz w:val="18"/>
                <w:szCs w:val="18"/>
              </w:rPr>
              <w:lastRenderedPageBreak/>
              <w:t>шт.</w:t>
            </w:r>
          </w:p>
        </w:tc>
        <w:tc>
          <w:tcPr>
            <w:tcW w:w="1350" w:type="dxa"/>
            <w:shd w:val="clear" w:color="000000" w:fill="FFFFFF"/>
            <w:noWrap/>
            <w:vAlign w:val="center"/>
          </w:tcPr>
          <w:p w14:paraId="562E7092" w14:textId="77777777" w:rsidR="00C366F2" w:rsidRPr="006F0758" w:rsidRDefault="00C366F2" w:rsidP="00A24CC9">
            <w:pPr>
              <w:jc w:val="center"/>
              <w:rPr>
                <w:rFonts w:ascii="GHEA Grapalat" w:hAnsi="GHEA Grapalat" w:cs="Calibri"/>
                <w:sz w:val="18"/>
                <w:szCs w:val="18"/>
                <w:lang w:val="hy-AM"/>
              </w:rPr>
            </w:pPr>
            <w:r>
              <w:rPr>
                <w:rFonts w:ascii="GHEA Grapalat" w:hAnsi="GHEA Grapalat" w:cs="Calibri"/>
                <w:sz w:val="18"/>
                <w:szCs w:val="18"/>
                <w:lang w:val="hy-AM"/>
              </w:rPr>
              <w:t xml:space="preserve">1 </w:t>
            </w:r>
          </w:p>
        </w:tc>
        <w:tc>
          <w:tcPr>
            <w:tcW w:w="1195" w:type="dxa"/>
            <w:tcBorders>
              <w:top w:val="nil"/>
              <w:left w:val="nil"/>
              <w:bottom w:val="single" w:sz="8" w:space="0" w:color="auto"/>
              <w:right w:val="single" w:sz="4" w:space="0" w:color="auto"/>
            </w:tcBorders>
            <w:shd w:val="clear" w:color="000000" w:fill="FFFFFF"/>
            <w:noWrap/>
            <w:vAlign w:val="center"/>
          </w:tcPr>
          <w:p w14:paraId="4EA170A6" w14:textId="138D4138" w:rsidR="00C366F2" w:rsidRDefault="00C366F2" w:rsidP="00A24CC9">
            <w:pPr>
              <w:jc w:val="center"/>
              <w:rPr>
                <w:rFonts w:ascii="GHEA Grapalat" w:hAnsi="GHEA Grapalat" w:cs="Calibri"/>
                <w:sz w:val="18"/>
                <w:szCs w:val="18"/>
                <w:lang w:val="hy-AM"/>
              </w:rPr>
            </w:pPr>
          </w:p>
        </w:tc>
        <w:tc>
          <w:tcPr>
            <w:tcW w:w="748" w:type="dxa"/>
            <w:tcBorders>
              <w:top w:val="nil"/>
              <w:left w:val="single" w:sz="4" w:space="0" w:color="auto"/>
              <w:bottom w:val="single" w:sz="8" w:space="0" w:color="auto"/>
              <w:right w:val="single" w:sz="8" w:space="0" w:color="auto"/>
            </w:tcBorders>
            <w:shd w:val="clear" w:color="000000" w:fill="FFFFFF"/>
            <w:vAlign w:val="center"/>
          </w:tcPr>
          <w:p w14:paraId="226B6174" w14:textId="77777777" w:rsidR="00C366F2" w:rsidRPr="00AC2575" w:rsidRDefault="00C366F2" w:rsidP="00A24CC9">
            <w:pPr>
              <w:jc w:val="center"/>
              <w:rPr>
                <w:rFonts w:ascii="GHEA Grapalat" w:hAnsi="GHEA Grapalat" w:cs="Calibri"/>
                <w:sz w:val="18"/>
                <w:szCs w:val="18"/>
                <w:lang w:val="hy-AM"/>
              </w:rPr>
            </w:pPr>
            <w:r>
              <w:rPr>
                <w:rFonts w:ascii="GHEA Grapalat" w:hAnsi="GHEA Grapalat" w:cs="Calibri"/>
                <w:color w:val="000000"/>
                <w:sz w:val="18"/>
                <w:szCs w:val="18"/>
              </w:rPr>
              <w:t>5.382</w:t>
            </w:r>
          </w:p>
        </w:tc>
      </w:tr>
      <w:tr w:rsidR="00C366F2" w:rsidRPr="00620367" w14:paraId="6C557998" w14:textId="77777777" w:rsidTr="00A24CC9">
        <w:trPr>
          <w:trHeight w:val="270"/>
          <w:jc w:val="center"/>
        </w:trPr>
        <w:tc>
          <w:tcPr>
            <w:tcW w:w="646" w:type="dxa"/>
            <w:shd w:val="clear" w:color="000000" w:fill="FFFFFF"/>
            <w:noWrap/>
            <w:vAlign w:val="center"/>
          </w:tcPr>
          <w:p w14:paraId="1C3B399C" w14:textId="77777777" w:rsidR="00C366F2" w:rsidRDefault="00C366F2" w:rsidP="00A24CC9">
            <w:pPr>
              <w:jc w:val="center"/>
              <w:rPr>
                <w:rFonts w:ascii="GHEA Grapalat" w:hAnsi="GHEA Grapalat" w:cs="Calibri"/>
                <w:sz w:val="18"/>
                <w:szCs w:val="18"/>
                <w:lang w:val="hy-AM"/>
              </w:rPr>
            </w:pPr>
            <w:r>
              <w:rPr>
                <w:rFonts w:ascii="GHEA Grapalat" w:hAnsi="GHEA Grapalat" w:cs="Calibri"/>
                <w:sz w:val="18"/>
                <w:szCs w:val="18"/>
                <w:lang w:val="hy-AM"/>
              </w:rPr>
              <w:t>12</w:t>
            </w:r>
          </w:p>
        </w:tc>
        <w:tc>
          <w:tcPr>
            <w:tcW w:w="1916" w:type="dxa"/>
            <w:shd w:val="clear" w:color="auto" w:fill="auto"/>
            <w:noWrap/>
            <w:vAlign w:val="center"/>
          </w:tcPr>
          <w:p w14:paraId="271DDECE" w14:textId="77777777" w:rsidR="00C366F2" w:rsidRPr="007D7F74" w:rsidRDefault="00C366F2" w:rsidP="00A24CC9">
            <w:pPr>
              <w:jc w:val="center"/>
              <w:rPr>
                <w:rFonts w:ascii="GHEA Grapalat" w:hAnsi="GHEA Grapalat"/>
                <w:sz w:val="18"/>
                <w:szCs w:val="18"/>
              </w:rPr>
            </w:pPr>
            <w:r w:rsidRPr="007D7F74">
              <w:rPr>
                <w:rFonts w:ascii="GHEA Grapalat" w:hAnsi="GHEA Grapalat"/>
                <w:sz w:val="18"/>
                <w:szCs w:val="18"/>
              </w:rPr>
              <w:t>В целях модернизации перенос существующего консольного оборудования</w:t>
            </w:r>
          </w:p>
        </w:tc>
        <w:tc>
          <w:tcPr>
            <w:tcW w:w="7020" w:type="dxa"/>
            <w:shd w:val="clear" w:color="000000" w:fill="FFFFFF"/>
            <w:vAlign w:val="center"/>
          </w:tcPr>
          <w:p w14:paraId="3FF9431A" w14:textId="77777777" w:rsidR="00C366F2" w:rsidRPr="007D7F74" w:rsidRDefault="00C366F2" w:rsidP="00A24CC9">
            <w:pPr>
              <w:jc w:val="both"/>
              <w:rPr>
                <w:rFonts w:ascii="GHEA Grapalat" w:hAnsi="GHEA Grapalat" w:cs="Calibri"/>
                <w:color w:val="000000"/>
                <w:sz w:val="18"/>
                <w:szCs w:val="18"/>
              </w:rPr>
            </w:pPr>
            <w:r w:rsidRPr="007D7F74">
              <w:rPr>
                <w:rFonts w:ascii="GHEA Grapalat" w:hAnsi="GHEA Grapalat"/>
                <w:sz w:val="18"/>
                <w:szCs w:val="18"/>
              </w:rPr>
              <w:t>Работа включает: демонтаж существующей консоли и удаление основания, восстановление ям, образовавшихся в результате демонтажа, перенос существующей консоли и её закрепление с использованием соответствующих деталей.Максимальное количество в течение 10 календарных дней может составлять до 3 единиц.При необходимости обеспечение безопасности и организация закрытия дорог осуществляется исполнителем за свой счёт и силами.</w:t>
            </w:r>
          </w:p>
        </w:tc>
        <w:tc>
          <w:tcPr>
            <w:tcW w:w="1258" w:type="dxa"/>
            <w:shd w:val="clear" w:color="000000" w:fill="FFFFFF"/>
            <w:vAlign w:val="center"/>
          </w:tcPr>
          <w:p w14:paraId="5890141C" w14:textId="77777777" w:rsidR="00C366F2" w:rsidRPr="007D7F74" w:rsidRDefault="00C366F2" w:rsidP="00A24CC9">
            <w:pPr>
              <w:jc w:val="center"/>
              <w:rPr>
                <w:rFonts w:ascii="GHEA Grapalat" w:hAnsi="GHEA Grapalat"/>
                <w:sz w:val="18"/>
                <w:szCs w:val="18"/>
              </w:rPr>
            </w:pPr>
            <w:r w:rsidRPr="007D7F74">
              <w:rPr>
                <w:rFonts w:ascii="GHEA Grapalat" w:hAnsi="GHEA Grapalat"/>
                <w:sz w:val="18"/>
                <w:szCs w:val="18"/>
              </w:rPr>
              <w:t>шт.</w:t>
            </w:r>
          </w:p>
        </w:tc>
        <w:tc>
          <w:tcPr>
            <w:tcW w:w="1350" w:type="dxa"/>
            <w:shd w:val="clear" w:color="000000" w:fill="FFFFFF"/>
            <w:noWrap/>
            <w:vAlign w:val="center"/>
          </w:tcPr>
          <w:p w14:paraId="2A6063F2" w14:textId="77777777" w:rsidR="00C366F2" w:rsidRDefault="00C366F2" w:rsidP="00A24CC9">
            <w:pPr>
              <w:jc w:val="center"/>
              <w:rPr>
                <w:rFonts w:ascii="GHEA Grapalat" w:hAnsi="GHEA Grapalat" w:cs="Calibri"/>
                <w:sz w:val="18"/>
                <w:szCs w:val="18"/>
                <w:lang w:val="hy-AM"/>
              </w:rPr>
            </w:pPr>
            <w:r>
              <w:rPr>
                <w:rFonts w:ascii="GHEA Grapalat" w:hAnsi="GHEA Grapalat" w:cs="Calibri"/>
                <w:sz w:val="18"/>
                <w:szCs w:val="18"/>
                <w:lang w:val="hy-AM"/>
              </w:rPr>
              <w:t xml:space="preserve">1 </w:t>
            </w:r>
          </w:p>
        </w:tc>
        <w:tc>
          <w:tcPr>
            <w:tcW w:w="1195" w:type="dxa"/>
            <w:tcBorders>
              <w:top w:val="nil"/>
              <w:left w:val="nil"/>
              <w:bottom w:val="single" w:sz="8" w:space="0" w:color="auto"/>
              <w:right w:val="single" w:sz="4" w:space="0" w:color="auto"/>
            </w:tcBorders>
            <w:shd w:val="clear" w:color="000000" w:fill="FFFFFF"/>
            <w:noWrap/>
            <w:vAlign w:val="center"/>
          </w:tcPr>
          <w:p w14:paraId="4EE6F25C" w14:textId="2D0BC647" w:rsidR="00C366F2" w:rsidRDefault="00C366F2" w:rsidP="00A24CC9">
            <w:pPr>
              <w:jc w:val="center"/>
              <w:rPr>
                <w:rFonts w:ascii="GHEA Grapalat" w:hAnsi="GHEA Grapalat" w:cs="Calibri"/>
                <w:sz w:val="18"/>
                <w:szCs w:val="18"/>
                <w:lang w:val="hy-AM"/>
              </w:rPr>
            </w:pPr>
          </w:p>
        </w:tc>
        <w:tc>
          <w:tcPr>
            <w:tcW w:w="748" w:type="dxa"/>
            <w:tcBorders>
              <w:top w:val="nil"/>
              <w:left w:val="single" w:sz="4" w:space="0" w:color="auto"/>
              <w:bottom w:val="single" w:sz="8" w:space="0" w:color="auto"/>
              <w:right w:val="single" w:sz="8" w:space="0" w:color="auto"/>
            </w:tcBorders>
            <w:shd w:val="clear" w:color="000000" w:fill="FFFFFF"/>
            <w:vAlign w:val="center"/>
          </w:tcPr>
          <w:p w14:paraId="0CEC9D26" w14:textId="77777777" w:rsidR="00C366F2" w:rsidRPr="00AC2575" w:rsidRDefault="00C366F2" w:rsidP="00A24CC9">
            <w:pPr>
              <w:jc w:val="center"/>
              <w:rPr>
                <w:rFonts w:ascii="GHEA Grapalat" w:hAnsi="GHEA Grapalat" w:cs="Calibri"/>
                <w:sz w:val="18"/>
                <w:szCs w:val="18"/>
                <w:lang w:val="hy-AM"/>
              </w:rPr>
            </w:pPr>
            <w:r>
              <w:rPr>
                <w:rFonts w:ascii="GHEA Grapalat" w:hAnsi="GHEA Grapalat" w:cs="Calibri"/>
                <w:color w:val="000000"/>
                <w:sz w:val="18"/>
                <w:szCs w:val="18"/>
              </w:rPr>
              <w:t>13.723</w:t>
            </w:r>
          </w:p>
        </w:tc>
      </w:tr>
      <w:tr w:rsidR="00C366F2" w:rsidRPr="00102BDE" w14:paraId="6A46FF43" w14:textId="77777777" w:rsidTr="00A24CC9">
        <w:trPr>
          <w:trHeight w:val="270"/>
          <w:jc w:val="center"/>
        </w:trPr>
        <w:tc>
          <w:tcPr>
            <w:tcW w:w="646" w:type="dxa"/>
            <w:shd w:val="clear" w:color="000000" w:fill="FFFFFF"/>
            <w:noWrap/>
            <w:vAlign w:val="center"/>
          </w:tcPr>
          <w:p w14:paraId="26269E4D" w14:textId="77777777" w:rsidR="00C366F2" w:rsidRDefault="00C366F2" w:rsidP="00A24CC9">
            <w:pPr>
              <w:jc w:val="center"/>
              <w:rPr>
                <w:rFonts w:ascii="GHEA Grapalat" w:hAnsi="GHEA Grapalat" w:cs="Calibri"/>
                <w:sz w:val="18"/>
                <w:szCs w:val="18"/>
                <w:lang w:val="hy-AM"/>
              </w:rPr>
            </w:pPr>
            <w:r>
              <w:rPr>
                <w:rFonts w:ascii="GHEA Grapalat" w:hAnsi="GHEA Grapalat" w:cs="Calibri"/>
                <w:sz w:val="18"/>
                <w:szCs w:val="18"/>
                <w:lang w:val="hy-AM"/>
              </w:rPr>
              <w:t>13</w:t>
            </w:r>
          </w:p>
        </w:tc>
        <w:tc>
          <w:tcPr>
            <w:tcW w:w="1916" w:type="dxa"/>
            <w:shd w:val="clear" w:color="auto" w:fill="auto"/>
            <w:noWrap/>
            <w:vAlign w:val="center"/>
          </w:tcPr>
          <w:p w14:paraId="3293C0F9" w14:textId="77777777" w:rsidR="00C366F2" w:rsidRPr="007D7F74" w:rsidRDefault="00C366F2" w:rsidP="00A24CC9">
            <w:pPr>
              <w:jc w:val="center"/>
              <w:rPr>
                <w:rFonts w:ascii="GHEA Grapalat" w:hAnsi="GHEA Grapalat"/>
                <w:sz w:val="18"/>
                <w:szCs w:val="18"/>
              </w:rPr>
            </w:pPr>
            <w:r w:rsidRPr="007D7F74">
              <w:rPr>
                <w:rFonts w:ascii="GHEA Grapalat" w:hAnsi="GHEA Grapalat"/>
                <w:sz w:val="18"/>
                <w:szCs w:val="18"/>
              </w:rPr>
              <w:t>В целях модернизации перенос существующей светофорной опоры</w:t>
            </w:r>
          </w:p>
        </w:tc>
        <w:tc>
          <w:tcPr>
            <w:tcW w:w="7020" w:type="dxa"/>
            <w:shd w:val="clear" w:color="000000" w:fill="FFFFFF"/>
            <w:vAlign w:val="center"/>
          </w:tcPr>
          <w:p w14:paraId="695ED17E" w14:textId="77777777" w:rsidR="00C366F2" w:rsidRPr="007D7F74" w:rsidRDefault="00C366F2" w:rsidP="00A24CC9">
            <w:pPr>
              <w:spacing w:before="100" w:beforeAutospacing="1" w:after="100" w:afterAutospacing="1"/>
              <w:jc w:val="both"/>
              <w:rPr>
                <w:rFonts w:ascii="GHEA Grapalat" w:hAnsi="GHEA Grapalat"/>
                <w:sz w:val="18"/>
                <w:szCs w:val="18"/>
              </w:rPr>
            </w:pPr>
            <w:r w:rsidRPr="00620367">
              <w:rPr>
                <w:rFonts w:ascii="GHEA Grapalat" w:hAnsi="GHEA Grapalat"/>
                <w:sz w:val="18"/>
                <w:szCs w:val="18"/>
              </w:rPr>
              <w:t>Работа включает: демонтаж существующей светофорной опоры и удаление её основания, восстановление ям, образовавшихся в результате демонтажа, перенос существующей светофорной опоры и её закрепление с</w:t>
            </w:r>
            <w:r w:rsidRPr="007D7F74">
              <w:rPr>
                <w:rFonts w:ascii="GHEA Grapalat" w:hAnsi="GHEA Grapalat"/>
                <w:sz w:val="18"/>
                <w:szCs w:val="18"/>
              </w:rPr>
              <w:t xml:space="preserve"> использованием соответствующих деталей.</w:t>
            </w:r>
            <w:r w:rsidRPr="00620367">
              <w:rPr>
                <w:rFonts w:ascii="GHEA Grapalat" w:hAnsi="GHEA Grapalat"/>
                <w:sz w:val="18"/>
                <w:szCs w:val="18"/>
              </w:rPr>
              <w:t>Максимальное количество в течение 1 календарного дн</w:t>
            </w:r>
            <w:r w:rsidRPr="007D7F74">
              <w:rPr>
                <w:rFonts w:ascii="GHEA Grapalat" w:hAnsi="GHEA Grapalat"/>
                <w:sz w:val="18"/>
                <w:szCs w:val="18"/>
              </w:rPr>
              <w:t>я может составлять до 5 единиц.</w:t>
            </w:r>
            <w:r w:rsidRPr="00620367">
              <w:rPr>
                <w:rFonts w:ascii="GHEA Grapalat" w:hAnsi="GHEA Grapalat"/>
                <w:sz w:val="18"/>
                <w:szCs w:val="18"/>
              </w:rPr>
              <w:t>При необходимости обеспечение безопасности и организация закрытия дорог осуществляется исполнителем за свой счёт и силами.</w:t>
            </w:r>
          </w:p>
        </w:tc>
        <w:tc>
          <w:tcPr>
            <w:tcW w:w="1258" w:type="dxa"/>
            <w:shd w:val="clear" w:color="000000" w:fill="FFFFFF"/>
            <w:vAlign w:val="center"/>
          </w:tcPr>
          <w:p w14:paraId="7597C216" w14:textId="77777777" w:rsidR="00C366F2" w:rsidRPr="007D7F74" w:rsidRDefault="00C366F2" w:rsidP="00A24CC9">
            <w:pPr>
              <w:jc w:val="center"/>
              <w:rPr>
                <w:rFonts w:ascii="GHEA Grapalat" w:hAnsi="GHEA Grapalat"/>
                <w:sz w:val="18"/>
                <w:szCs w:val="18"/>
              </w:rPr>
            </w:pPr>
            <w:r w:rsidRPr="007D7F74">
              <w:rPr>
                <w:rFonts w:ascii="GHEA Grapalat" w:hAnsi="GHEA Grapalat"/>
                <w:sz w:val="18"/>
                <w:szCs w:val="18"/>
              </w:rPr>
              <w:t>шт.</w:t>
            </w:r>
          </w:p>
        </w:tc>
        <w:tc>
          <w:tcPr>
            <w:tcW w:w="1350" w:type="dxa"/>
            <w:shd w:val="clear" w:color="000000" w:fill="FFFFFF"/>
            <w:noWrap/>
            <w:vAlign w:val="center"/>
          </w:tcPr>
          <w:p w14:paraId="59FDB4BC" w14:textId="77777777" w:rsidR="00C366F2" w:rsidRDefault="00C366F2" w:rsidP="00A24CC9">
            <w:pPr>
              <w:jc w:val="center"/>
              <w:rPr>
                <w:rFonts w:ascii="GHEA Grapalat" w:hAnsi="GHEA Grapalat" w:cs="Calibri"/>
                <w:sz w:val="18"/>
                <w:szCs w:val="18"/>
                <w:lang w:val="hy-AM"/>
              </w:rPr>
            </w:pPr>
            <w:r>
              <w:rPr>
                <w:rFonts w:ascii="GHEA Grapalat" w:hAnsi="GHEA Grapalat" w:cs="Calibri"/>
                <w:sz w:val="18"/>
                <w:szCs w:val="18"/>
                <w:lang w:val="hy-AM"/>
              </w:rPr>
              <w:t xml:space="preserve">1 </w:t>
            </w:r>
          </w:p>
        </w:tc>
        <w:tc>
          <w:tcPr>
            <w:tcW w:w="1195" w:type="dxa"/>
            <w:tcBorders>
              <w:top w:val="nil"/>
              <w:left w:val="nil"/>
              <w:bottom w:val="single" w:sz="8" w:space="0" w:color="auto"/>
              <w:right w:val="single" w:sz="4" w:space="0" w:color="auto"/>
            </w:tcBorders>
            <w:shd w:val="clear" w:color="000000" w:fill="FFFFFF"/>
            <w:noWrap/>
            <w:vAlign w:val="center"/>
          </w:tcPr>
          <w:p w14:paraId="750B7C1E" w14:textId="37C26FD4" w:rsidR="00C366F2" w:rsidRDefault="00C366F2" w:rsidP="00A24CC9">
            <w:pPr>
              <w:jc w:val="center"/>
              <w:rPr>
                <w:rFonts w:ascii="GHEA Grapalat" w:hAnsi="GHEA Grapalat" w:cs="Calibri"/>
                <w:sz w:val="18"/>
                <w:szCs w:val="18"/>
                <w:lang w:val="hy-AM"/>
              </w:rPr>
            </w:pPr>
          </w:p>
        </w:tc>
        <w:tc>
          <w:tcPr>
            <w:tcW w:w="748" w:type="dxa"/>
            <w:tcBorders>
              <w:top w:val="nil"/>
              <w:left w:val="single" w:sz="4" w:space="0" w:color="auto"/>
              <w:bottom w:val="single" w:sz="8" w:space="0" w:color="auto"/>
              <w:right w:val="single" w:sz="8" w:space="0" w:color="auto"/>
            </w:tcBorders>
            <w:shd w:val="clear" w:color="000000" w:fill="FFFFFF"/>
            <w:vAlign w:val="center"/>
          </w:tcPr>
          <w:p w14:paraId="54A57359" w14:textId="77777777" w:rsidR="00C366F2" w:rsidRPr="00AC2575" w:rsidRDefault="00C366F2" w:rsidP="00A24CC9">
            <w:pPr>
              <w:jc w:val="center"/>
              <w:rPr>
                <w:rFonts w:ascii="GHEA Grapalat" w:hAnsi="GHEA Grapalat" w:cs="Calibri"/>
                <w:sz w:val="18"/>
                <w:szCs w:val="18"/>
                <w:lang w:val="hy-AM"/>
              </w:rPr>
            </w:pPr>
            <w:r>
              <w:rPr>
                <w:rFonts w:ascii="GHEA Grapalat" w:hAnsi="GHEA Grapalat" w:cs="Calibri"/>
                <w:color w:val="000000"/>
                <w:sz w:val="18"/>
                <w:szCs w:val="18"/>
              </w:rPr>
              <w:t>3.767</w:t>
            </w:r>
          </w:p>
        </w:tc>
      </w:tr>
      <w:tr w:rsidR="00C366F2" w:rsidRPr="00102BDE" w14:paraId="2EB64943" w14:textId="77777777" w:rsidTr="00A24CC9">
        <w:trPr>
          <w:trHeight w:val="270"/>
          <w:jc w:val="center"/>
        </w:trPr>
        <w:tc>
          <w:tcPr>
            <w:tcW w:w="646" w:type="dxa"/>
            <w:shd w:val="clear" w:color="000000" w:fill="FFFFFF"/>
            <w:noWrap/>
            <w:vAlign w:val="center"/>
          </w:tcPr>
          <w:p w14:paraId="40BB96B0" w14:textId="77777777" w:rsidR="00C366F2" w:rsidRDefault="00C366F2" w:rsidP="00A24CC9">
            <w:pPr>
              <w:jc w:val="center"/>
              <w:rPr>
                <w:rFonts w:ascii="GHEA Grapalat" w:hAnsi="GHEA Grapalat" w:cs="Calibri"/>
                <w:sz w:val="18"/>
                <w:szCs w:val="18"/>
                <w:lang w:val="hy-AM"/>
              </w:rPr>
            </w:pPr>
            <w:r>
              <w:rPr>
                <w:rFonts w:ascii="GHEA Grapalat" w:hAnsi="GHEA Grapalat" w:cs="Calibri"/>
                <w:sz w:val="18"/>
                <w:szCs w:val="18"/>
                <w:lang w:val="hy-AM"/>
              </w:rPr>
              <w:t>14</w:t>
            </w:r>
          </w:p>
        </w:tc>
        <w:tc>
          <w:tcPr>
            <w:tcW w:w="1916" w:type="dxa"/>
            <w:shd w:val="clear" w:color="auto" w:fill="auto"/>
            <w:noWrap/>
            <w:vAlign w:val="center"/>
          </w:tcPr>
          <w:p w14:paraId="7790C69C" w14:textId="77777777" w:rsidR="00C366F2" w:rsidRPr="007D7F74" w:rsidRDefault="00C366F2" w:rsidP="00A24CC9">
            <w:pPr>
              <w:jc w:val="center"/>
              <w:rPr>
                <w:rFonts w:ascii="GHEA Grapalat" w:hAnsi="GHEA Grapalat"/>
                <w:sz w:val="18"/>
                <w:szCs w:val="18"/>
              </w:rPr>
            </w:pPr>
            <w:r w:rsidRPr="007D7F74">
              <w:rPr>
                <w:rFonts w:ascii="GHEA Grapalat" w:hAnsi="GHEA Grapalat"/>
                <w:sz w:val="18"/>
                <w:szCs w:val="18"/>
              </w:rPr>
              <w:t>Установка экрана светофора</w:t>
            </w:r>
          </w:p>
        </w:tc>
        <w:tc>
          <w:tcPr>
            <w:tcW w:w="7020" w:type="dxa"/>
            <w:shd w:val="clear" w:color="000000" w:fill="FFFFFF"/>
            <w:vAlign w:val="center"/>
          </w:tcPr>
          <w:p w14:paraId="0820455D" w14:textId="77777777" w:rsidR="00C366F2" w:rsidRPr="007D7F74" w:rsidRDefault="00C366F2" w:rsidP="00A24CC9">
            <w:pPr>
              <w:spacing w:before="100" w:beforeAutospacing="1" w:after="100" w:afterAutospacing="1"/>
              <w:jc w:val="both"/>
              <w:rPr>
                <w:rFonts w:ascii="GHEA Grapalat" w:hAnsi="GHEA Grapalat"/>
                <w:sz w:val="18"/>
                <w:szCs w:val="18"/>
              </w:rPr>
            </w:pPr>
            <w:r w:rsidRPr="00620367">
              <w:rPr>
                <w:rFonts w:ascii="GHEA Grapalat" w:hAnsi="GHEA Grapalat"/>
                <w:sz w:val="18"/>
                <w:szCs w:val="18"/>
              </w:rPr>
              <w:t xml:space="preserve">Экран должен быть изготовлен из оцинкованного листа толщиной 0,8 мм с толщиной цинкового покрытия не менее 15 мкм. Он должен быть оснащён микропризматической светоотражающей плёнкой класса Б с высокой световой интенсивностью. Материал плёнки — акрил. Производитель светоотражающей </w:t>
            </w:r>
            <w:r w:rsidRPr="00620367">
              <w:rPr>
                <w:rFonts w:ascii="GHEA Grapalat" w:hAnsi="GHEA Grapalat"/>
                <w:sz w:val="18"/>
                <w:szCs w:val="18"/>
              </w:rPr>
              <w:lastRenderedPageBreak/>
              <w:t>плёнки обязан предоставить гарантийный сертификат сроком на 10 лет. Рабочий температурный диапазон плёнки: от -40˚C до +80˚C. Обязательно наличие сертификата соответствия указанным техническим характеристикам.Максимальное количество в течение 1 календарного дн</w:t>
            </w:r>
            <w:r w:rsidRPr="007D7F74">
              <w:rPr>
                <w:rFonts w:ascii="GHEA Grapalat" w:hAnsi="GHEA Grapalat"/>
                <w:sz w:val="18"/>
                <w:szCs w:val="18"/>
              </w:rPr>
              <w:t>я может составлять до 5 единиц</w:t>
            </w:r>
            <w:r w:rsidRPr="00620367">
              <w:rPr>
                <w:rFonts w:ascii="GHEA Grapalat" w:hAnsi="GHEA Grapalat"/>
                <w:sz w:val="18"/>
                <w:szCs w:val="18"/>
              </w:rPr>
              <w:t>При необходимости обеспечение безопасности дорожного движения и организация временного ограничения дорожного доступа осуществляются исполнителем за свой счёт и силами.</w:t>
            </w:r>
          </w:p>
        </w:tc>
        <w:tc>
          <w:tcPr>
            <w:tcW w:w="1258" w:type="dxa"/>
            <w:shd w:val="clear" w:color="000000" w:fill="FFFFFF"/>
            <w:vAlign w:val="center"/>
          </w:tcPr>
          <w:p w14:paraId="5911A978" w14:textId="77777777" w:rsidR="00C366F2" w:rsidRPr="007D7F74" w:rsidRDefault="00C366F2" w:rsidP="00A24CC9">
            <w:pPr>
              <w:jc w:val="center"/>
              <w:rPr>
                <w:rFonts w:ascii="GHEA Grapalat" w:hAnsi="GHEA Grapalat"/>
                <w:sz w:val="18"/>
                <w:szCs w:val="18"/>
              </w:rPr>
            </w:pPr>
            <w:r w:rsidRPr="007D7F74">
              <w:rPr>
                <w:rFonts w:ascii="GHEA Grapalat" w:hAnsi="GHEA Grapalat"/>
                <w:sz w:val="18"/>
                <w:szCs w:val="18"/>
              </w:rPr>
              <w:lastRenderedPageBreak/>
              <w:t>шт.</w:t>
            </w:r>
          </w:p>
        </w:tc>
        <w:tc>
          <w:tcPr>
            <w:tcW w:w="1350" w:type="dxa"/>
            <w:shd w:val="clear" w:color="000000" w:fill="FFFFFF"/>
            <w:noWrap/>
            <w:vAlign w:val="center"/>
          </w:tcPr>
          <w:p w14:paraId="159F52A3" w14:textId="77777777" w:rsidR="00C366F2" w:rsidRDefault="00C366F2" w:rsidP="00A24CC9">
            <w:pPr>
              <w:jc w:val="center"/>
              <w:rPr>
                <w:rFonts w:ascii="GHEA Grapalat" w:hAnsi="GHEA Grapalat" w:cs="Calibri"/>
                <w:sz w:val="18"/>
                <w:szCs w:val="18"/>
                <w:lang w:val="hy-AM"/>
              </w:rPr>
            </w:pPr>
            <w:r>
              <w:rPr>
                <w:rFonts w:ascii="GHEA Grapalat" w:hAnsi="GHEA Grapalat" w:cs="Calibri"/>
                <w:sz w:val="18"/>
                <w:szCs w:val="18"/>
                <w:lang w:val="hy-AM"/>
              </w:rPr>
              <w:t xml:space="preserve">1 </w:t>
            </w:r>
          </w:p>
        </w:tc>
        <w:tc>
          <w:tcPr>
            <w:tcW w:w="1195" w:type="dxa"/>
            <w:tcBorders>
              <w:top w:val="nil"/>
              <w:left w:val="nil"/>
              <w:bottom w:val="single" w:sz="8" w:space="0" w:color="auto"/>
              <w:right w:val="single" w:sz="4" w:space="0" w:color="auto"/>
            </w:tcBorders>
            <w:shd w:val="clear" w:color="000000" w:fill="FFFFFF"/>
            <w:noWrap/>
            <w:vAlign w:val="center"/>
          </w:tcPr>
          <w:p w14:paraId="1C31FC3A" w14:textId="3948F048" w:rsidR="00C366F2" w:rsidRDefault="00C366F2" w:rsidP="00A24CC9">
            <w:pPr>
              <w:jc w:val="center"/>
              <w:rPr>
                <w:rFonts w:ascii="GHEA Grapalat" w:hAnsi="GHEA Grapalat" w:cs="Calibri"/>
                <w:sz w:val="18"/>
                <w:szCs w:val="18"/>
                <w:lang w:val="hy-AM"/>
              </w:rPr>
            </w:pPr>
          </w:p>
        </w:tc>
        <w:tc>
          <w:tcPr>
            <w:tcW w:w="748" w:type="dxa"/>
            <w:tcBorders>
              <w:top w:val="nil"/>
              <w:left w:val="single" w:sz="4" w:space="0" w:color="auto"/>
              <w:bottom w:val="single" w:sz="8" w:space="0" w:color="auto"/>
              <w:right w:val="single" w:sz="8" w:space="0" w:color="auto"/>
            </w:tcBorders>
            <w:shd w:val="clear" w:color="000000" w:fill="FFFFFF"/>
            <w:vAlign w:val="center"/>
          </w:tcPr>
          <w:p w14:paraId="44A5FBB6" w14:textId="77777777" w:rsidR="00C366F2" w:rsidRPr="00AC2575" w:rsidRDefault="00C366F2" w:rsidP="00A24CC9">
            <w:pPr>
              <w:jc w:val="center"/>
              <w:rPr>
                <w:rFonts w:ascii="GHEA Grapalat" w:hAnsi="GHEA Grapalat" w:cs="Calibri"/>
                <w:sz w:val="18"/>
                <w:szCs w:val="18"/>
                <w:lang w:val="hy-AM"/>
              </w:rPr>
            </w:pPr>
            <w:r>
              <w:rPr>
                <w:rFonts w:ascii="GHEA Grapalat" w:hAnsi="GHEA Grapalat" w:cs="Calibri"/>
                <w:color w:val="000000"/>
                <w:sz w:val="18"/>
                <w:szCs w:val="18"/>
                <w:lang w:val="hy-AM"/>
              </w:rPr>
              <w:t>0.680</w:t>
            </w:r>
          </w:p>
        </w:tc>
      </w:tr>
      <w:tr w:rsidR="00C366F2" w:rsidRPr="005567C6" w14:paraId="6020AC16" w14:textId="77777777" w:rsidTr="00A24CC9">
        <w:trPr>
          <w:trHeight w:val="285"/>
          <w:jc w:val="center"/>
        </w:trPr>
        <w:tc>
          <w:tcPr>
            <w:tcW w:w="646" w:type="dxa"/>
            <w:shd w:val="clear" w:color="000000" w:fill="BFBFBF"/>
            <w:noWrap/>
            <w:vAlign w:val="center"/>
            <w:hideMark/>
          </w:tcPr>
          <w:p w14:paraId="22256882" w14:textId="77777777" w:rsidR="00C366F2" w:rsidRPr="006F0758" w:rsidRDefault="00C366F2" w:rsidP="00A24CC9">
            <w:pPr>
              <w:jc w:val="center"/>
              <w:rPr>
                <w:rFonts w:ascii="GHEA Grapalat" w:hAnsi="GHEA Grapalat" w:cs="Calibri"/>
                <w:sz w:val="20"/>
                <w:szCs w:val="20"/>
                <w:lang w:val="hy-AM"/>
              </w:rPr>
            </w:pPr>
            <w:r w:rsidRPr="006F0758">
              <w:rPr>
                <w:rFonts w:ascii="Calibri" w:hAnsi="Calibri" w:cs="Calibri"/>
                <w:sz w:val="20"/>
                <w:szCs w:val="20"/>
                <w:lang w:val="hy-AM"/>
              </w:rPr>
              <w:t> </w:t>
            </w:r>
          </w:p>
        </w:tc>
        <w:tc>
          <w:tcPr>
            <w:tcW w:w="8936" w:type="dxa"/>
            <w:gridSpan w:val="2"/>
            <w:shd w:val="clear" w:color="000000" w:fill="BFBFBF"/>
            <w:noWrap/>
            <w:vAlign w:val="center"/>
            <w:hideMark/>
          </w:tcPr>
          <w:p w14:paraId="1026FC8D" w14:textId="77777777" w:rsidR="00C366F2" w:rsidRPr="006F0758" w:rsidRDefault="00C366F2" w:rsidP="00A24CC9">
            <w:pPr>
              <w:rPr>
                <w:rFonts w:ascii="Calibri" w:hAnsi="Calibri" w:cs="Calibri"/>
                <w:sz w:val="20"/>
                <w:szCs w:val="20"/>
              </w:rPr>
            </w:pPr>
            <w:r w:rsidRPr="006F0758">
              <w:rPr>
                <w:rFonts w:ascii="GHEA Grapalat" w:hAnsi="GHEA Grapalat" w:cs="Calibri"/>
                <w:b/>
                <w:bCs/>
                <w:sz w:val="20"/>
                <w:szCs w:val="20"/>
              </w:rPr>
              <w:t>Итого: сумма цен за единицу</w:t>
            </w:r>
          </w:p>
        </w:tc>
        <w:tc>
          <w:tcPr>
            <w:tcW w:w="1258" w:type="dxa"/>
            <w:shd w:val="clear" w:color="000000" w:fill="BFBFBF"/>
            <w:vAlign w:val="center"/>
          </w:tcPr>
          <w:p w14:paraId="42B35EFA" w14:textId="77777777" w:rsidR="00C366F2" w:rsidRPr="006F0758" w:rsidRDefault="00C366F2" w:rsidP="00A24CC9">
            <w:pPr>
              <w:rPr>
                <w:rFonts w:ascii="Calibri" w:hAnsi="Calibri" w:cs="Calibri"/>
                <w:sz w:val="20"/>
                <w:szCs w:val="20"/>
              </w:rPr>
            </w:pPr>
          </w:p>
        </w:tc>
        <w:tc>
          <w:tcPr>
            <w:tcW w:w="1350" w:type="dxa"/>
            <w:shd w:val="clear" w:color="000000" w:fill="BFBFBF"/>
            <w:noWrap/>
            <w:vAlign w:val="center"/>
            <w:hideMark/>
          </w:tcPr>
          <w:p w14:paraId="764F67AC" w14:textId="77777777" w:rsidR="00C366F2" w:rsidRPr="006F0758" w:rsidRDefault="00C366F2" w:rsidP="00A24CC9">
            <w:pPr>
              <w:rPr>
                <w:rFonts w:ascii="GHEA Grapalat" w:hAnsi="GHEA Grapalat" w:cs="Calibri"/>
                <w:sz w:val="20"/>
                <w:szCs w:val="20"/>
              </w:rPr>
            </w:pPr>
            <w:r w:rsidRPr="006F0758">
              <w:rPr>
                <w:rFonts w:ascii="Calibri" w:hAnsi="Calibri" w:cs="Calibri"/>
                <w:sz w:val="20"/>
                <w:szCs w:val="20"/>
              </w:rPr>
              <w:t> </w:t>
            </w:r>
          </w:p>
        </w:tc>
        <w:tc>
          <w:tcPr>
            <w:tcW w:w="1195" w:type="dxa"/>
            <w:shd w:val="clear" w:color="000000" w:fill="BFBFBF"/>
            <w:noWrap/>
            <w:vAlign w:val="center"/>
          </w:tcPr>
          <w:p w14:paraId="5F491CEE" w14:textId="77777777" w:rsidR="00C366F2" w:rsidRPr="00BF7186" w:rsidRDefault="00C366F2" w:rsidP="00A24CC9">
            <w:pPr>
              <w:rPr>
                <w:rFonts w:ascii="GHEA Grapalat" w:hAnsi="GHEA Grapalat" w:cs="Calibri"/>
                <w:b/>
                <w:bCs/>
                <w:sz w:val="20"/>
                <w:szCs w:val="20"/>
                <w:lang w:val="hy-AM"/>
              </w:rPr>
            </w:pPr>
            <w:r>
              <w:rPr>
                <w:rFonts w:ascii="GHEA Grapalat" w:hAnsi="GHEA Grapalat" w:cs="Calibri"/>
                <w:b/>
                <w:bCs/>
                <w:sz w:val="20"/>
                <w:szCs w:val="20"/>
                <w:lang w:val="hy-AM"/>
              </w:rPr>
              <w:t>2 205 425</w:t>
            </w:r>
          </w:p>
        </w:tc>
        <w:tc>
          <w:tcPr>
            <w:tcW w:w="748" w:type="dxa"/>
            <w:shd w:val="clear" w:color="000000" w:fill="BFBFBF"/>
            <w:vAlign w:val="center"/>
          </w:tcPr>
          <w:p w14:paraId="12E7C296" w14:textId="77777777" w:rsidR="00C366F2" w:rsidRPr="00AC2575" w:rsidRDefault="00C366F2" w:rsidP="00A24CC9">
            <w:pPr>
              <w:jc w:val="center"/>
              <w:rPr>
                <w:rFonts w:ascii="GHEA Grapalat" w:hAnsi="GHEA Grapalat" w:cs="Calibri"/>
                <w:b/>
                <w:bCs/>
                <w:sz w:val="20"/>
                <w:szCs w:val="20"/>
                <w:lang w:val="hy-AM"/>
              </w:rPr>
            </w:pPr>
            <w:r>
              <w:rPr>
                <w:rFonts w:ascii="GHEA Grapalat" w:hAnsi="GHEA Grapalat" w:cs="Calibri"/>
                <w:b/>
                <w:bCs/>
                <w:sz w:val="20"/>
                <w:szCs w:val="20"/>
                <w:lang w:val="hy-AM"/>
              </w:rPr>
              <w:t>100</w:t>
            </w:r>
          </w:p>
        </w:tc>
      </w:tr>
      <w:bookmarkEnd w:id="16"/>
    </w:tbl>
    <w:p w14:paraId="6858FBB7" w14:textId="77777777" w:rsidR="00C366F2" w:rsidRPr="00857E1D" w:rsidRDefault="00C366F2" w:rsidP="00512177">
      <w:pPr>
        <w:spacing w:after="160" w:line="259" w:lineRule="auto"/>
        <w:ind w:left="13452"/>
        <w:rPr>
          <w:rFonts w:ascii="GHEA Grapalat" w:eastAsia="GHEA Grapalat" w:hAnsi="GHEA Grapalat" w:cs="GHEA Grapalat"/>
          <w:b/>
        </w:rPr>
      </w:pPr>
    </w:p>
    <w:p w14:paraId="277B2476" w14:textId="77777777" w:rsidR="00512177" w:rsidRPr="00306FEA" w:rsidRDefault="00512177" w:rsidP="00512177">
      <w:pPr>
        <w:pStyle w:val="ListParagraph"/>
        <w:tabs>
          <w:tab w:val="left" w:pos="9708"/>
          <w:tab w:val="center" w:pos="11160"/>
        </w:tabs>
        <w:ind w:left="1080"/>
        <w:rPr>
          <w:rFonts w:ascii="GHEA Grapalat" w:hAnsi="GHEA Grapalat"/>
          <w:bCs/>
          <w:sz w:val="28"/>
          <w:szCs w:val="18"/>
        </w:rPr>
      </w:pPr>
      <w:r w:rsidRPr="00306FEA">
        <w:rPr>
          <w:rFonts w:ascii="GHEA Grapalat" w:hAnsi="GHEA Grapalat"/>
          <w:bCs/>
          <w:sz w:val="18"/>
          <w:szCs w:val="18"/>
          <w:lang w:val="hy-AM"/>
        </w:rPr>
        <w:t>*</w:t>
      </w:r>
      <w:r w:rsidRPr="00306FEA">
        <w:rPr>
          <w:rFonts w:ascii="GHEA Grapalat" w:hAnsi="GHEA Grapalat"/>
          <w:bCs/>
          <w:sz w:val="18"/>
          <w:szCs w:val="18"/>
        </w:rPr>
        <w:t>цена приобретения и</w:t>
      </w:r>
      <w:r w:rsidRPr="00306FEA">
        <w:rPr>
          <w:rFonts w:ascii="GHEA Grapalat" w:hAnsi="GHEA Grapalat"/>
          <w:bCs/>
          <w:sz w:val="18"/>
          <w:szCs w:val="18"/>
          <w:lang w:val="hy-AM"/>
        </w:rPr>
        <w:t xml:space="preserve"> установкой</w:t>
      </w:r>
      <w:r w:rsidRPr="00306FEA">
        <w:rPr>
          <w:rFonts w:ascii="GHEA Grapalat" w:hAnsi="GHEA Grapalat"/>
          <w:bCs/>
          <w:sz w:val="18"/>
          <w:szCs w:val="18"/>
        </w:rPr>
        <w:t xml:space="preserve"> </w:t>
      </w:r>
      <w:r w:rsidRPr="00306FEA">
        <w:rPr>
          <w:rFonts w:ascii="GHEA Grapalat" w:hAnsi="GHEA Grapalat"/>
          <w:bCs/>
          <w:sz w:val="18"/>
          <w:szCs w:val="18"/>
          <w:lang w:val="hy-AM"/>
        </w:rPr>
        <w:t xml:space="preserve">Устройства световой сигнализации </w:t>
      </w:r>
      <w:r w:rsidRPr="00306FEA">
        <w:rPr>
          <w:rFonts w:ascii="GHEA Grapalat" w:hAnsi="GHEA Grapalat"/>
          <w:bCs/>
          <w:sz w:val="18"/>
          <w:szCs w:val="18"/>
        </w:rPr>
        <w:t xml:space="preserve"> будет рассчитываться по соответствующему весу по отношению к сумме максимальных цен за единицу:</w:t>
      </w:r>
    </w:p>
    <w:p w14:paraId="35CDD6A0" w14:textId="77777777" w:rsidR="00512177" w:rsidRDefault="00512177" w:rsidP="00EA4626">
      <w:pPr>
        <w:widowControl w:val="0"/>
        <w:ind w:firstLine="567"/>
        <w:jc w:val="center"/>
        <w:rPr>
          <w:rFonts w:ascii="GHEA Grapalat" w:hAnsi="GHEA Grapalat"/>
        </w:rPr>
      </w:pPr>
    </w:p>
    <w:p w14:paraId="72173FD1" w14:textId="77777777" w:rsidR="00D50468" w:rsidRDefault="00D50468" w:rsidP="00EA4626">
      <w:pPr>
        <w:widowControl w:val="0"/>
        <w:ind w:firstLine="567"/>
        <w:jc w:val="center"/>
        <w:rPr>
          <w:rFonts w:ascii="GHEA Grapalat" w:hAnsi="GHEA Grapalat"/>
        </w:rPr>
      </w:pPr>
    </w:p>
    <w:p w14:paraId="7A5EF76B" w14:textId="77777777" w:rsidR="001E1044" w:rsidRDefault="001E1044" w:rsidP="00EA4626">
      <w:pPr>
        <w:widowControl w:val="0"/>
        <w:ind w:firstLine="567"/>
        <w:jc w:val="center"/>
        <w:rPr>
          <w:rFonts w:ascii="GHEA Grapalat" w:hAnsi="GHEA Grapalat"/>
        </w:rPr>
      </w:pPr>
    </w:p>
    <w:p w14:paraId="3C616FB8" w14:textId="77777777" w:rsidR="001E1044" w:rsidRPr="009F3DC7" w:rsidRDefault="001E1044" w:rsidP="00EA4626">
      <w:pPr>
        <w:widowControl w:val="0"/>
        <w:ind w:firstLine="567"/>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EA4626" w:rsidRPr="009F3DC7" w14:paraId="06C839CA" w14:textId="77777777" w:rsidTr="005C5E17">
        <w:trPr>
          <w:jc w:val="center"/>
        </w:trPr>
        <w:tc>
          <w:tcPr>
            <w:tcW w:w="4536" w:type="dxa"/>
          </w:tcPr>
          <w:p w14:paraId="22FADDB7" w14:textId="77777777" w:rsidR="00EA4626" w:rsidRPr="009F3DC7" w:rsidRDefault="00EA4626" w:rsidP="00EA4626">
            <w:pPr>
              <w:widowControl w:val="0"/>
              <w:ind w:left="34"/>
              <w:jc w:val="center"/>
              <w:rPr>
                <w:rFonts w:ascii="GHEA Grapalat" w:hAnsi="GHEA Grapalat" w:cs="Sylfaen"/>
                <w:b/>
                <w:bCs/>
              </w:rPr>
            </w:pPr>
            <w:r w:rsidRPr="009F3DC7">
              <w:rPr>
                <w:rFonts w:ascii="GHEA Grapalat" w:hAnsi="GHEA Grapalat"/>
                <w:b/>
              </w:rPr>
              <w:t>ЗАКАЗЧИК</w:t>
            </w:r>
          </w:p>
          <w:p w14:paraId="0D1873E6" w14:textId="77777777" w:rsidR="00EA4626" w:rsidRPr="00F34674" w:rsidRDefault="00EA4626" w:rsidP="00EA4626">
            <w:pPr>
              <w:widowControl w:val="0"/>
              <w:ind w:left="34"/>
              <w:jc w:val="center"/>
              <w:rPr>
                <w:rFonts w:ascii="GHEA Grapalat" w:hAnsi="GHEA Grapalat"/>
                <w:lang w:val="en-US"/>
              </w:rPr>
            </w:pPr>
            <w:r>
              <w:rPr>
                <w:rFonts w:ascii="GHEA Grapalat" w:hAnsi="GHEA Grapalat"/>
                <w:lang w:val="en-US"/>
              </w:rPr>
              <w:t>________________________</w:t>
            </w:r>
          </w:p>
          <w:p w14:paraId="7E22FDCA" w14:textId="77777777" w:rsidR="00EA4626" w:rsidRPr="00F34674" w:rsidRDefault="00EA4626" w:rsidP="00EA4626">
            <w:pPr>
              <w:widowControl w:val="0"/>
              <w:ind w:left="34"/>
              <w:jc w:val="center"/>
              <w:rPr>
                <w:rFonts w:ascii="GHEA Grapalat" w:hAnsi="GHEA Grapalat"/>
                <w:vertAlign w:val="superscript"/>
              </w:rPr>
            </w:pPr>
            <w:r w:rsidRPr="00F34674">
              <w:rPr>
                <w:rFonts w:ascii="GHEA Grapalat" w:hAnsi="GHEA Grapalat"/>
                <w:vertAlign w:val="superscript"/>
              </w:rPr>
              <w:t>/подпись/</w:t>
            </w:r>
          </w:p>
          <w:p w14:paraId="1F6F3A47" w14:textId="77777777" w:rsidR="00EA4626" w:rsidRPr="009F3DC7" w:rsidRDefault="00EA4626" w:rsidP="00EA4626">
            <w:pPr>
              <w:widowControl w:val="0"/>
              <w:ind w:left="34"/>
              <w:jc w:val="center"/>
              <w:rPr>
                <w:rFonts w:ascii="GHEA Grapalat" w:hAnsi="GHEA Grapalat"/>
              </w:rPr>
            </w:pPr>
            <w:r w:rsidRPr="009F3DC7">
              <w:rPr>
                <w:rFonts w:ascii="GHEA Grapalat" w:hAnsi="GHEA Grapalat"/>
              </w:rPr>
              <w:t>М. П.</w:t>
            </w:r>
          </w:p>
        </w:tc>
        <w:tc>
          <w:tcPr>
            <w:tcW w:w="760" w:type="dxa"/>
          </w:tcPr>
          <w:p w14:paraId="091B6E11" w14:textId="77777777" w:rsidR="00EA4626" w:rsidRPr="009F3DC7" w:rsidRDefault="00EA4626" w:rsidP="00EA4626">
            <w:pPr>
              <w:widowControl w:val="0"/>
              <w:ind w:left="34"/>
              <w:jc w:val="center"/>
              <w:rPr>
                <w:rFonts w:ascii="GHEA Grapalat" w:hAnsi="GHEA Grapalat"/>
              </w:rPr>
            </w:pPr>
          </w:p>
        </w:tc>
        <w:tc>
          <w:tcPr>
            <w:tcW w:w="4343" w:type="dxa"/>
          </w:tcPr>
          <w:p w14:paraId="7C5A4575" w14:textId="77777777" w:rsidR="00EA4626" w:rsidRPr="009F3DC7" w:rsidRDefault="00EA4626" w:rsidP="00EA4626">
            <w:pPr>
              <w:widowControl w:val="0"/>
              <w:ind w:left="34"/>
              <w:jc w:val="center"/>
              <w:rPr>
                <w:rFonts w:ascii="GHEA Grapalat" w:hAnsi="GHEA Grapalat" w:cs="Sylfaen"/>
                <w:b/>
                <w:bCs/>
              </w:rPr>
            </w:pPr>
            <w:r w:rsidRPr="009F3DC7">
              <w:rPr>
                <w:rFonts w:ascii="GHEA Grapalat" w:hAnsi="GHEA Grapalat"/>
                <w:b/>
              </w:rPr>
              <w:t>ИСПОЛНИТЕЛЬ</w:t>
            </w:r>
          </w:p>
          <w:p w14:paraId="2E279E0E" w14:textId="77777777" w:rsidR="00EA4626" w:rsidRPr="00F34674" w:rsidRDefault="00EA4626" w:rsidP="00EA4626">
            <w:pPr>
              <w:widowControl w:val="0"/>
              <w:ind w:left="34"/>
              <w:jc w:val="center"/>
              <w:rPr>
                <w:rFonts w:ascii="GHEA Grapalat" w:hAnsi="GHEA Grapalat"/>
                <w:lang w:val="en-US"/>
              </w:rPr>
            </w:pPr>
            <w:r>
              <w:rPr>
                <w:rFonts w:ascii="GHEA Grapalat" w:hAnsi="GHEA Grapalat"/>
                <w:lang w:val="en-US"/>
              </w:rPr>
              <w:t>_________________________</w:t>
            </w:r>
          </w:p>
          <w:p w14:paraId="40E73F00" w14:textId="77777777" w:rsidR="00EA4626" w:rsidRPr="00F34674" w:rsidRDefault="00EA4626" w:rsidP="00EA4626">
            <w:pPr>
              <w:widowControl w:val="0"/>
              <w:ind w:left="34"/>
              <w:jc w:val="center"/>
              <w:rPr>
                <w:rFonts w:ascii="GHEA Grapalat" w:hAnsi="GHEA Grapalat"/>
                <w:vertAlign w:val="superscript"/>
              </w:rPr>
            </w:pPr>
            <w:r w:rsidRPr="00F34674">
              <w:rPr>
                <w:rFonts w:ascii="GHEA Grapalat" w:hAnsi="GHEA Grapalat"/>
                <w:vertAlign w:val="superscript"/>
              </w:rPr>
              <w:t>/подпись/</w:t>
            </w:r>
          </w:p>
          <w:p w14:paraId="0268BA85" w14:textId="77777777" w:rsidR="00EA4626" w:rsidRPr="009F3DC7" w:rsidRDefault="00EA4626" w:rsidP="00EA4626">
            <w:pPr>
              <w:widowControl w:val="0"/>
              <w:ind w:left="34"/>
              <w:jc w:val="center"/>
              <w:rPr>
                <w:rFonts w:ascii="GHEA Grapalat" w:hAnsi="GHEA Grapalat"/>
              </w:rPr>
            </w:pPr>
            <w:r w:rsidRPr="009F3DC7">
              <w:rPr>
                <w:rFonts w:ascii="GHEA Grapalat" w:hAnsi="GHEA Grapalat"/>
              </w:rPr>
              <w:t>М. П.</w:t>
            </w:r>
          </w:p>
        </w:tc>
      </w:tr>
    </w:tbl>
    <w:p w14:paraId="4A5DBA13" w14:textId="77777777" w:rsidR="00EA4626" w:rsidRPr="009F3DC7" w:rsidRDefault="00EA4626" w:rsidP="00EA4626">
      <w:pPr>
        <w:widowControl w:val="0"/>
        <w:ind w:firstLine="567"/>
        <w:jc w:val="center"/>
        <w:rPr>
          <w:rFonts w:ascii="GHEA Grapalat" w:hAnsi="GHEA Grapalat"/>
        </w:rPr>
      </w:pPr>
      <w:r w:rsidRPr="009F3DC7">
        <w:rPr>
          <w:rFonts w:ascii="GHEA Grapalat" w:hAnsi="GHEA Grapalat"/>
        </w:rPr>
        <w:br w:type="page"/>
      </w:r>
    </w:p>
    <w:p w14:paraId="08CF1B25" w14:textId="77777777" w:rsidR="00A63FB9" w:rsidRDefault="00A63FB9" w:rsidP="00EA4626">
      <w:pPr>
        <w:widowControl w:val="0"/>
        <w:ind w:firstLine="567"/>
        <w:jc w:val="right"/>
        <w:rPr>
          <w:rFonts w:ascii="GHEA Grapalat" w:hAnsi="GHEA Grapalat"/>
          <w:i/>
        </w:rPr>
        <w:sectPr w:rsidR="00A63FB9" w:rsidSect="00A63FB9">
          <w:footnotePr>
            <w:pos w:val="beneathText"/>
          </w:footnotePr>
          <w:type w:val="nextColumn"/>
          <w:pgSz w:w="16840" w:h="11907" w:orient="landscape" w:code="9"/>
          <w:pgMar w:top="1411" w:right="1282" w:bottom="850" w:left="994" w:header="562" w:footer="562" w:gutter="0"/>
          <w:cols w:space="720"/>
          <w:titlePg/>
          <w:docGrid w:linePitch="326"/>
        </w:sectPr>
      </w:pPr>
    </w:p>
    <w:p w14:paraId="08B84483" w14:textId="77777777" w:rsidR="00EA4626" w:rsidRPr="009F3DC7" w:rsidRDefault="00EA4626" w:rsidP="00EA4626">
      <w:pPr>
        <w:widowControl w:val="0"/>
        <w:ind w:firstLine="567"/>
        <w:jc w:val="right"/>
        <w:rPr>
          <w:rFonts w:ascii="GHEA Grapalat" w:hAnsi="GHEA Grapalat"/>
          <w:i/>
        </w:rPr>
      </w:pPr>
      <w:r w:rsidRPr="009F3DC7">
        <w:rPr>
          <w:rFonts w:ascii="GHEA Grapalat" w:hAnsi="GHEA Grapalat"/>
          <w:i/>
        </w:rPr>
        <w:lastRenderedPageBreak/>
        <w:t>Приложение № 2</w:t>
      </w:r>
    </w:p>
    <w:p w14:paraId="20290313" w14:textId="77777777" w:rsidR="00EA4626" w:rsidRPr="009F3DC7" w:rsidRDefault="00EA4626" w:rsidP="00EA4626">
      <w:pPr>
        <w:widowControl w:val="0"/>
        <w:ind w:firstLine="567"/>
        <w:jc w:val="right"/>
        <w:rPr>
          <w:rFonts w:ascii="GHEA Grapalat" w:hAnsi="GHEA Grapalat"/>
          <w:i/>
        </w:rPr>
      </w:pPr>
      <w:r w:rsidRPr="009F3DC7">
        <w:rPr>
          <w:rFonts w:ascii="GHEA Grapalat" w:hAnsi="GHEA Grapalat"/>
          <w:i/>
        </w:rPr>
        <w:t xml:space="preserve">к Договору под кодом </w:t>
      </w: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14:paraId="6067AD31" w14:textId="77777777" w:rsidR="00EA4626" w:rsidRPr="009F3DC7" w:rsidRDefault="00EA4626" w:rsidP="00EA4626">
      <w:pPr>
        <w:widowControl w:val="0"/>
        <w:tabs>
          <w:tab w:val="left" w:pos="9540"/>
        </w:tabs>
        <w:ind w:firstLine="567"/>
        <w:jc w:val="center"/>
        <w:rPr>
          <w:rFonts w:ascii="GHEA Grapalat" w:hAnsi="GHEA Grapalat"/>
        </w:rPr>
      </w:pPr>
    </w:p>
    <w:p w14:paraId="046C20F9" w14:textId="77777777" w:rsidR="00EA4626" w:rsidRPr="00562671" w:rsidRDefault="00EA4626" w:rsidP="00EA4626">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6"/>
        <w:t>*</w:t>
      </w:r>
    </w:p>
    <w:p w14:paraId="4339A0B6" w14:textId="77777777" w:rsidR="00EA4626" w:rsidRPr="009F3DC7" w:rsidRDefault="00EA4626" w:rsidP="00EA4626">
      <w:pPr>
        <w:widowControl w:val="0"/>
        <w:ind w:firstLine="567"/>
        <w:jc w:val="right"/>
        <w:rPr>
          <w:rFonts w:ascii="GHEA Grapalat" w:hAnsi="GHEA Grapalat"/>
        </w:rPr>
      </w:pPr>
      <w:r w:rsidRPr="009F3DC7">
        <w:rPr>
          <w:rFonts w:ascii="GHEA Grapalat" w:hAnsi="GHEA Grapalat"/>
        </w:rPr>
        <w:t>драмов РА</w:t>
      </w:r>
    </w:p>
    <w:tbl>
      <w:tblPr>
        <w:tblW w:w="11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
        <w:gridCol w:w="1492"/>
        <w:gridCol w:w="1062"/>
        <w:gridCol w:w="633"/>
        <w:gridCol w:w="719"/>
        <w:gridCol w:w="514"/>
        <w:gridCol w:w="628"/>
        <w:gridCol w:w="598"/>
        <w:gridCol w:w="567"/>
        <w:gridCol w:w="567"/>
        <w:gridCol w:w="567"/>
        <w:gridCol w:w="709"/>
        <w:gridCol w:w="644"/>
        <w:gridCol w:w="553"/>
        <w:gridCol w:w="480"/>
        <w:gridCol w:w="448"/>
      </w:tblGrid>
      <w:tr w:rsidR="00EA4626" w:rsidRPr="00D25446" w14:paraId="209AED3B" w14:textId="77777777" w:rsidTr="005C5E17">
        <w:trPr>
          <w:trHeight w:val="326"/>
          <w:jc w:val="center"/>
        </w:trPr>
        <w:tc>
          <w:tcPr>
            <w:tcW w:w="11103" w:type="dxa"/>
            <w:gridSpan w:val="16"/>
            <w:vAlign w:val="center"/>
          </w:tcPr>
          <w:p w14:paraId="14D73F0F" w14:textId="77777777" w:rsidR="00EA4626" w:rsidRPr="00D25446" w:rsidRDefault="00EA4626" w:rsidP="00EA4626">
            <w:pPr>
              <w:widowControl w:val="0"/>
              <w:jc w:val="center"/>
              <w:rPr>
                <w:rFonts w:ascii="GHEA Grapalat" w:hAnsi="GHEA Grapalat"/>
                <w:sz w:val="16"/>
                <w:szCs w:val="16"/>
              </w:rPr>
            </w:pPr>
            <w:r w:rsidRPr="00D25446">
              <w:rPr>
                <w:rFonts w:ascii="GHEA Grapalat" w:hAnsi="GHEA Grapalat"/>
                <w:sz w:val="16"/>
                <w:szCs w:val="16"/>
              </w:rPr>
              <w:t>Работа</w:t>
            </w:r>
          </w:p>
        </w:tc>
      </w:tr>
      <w:tr w:rsidR="00EA4626" w:rsidRPr="00D25446" w14:paraId="4A223530" w14:textId="77777777" w:rsidTr="005C5E17">
        <w:trPr>
          <w:trHeight w:val="1767"/>
          <w:jc w:val="center"/>
        </w:trPr>
        <w:tc>
          <w:tcPr>
            <w:tcW w:w="922" w:type="dxa"/>
            <w:vAlign w:val="center"/>
          </w:tcPr>
          <w:p w14:paraId="728BAE8C" w14:textId="77777777" w:rsidR="00EA4626" w:rsidRPr="00D25446" w:rsidRDefault="00EA4626" w:rsidP="00EA4626">
            <w:pPr>
              <w:widowControl w:val="0"/>
              <w:ind w:left="-43"/>
              <w:jc w:val="center"/>
              <w:rPr>
                <w:rFonts w:ascii="GHEA Grapalat" w:hAnsi="GHEA Grapalat"/>
                <w:sz w:val="16"/>
                <w:szCs w:val="16"/>
              </w:rPr>
            </w:pPr>
            <w:r w:rsidRPr="00D25446">
              <w:rPr>
                <w:rFonts w:ascii="GHEA Grapalat" w:hAnsi="GHEA Grapalat"/>
                <w:sz w:val="16"/>
                <w:szCs w:val="16"/>
              </w:rPr>
              <w:t>номер предусмотренного приглашением лота</w:t>
            </w:r>
          </w:p>
        </w:tc>
        <w:tc>
          <w:tcPr>
            <w:tcW w:w="1492" w:type="dxa"/>
            <w:vAlign w:val="center"/>
          </w:tcPr>
          <w:p w14:paraId="73B420F3" w14:textId="77777777" w:rsidR="00EA4626" w:rsidRPr="00D25446" w:rsidRDefault="00EA4626" w:rsidP="00EA4626">
            <w:pPr>
              <w:widowControl w:val="0"/>
              <w:ind w:left="-54" w:right="-108"/>
              <w:jc w:val="center"/>
              <w:rPr>
                <w:rFonts w:ascii="GHEA Grapalat" w:hAnsi="GHEA Grapalat"/>
                <w:sz w:val="16"/>
                <w:szCs w:val="16"/>
              </w:rPr>
            </w:pPr>
            <w:r w:rsidRPr="00D25446">
              <w:rPr>
                <w:rFonts w:ascii="GHEA Grapalat" w:hAnsi="GHEA Grapalat"/>
                <w:sz w:val="16"/>
                <w:szCs w:val="16"/>
              </w:rPr>
              <w:t>промежуточный код, предусмотренный планом закупок по классификации ЕЗК (CPV)</w:t>
            </w:r>
          </w:p>
        </w:tc>
        <w:tc>
          <w:tcPr>
            <w:tcW w:w="1062" w:type="dxa"/>
            <w:vAlign w:val="center"/>
          </w:tcPr>
          <w:p w14:paraId="6061004A" w14:textId="77777777" w:rsidR="00EA4626" w:rsidRPr="00D25446" w:rsidRDefault="00EA4626" w:rsidP="00EA4626">
            <w:pPr>
              <w:widowControl w:val="0"/>
              <w:ind w:left="-108" w:right="-94"/>
              <w:jc w:val="center"/>
              <w:rPr>
                <w:rFonts w:ascii="GHEA Grapalat" w:hAnsi="GHEA Grapalat"/>
                <w:sz w:val="16"/>
                <w:szCs w:val="16"/>
              </w:rPr>
            </w:pPr>
            <w:r w:rsidRPr="00D25446">
              <w:rPr>
                <w:rFonts w:ascii="GHEA Grapalat" w:hAnsi="GHEA Grapalat"/>
                <w:sz w:val="16"/>
                <w:szCs w:val="16"/>
              </w:rPr>
              <w:t>наименование</w:t>
            </w:r>
          </w:p>
        </w:tc>
        <w:tc>
          <w:tcPr>
            <w:tcW w:w="7627" w:type="dxa"/>
            <w:gridSpan w:val="13"/>
            <w:vAlign w:val="center"/>
          </w:tcPr>
          <w:p w14:paraId="0454F406" w14:textId="77777777" w:rsidR="00EA4626" w:rsidRPr="00562671" w:rsidRDefault="00EA4626" w:rsidP="00EA4626">
            <w:pPr>
              <w:widowControl w:val="0"/>
              <w:ind w:left="-43"/>
              <w:jc w:val="center"/>
              <w:rPr>
                <w:rFonts w:ascii="GHEA Grapalat" w:hAnsi="GHEA Grapalat"/>
                <w:sz w:val="16"/>
                <w:szCs w:val="16"/>
              </w:rPr>
            </w:pPr>
            <w:r w:rsidRPr="00D25446">
              <w:rPr>
                <w:rFonts w:ascii="GHEA Grapalat" w:hAnsi="GHEA Grapalat"/>
                <w:sz w:val="16"/>
                <w:szCs w:val="16"/>
              </w:rPr>
              <w:t>Оплату работы предусматривается произвести в 20 г., по месяцам, в том числе</w:t>
            </w:r>
            <w:r>
              <w:rPr>
                <w:rStyle w:val="FootnoteReference"/>
                <w:rFonts w:ascii="GHEA Grapalat" w:hAnsi="GHEA Grapalat"/>
                <w:sz w:val="16"/>
                <w:szCs w:val="16"/>
              </w:rPr>
              <w:footnoteReference w:customMarkFollows="1" w:id="27"/>
              <w:t>**</w:t>
            </w:r>
          </w:p>
        </w:tc>
      </w:tr>
      <w:tr w:rsidR="00EA4626" w:rsidRPr="00D25446" w14:paraId="205AA985" w14:textId="77777777" w:rsidTr="005C5E17">
        <w:trPr>
          <w:cantSplit/>
          <w:trHeight w:val="1096"/>
          <w:jc w:val="center"/>
        </w:trPr>
        <w:tc>
          <w:tcPr>
            <w:tcW w:w="922" w:type="dxa"/>
            <w:vAlign w:val="center"/>
          </w:tcPr>
          <w:p w14:paraId="1D5F5652" w14:textId="77777777" w:rsidR="00EA4626" w:rsidRPr="00D25446" w:rsidRDefault="00EA4626" w:rsidP="00EA4626">
            <w:pPr>
              <w:widowControl w:val="0"/>
              <w:ind w:left="-43"/>
              <w:jc w:val="center"/>
              <w:rPr>
                <w:rFonts w:ascii="GHEA Grapalat" w:hAnsi="GHEA Grapalat"/>
                <w:sz w:val="16"/>
                <w:szCs w:val="16"/>
              </w:rPr>
            </w:pPr>
          </w:p>
        </w:tc>
        <w:tc>
          <w:tcPr>
            <w:tcW w:w="1492" w:type="dxa"/>
            <w:vAlign w:val="center"/>
          </w:tcPr>
          <w:p w14:paraId="6D7F4022" w14:textId="77777777" w:rsidR="00EA4626" w:rsidRPr="00D25446" w:rsidRDefault="00EA4626" w:rsidP="00EA4626">
            <w:pPr>
              <w:widowControl w:val="0"/>
              <w:ind w:left="-43"/>
              <w:jc w:val="center"/>
              <w:rPr>
                <w:rFonts w:ascii="GHEA Grapalat" w:hAnsi="GHEA Grapalat"/>
                <w:sz w:val="16"/>
                <w:szCs w:val="16"/>
              </w:rPr>
            </w:pPr>
          </w:p>
        </w:tc>
        <w:tc>
          <w:tcPr>
            <w:tcW w:w="1062" w:type="dxa"/>
            <w:vAlign w:val="center"/>
          </w:tcPr>
          <w:p w14:paraId="45CC48F8" w14:textId="77777777" w:rsidR="00EA4626" w:rsidRPr="00D25446" w:rsidRDefault="00EA4626" w:rsidP="00EA4626">
            <w:pPr>
              <w:widowControl w:val="0"/>
              <w:ind w:left="-43"/>
              <w:jc w:val="center"/>
              <w:rPr>
                <w:rFonts w:ascii="GHEA Grapalat" w:hAnsi="GHEA Grapalat"/>
                <w:sz w:val="16"/>
                <w:szCs w:val="16"/>
              </w:rPr>
            </w:pPr>
          </w:p>
        </w:tc>
        <w:tc>
          <w:tcPr>
            <w:tcW w:w="633" w:type="dxa"/>
            <w:vAlign w:val="center"/>
          </w:tcPr>
          <w:p w14:paraId="49182C3B" w14:textId="77777777" w:rsidR="00EA4626" w:rsidRPr="00D25446" w:rsidRDefault="00EA4626" w:rsidP="00EA4626">
            <w:pPr>
              <w:widowControl w:val="0"/>
              <w:ind w:left="-108" w:right="-136"/>
              <w:jc w:val="center"/>
              <w:rPr>
                <w:rFonts w:ascii="GHEA Grapalat" w:hAnsi="GHEA Grapalat"/>
                <w:sz w:val="16"/>
                <w:szCs w:val="16"/>
              </w:rPr>
            </w:pPr>
            <w:r w:rsidRPr="00D25446">
              <w:rPr>
                <w:rFonts w:ascii="GHEA Grapalat" w:hAnsi="GHEA Grapalat"/>
                <w:sz w:val="16"/>
                <w:szCs w:val="16"/>
              </w:rPr>
              <w:t>январь</w:t>
            </w:r>
          </w:p>
        </w:tc>
        <w:tc>
          <w:tcPr>
            <w:tcW w:w="719" w:type="dxa"/>
            <w:vAlign w:val="center"/>
          </w:tcPr>
          <w:p w14:paraId="3F65C0FB" w14:textId="77777777" w:rsidR="00EA4626" w:rsidRPr="00D25446" w:rsidRDefault="00EA4626" w:rsidP="00EA4626">
            <w:pPr>
              <w:widowControl w:val="0"/>
              <w:ind w:left="-108" w:right="-136"/>
              <w:jc w:val="center"/>
              <w:rPr>
                <w:rFonts w:ascii="GHEA Grapalat" w:hAnsi="GHEA Grapalat" w:cs="Sylfaen"/>
                <w:sz w:val="16"/>
                <w:szCs w:val="16"/>
              </w:rPr>
            </w:pPr>
            <w:r w:rsidRPr="00D25446">
              <w:rPr>
                <w:rFonts w:ascii="GHEA Grapalat" w:hAnsi="GHEA Grapalat"/>
                <w:sz w:val="16"/>
                <w:szCs w:val="16"/>
              </w:rPr>
              <w:t>февраль</w:t>
            </w:r>
          </w:p>
        </w:tc>
        <w:tc>
          <w:tcPr>
            <w:tcW w:w="514" w:type="dxa"/>
            <w:vAlign w:val="center"/>
          </w:tcPr>
          <w:p w14:paraId="3DA92617" w14:textId="77777777" w:rsidR="00EA4626" w:rsidRPr="00D25446" w:rsidRDefault="00EA4626" w:rsidP="00EA4626">
            <w:pPr>
              <w:widowControl w:val="0"/>
              <w:ind w:left="-108" w:right="-136"/>
              <w:jc w:val="center"/>
              <w:rPr>
                <w:rFonts w:ascii="GHEA Grapalat" w:hAnsi="GHEA Grapalat"/>
                <w:sz w:val="16"/>
                <w:szCs w:val="16"/>
              </w:rPr>
            </w:pPr>
            <w:r w:rsidRPr="00D25446">
              <w:rPr>
                <w:rFonts w:ascii="GHEA Grapalat" w:hAnsi="GHEA Grapalat"/>
                <w:sz w:val="16"/>
                <w:szCs w:val="16"/>
              </w:rPr>
              <w:t>март</w:t>
            </w:r>
          </w:p>
        </w:tc>
        <w:tc>
          <w:tcPr>
            <w:tcW w:w="628" w:type="dxa"/>
            <w:vAlign w:val="center"/>
          </w:tcPr>
          <w:p w14:paraId="1D271015" w14:textId="77777777" w:rsidR="00EA4626" w:rsidRPr="00D25446" w:rsidRDefault="00EA4626" w:rsidP="00EA4626">
            <w:pPr>
              <w:widowControl w:val="0"/>
              <w:ind w:left="-108" w:right="-136"/>
              <w:jc w:val="center"/>
              <w:rPr>
                <w:rFonts w:ascii="GHEA Grapalat" w:hAnsi="GHEA Grapalat" w:cs="Sylfaen"/>
                <w:sz w:val="16"/>
                <w:szCs w:val="16"/>
              </w:rPr>
            </w:pPr>
            <w:r w:rsidRPr="00D25446">
              <w:rPr>
                <w:rFonts w:ascii="GHEA Grapalat" w:hAnsi="GHEA Grapalat"/>
                <w:sz w:val="16"/>
                <w:szCs w:val="16"/>
              </w:rPr>
              <w:t>апрель</w:t>
            </w:r>
          </w:p>
        </w:tc>
        <w:tc>
          <w:tcPr>
            <w:tcW w:w="598" w:type="dxa"/>
            <w:vAlign w:val="center"/>
          </w:tcPr>
          <w:p w14:paraId="7EA0B34B" w14:textId="77777777" w:rsidR="00EA4626" w:rsidRPr="00D25446" w:rsidRDefault="00EA4626" w:rsidP="00EA4626">
            <w:pPr>
              <w:widowControl w:val="0"/>
              <w:ind w:left="-108" w:right="-136"/>
              <w:jc w:val="center"/>
              <w:rPr>
                <w:rFonts w:ascii="GHEA Grapalat" w:hAnsi="GHEA Grapalat"/>
                <w:sz w:val="16"/>
                <w:szCs w:val="16"/>
              </w:rPr>
            </w:pPr>
            <w:r w:rsidRPr="00D25446">
              <w:rPr>
                <w:rFonts w:ascii="GHEA Grapalat" w:hAnsi="GHEA Grapalat"/>
                <w:sz w:val="16"/>
                <w:szCs w:val="16"/>
              </w:rPr>
              <w:t>май</w:t>
            </w:r>
          </w:p>
        </w:tc>
        <w:tc>
          <w:tcPr>
            <w:tcW w:w="567" w:type="dxa"/>
            <w:vAlign w:val="center"/>
          </w:tcPr>
          <w:p w14:paraId="760B30E4" w14:textId="77777777" w:rsidR="00EA4626" w:rsidRPr="00D25446" w:rsidRDefault="00EA4626" w:rsidP="00EA4626">
            <w:pPr>
              <w:widowControl w:val="0"/>
              <w:ind w:left="-108" w:right="-136"/>
              <w:jc w:val="center"/>
              <w:rPr>
                <w:rFonts w:ascii="GHEA Grapalat" w:hAnsi="GHEA Grapalat"/>
                <w:sz w:val="16"/>
                <w:szCs w:val="16"/>
              </w:rPr>
            </w:pPr>
            <w:r w:rsidRPr="00D25446">
              <w:rPr>
                <w:rFonts w:ascii="GHEA Grapalat" w:hAnsi="GHEA Grapalat"/>
                <w:sz w:val="16"/>
                <w:szCs w:val="16"/>
              </w:rPr>
              <w:t>июнь</w:t>
            </w:r>
          </w:p>
        </w:tc>
        <w:tc>
          <w:tcPr>
            <w:tcW w:w="567" w:type="dxa"/>
            <w:vAlign w:val="center"/>
          </w:tcPr>
          <w:p w14:paraId="265F835B" w14:textId="77777777" w:rsidR="00EA4626" w:rsidRPr="00D25446" w:rsidRDefault="00EA4626" w:rsidP="00EA4626">
            <w:pPr>
              <w:widowControl w:val="0"/>
              <w:ind w:left="-108" w:right="-136"/>
              <w:jc w:val="center"/>
              <w:rPr>
                <w:rFonts w:ascii="GHEA Grapalat" w:hAnsi="GHEA Grapalat"/>
                <w:sz w:val="16"/>
                <w:szCs w:val="16"/>
              </w:rPr>
            </w:pPr>
            <w:r w:rsidRPr="00D25446">
              <w:rPr>
                <w:rFonts w:ascii="GHEA Grapalat" w:hAnsi="GHEA Grapalat"/>
                <w:sz w:val="16"/>
                <w:szCs w:val="16"/>
              </w:rPr>
              <w:t xml:space="preserve">июль </w:t>
            </w:r>
          </w:p>
        </w:tc>
        <w:tc>
          <w:tcPr>
            <w:tcW w:w="567" w:type="dxa"/>
            <w:vAlign w:val="center"/>
          </w:tcPr>
          <w:p w14:paraId="393EFC85" w14:textId="77777777" w:rsidR="00EA4626" w:rsidRPr="00D25446" w:rsidRDefault="00EA4626" w:rsidP="00EA4626">
            <w:pPr>
              <w:widowControl w:val="0"/>
              <w:ind w:left="-108" w:right="-136"/>
              <w:jc w:val="center"/>
              <w:rPr>
                <w:rFonts w:ascii="GHEA Grapalat" w:hAnsi="GHEA Grapalat"/>
                <w:sz w:val="16"/>
                <w:szCs w:val="16"/>
              </w:rPr>
            </w:pPr>
            <w:r w:rsidRPr="00D25446">
              <w:rPr>
                <w:rFonts w:ascii="GHEA Grapalat" w:hAnsi="GHEA Grapalat"/>
                <w:sz w:val="16"/>
                <w:szCs w:val="16"/>
              </w:rPr>
              <w:t>август</w:t>
            </w:r>
          </w:p>
        </w:tc>
        <w:tc>
          <w:tcPr>
            <w:tcW w:w="709" w:type="dxa"/>
            <w:vAlign w:val="center"/>
          </w:tcPr>
          <w:p w14:paraId="406A5894" w14:textId="77777777" w:rsidR="00EA4626" w:rsidRPr="00D25446" w:rsidRDefault="00EA4626" w:rsidP="00EA4626">
            <w:pPr>
              <w:widowControl w:val="0"/>
              <w:ind w:left="-108" w:right="-136"/>
              <w:jc w:val="center"/>
              <w:rPr>
                <w:rFonts w:ascii="GHEA Grapalat" w:hAnsi="GHEA Grapalat"/>
                <w:sz w:val="16"/>
                <w:szCs w:val="16"/>
              </w:rPr>
            </w:pPr>
            <w:r w:rsidRPr="00D25446">
              <w:rPr>
                <w:rFonts w:ascii="GHEA Grapalat" w:hAnsi="GHEA Grapalat"/>
                <w:sz w:val="16"/>
                <w:szCs w:val="16"/>
              </w:rPr>
              <w:t xml:space="preserve">сентябрь </w:t>
            </w:r>
          </w:p>
        </w:tc>
        <w:tc>
          <w:tcPr>
            <w:tcW w:w="644" w:type="dxa"/>
            <w:vAlign w:val="center"/>
          </w:tcPr>
          <w:p w14:paraId="4AD4EC93" w14:textId="77777777" w:rsidR="00EA4626" w:rsidRPr="00D25446" w:rsidRDefault="00EA4626" w:rsidP="00EA4626">
            <w:pPr>
              <w:widowControl w:val="0"/>
              <w:ind w:left="-108" w:right="-136"/>
              <w:jc w:val="center"/>
              <w:rPr>
                <w:rFonts w:ascii="GHEA Grapalat" w:hAnsi="GHEA Grapalat"/>
                <w:sz w:val="16"/>
                <w:szCs w:val="16"/>
              </w:rPr>
            </w:pPr>
            <w:r w:rsidRPr="00D25446">
              <w:rPr>
                <w:rFonts w:ascii="GHEA Grapalat" w:hAnsi="GHEA Grapalat"/>
                <w:sz w:val="16"/>
                <w:szCs w:val="16"/>
              </w:rPr>
              <w:t>октябрь</w:t>
            </w:r>
          </w:p>
        </w:tc>
        <w:tc>
          <w:tcPr>
            <w:tcW w:w="553" w:type="dxa"/>
            <w:vAlign w:val="center"/>
          </w:tcPr>
          <w:p w14:paraId="65848FD4" w14:textId="77777777" w:rsidR="00EA4626" w:rsidRPr="00D25446" w:rsidRDefault="00EA4626" w:rsidP="00EA4626">
            <w:pPr>
              <w:widowControl w:val="0"/>
              <w:ind w:left="-108" w:right="-136"/>
              <w:jc w:val="center"/>
              <w:rPr>
                <w:rFonts w:ascii="GHEA Grapalat" w:hAnsi="GHEA Grapalat"/>
                <w:sz w:val="16"/>
                <w:szCs w:val="16"/>
              </w:rPr>
            </w:pPr>
            <w:r w:rsidRPr="00D25446">
              <w:rPr>
                <w:rFonts w:ascii="GHEA Grapalat" w:hAnsi="GHEA Grapalat"/>
                <w:sz w:val="16"/>
                <w:szCs w:val="16"/>
              </w:rPr>
              <w:t>ноябрь</w:t>
            </w:r>
          </w:p>
        </w:tc>
        <w:tc>
          <w:tcPr>
            <w:tcW w:w="480" w:type="dxa"/>
            <w:vAlign w:val="center"/>
          </w:tcPr>
          <w:p w14:paraId="298E9C59" w14:textId="77777777" w:rsidR="00EA4626" w:rsidRPr="00D25446" w:rsidRDefault="00EA4626" w:rsidP="00EA4626">
            <w:pPr>
              <w:widowControl w:val="0"/>
              <w:ind w:left="-108" w:right="-136"/>
              <w:jc w:val="center"/>
              <w:rPr>
                <w:rFonts w:ascii="GHEA Grapalat" w:hAnsi="GHEA Grapalat"/>
                <w:sz w:val="16"/>
                <w:szCs w:val="16"/>
              </w:rPr>
            </w:pPr>
            <w:r w:rsidRPr="00D25446">
              <w:rPr>
                <w:rFonts w:ascii="GHEA Grapalat" w:hAnsi="GHEA Grapalat"/>
                <w:sz w:val="16"/>
                <w:szCs w:val="16"/>
              </w:rPr>
              <w:t>декабрь</w:t>
            </w:r>
          </w:p>
        </w:tc>
        <w:tc>
          <w:tcPr>
            <w:tcW w:w="448" w:type="dxa"/>
            <w:vAlign w:val="center"/>
          </w:tcPr>
          <w:p w14:paraId="5F10BE20" w14:textId="77777777" w:rsidR="00EA4626" w:rsidRPr="00D25446" w:rsidRDefault="00EA4626" w:rsidP="00EA4626">
            <w:pPr>
              <w:widowControl w:val="0"/>
              <w:ind w:left="-108" w:right="-136"/>
              <w:jc w:val="center"/>
              <w:rPr>
                <w:rFonts w:ascii="GHEA Grapalat" w:hAnsi="GHEA Grapalat"/>
                <w:sz w:val="16"/>
                <w:szCs w:val="16"/>
                <w:lang w:val="en-US"/>
              </w:rPr>
            </w:pPr>
            <w:r w:rsidRPr="00D25446">
              <w:rPr>
                <w:rFonts w:ascii="GHEA Grapalat" w:hAnsi="GHEA Grapalat"/>
                <w:sz w:val="16"/>
                <w:szCs w:val="16"/>
              </w:rPr>
              <w:t>Всего</w:t>
            </w:r>
          </w:p>
        </w:tc>
      </w:tr>
      <w:tr w:rsidR="00EA4626" w:rsidRPr="00D25446" w14:paraId="1EA1B641" w14:textId="77777777" w:rsidTr="005C5E17">
        <w:trPr>
          <w:cantSplit/>
          <w:trHeight w:val="1096"/>
          <w:jc w:val="center"/>
        </w:trPr>
        <w:tc>
          <w:tcPr>
            <w:tcW w:w="922" w:type="dxa"/>
            <w:vAlign w:val="center"/>
          </w:tcPr>
          <w:p w14:paraId="51260944" w14:textId="06CE952B" w:rsidR="00EA4626" w:rsidRPr="0053747F" w:rsidRDefault="00940194" w:rsidP="00EA4626">
            <w:pPr>
              <w:widowControl w:val="0"/>
              <w:ind w:left="-43"/>
              <w:jc w:val="center"/>
              <w:rPr>
                <w:rFonts w:ascii="GHEA Grapalat" w:hAnsi="GHEA Grapalat"/>
                <w:sz w:val="16"/>
                <w:szCs w:val="16"/>
                <w:lang w:val="en-US"/>
              </w:rPr>
            </w:pPr>
            <w:r>
              <w:rPr>
                <w:rFonts w:ascii="GHEA Grapalat" w:hAnsi="GHEA Grapalat"/>
                <w:sz w:val="16"/>
                <w:szCs w:val="16"/>
              </w:rPr>
              <w:t>1</w:t>
            </w:r>
          </w:p>
        </w:tc>
        <w:tc>
          <w:tcPr>
            <w:tcW w:w="1492" w:type="dxa"/>
            <w:vAlign w:val="center"/>
          </w:tcPr>
          <w:p w14:paraId="3B3E4727" w14:textId="23376444" w:rsidR="00EA4626" w:rsidRPr="008E2901" w:rsidRDefault="00940194" w:rsidP="00CB1129">
            <w:pPr>
              <w:widowControl w:val="0"/>
              <w:ind w:left="-43"/>
              <w:jc w:val="center"/>
              <w:rPr>
                <w:rFonts w:ascii="GHEA Grapalat" w:hAnsi="GHEA Grapalat"/>
                <w:sz w:val="16"/>
                <w:szCs w:val="16"/>
                <w:lang w:val="hy-AM"/>
              </w:rPr>
            </w:pPr>
            <w:r>
              <w:rPr>
                <w:rFonts w:ascii="GHEA Grapalat" w:hAnsi="GHEA Grapalat"/>
                <w:sz w:val="16"/>
                <w:szCs w:val="16"/>
                <w:lang w:val="hy-AM"/>
              </w:rPr>
              <w:t>45231213</w:t>
            </w:r>
            <w:r>
              <w:rPr>
                <w:rFonts w:ascii="GHEA Grapalat" w:hAnsi="GHEA Grapalat"/>
                <w:sz w:val="16"/>
                <w:szCs w:val="16"/>
              </w:rPr>
              <w:t>/50</w:t>
            </w:r>
            <w:r w:rsidR="00D0580C">
              <w:rPr>
                <w:rFonts w:ascii="GHEA Grapalat" w:hAnsi="GHEA Grapalat"/>
                <w:sz w:val="16"/>
                <w:szCs w:val="16"/>
              </w:rPr>
              <w:t>5</w:t>
            </w:r>
          </w:p>
        </w:tc>
        <w:tc>
          <w:tcPr>
            <w:tcW w:w="1062" w:type="dxa"/>
            <w:vAlign w:val="center"/>
          </w:tcPr>
          <w:p w14:paraId="5F3C67A7" w14:textId="0B7E72E5" w:rsidR="00EA4626" w:rsidRPr="00940194" w:rsidRDefault="00326F81" w:rsidP="00EA4626">
            <w:pPr>
              <w:widowControl w:val="0"/>
              <w:ind w:left="-43"/>
              <w:jc w:val="center"/>
              <w:rPr>
                <w:rFonts w:ascii="GHEA Grapalat" w:hAnsi="GHEA Grapalat"/>
                <w:bCs/>
                <w:sz w:val="18"/>
                <w:szCs w:val="18"/>
              </w:rPr>
            </w:pPr>
            <w:r>
              <w:rPr>
                <w:rFonts w:ascii="GHEA Grapalat" w:eastAsia="MS Mincho" w:hAnsi="GHEA Grapalat"/>
                <w:bCs/>
                <w:sz w:val="18"/>
                <w:szCs w:val="18"/>
                <w:lang w:eastAsia="ja-JP"/>
              </w:rPr>
              <w:t>Работ по установке (приобретению) устройств световой сигнализации в Ереване</w:t>
            </w:r>
          </w:p>
        </w:tc>
        <w:tc>
          <w:tcPr>
            <w:tcW w:w="633" w:type="dxa"/>
            <w:vAlign w:val="center"/>
          </w:tcPr>
          <w:p w14:paraId="2B614C42" w14:textId="77777777" w:rsidR="00EA4626" w:rsidRPr="00D25446" w:rsidRDefault="00EA4626" w:rsidP="00EA4626">
            <w:pPr>
              <w:widowControl w:val="0"/>
              <w:ind w:left="-43"/>
              <w:jc w:val="center"/>
              <w:rPr>
                <w:rFonts w:ascii="GHEA Grapalat" w:hAnsi="GHEA Grapalat"/>
                <w:sz w:val="16"/>
                <w:szCs w:val="16"/>
              </w:rPr>
            </w:pPr>
            <w:r w:rsidRPr="00D25446">
              <w:rPr>
                <w:rFonts w:ascii="GHEA Grapalat" w:hAnsi="GHEA Grapalat"/>
                <w:sz w:val="16"/>
                <w:szCs w:val="16"/>
              </w:rPr>
              <w:t>... %</w:t>
            </w:r>
          </w:p>
        </w:tc>
        <w:tc>
          <w:tcPr>
            <w:tcW w:w="719" w:type="dxa"/>
            <w:vAlign w:val="center"/>
          </w:tcPr>
          <w:p w14:paraId="4EB74A9B" w14:textId="77777777" w:rsidR="00EA4626" w:rsidRPr="00D25446" w:rsidRDefault="00EA4626" w:rsidP="00EA4626">
            <w:pPr>
              <w:widowControl w:val="0"/>
              <w:ind w:left="-43"/>
              <w:jc w:val="center"/>
              <w:rPr>
                <w:rFonts w:ascii="GHEA Grapalat" w:hAnsi="GHEA Grapalat"/>
                <w:sz w:val="16"/>
                <w:szCs w:val="16"/>
              </w:rPr>
            </w:pPr>
            <w:r w:rsidRPr="00D25446">
              <w:rPr>
                <w:rFonts w:ascii="GHEA Grapalat" w:hAnsi="GHEA Grapalat"/>
                <w:sz w:val="16"/>
                <w:szCs w:val="16"/>
              </w:rPr>
              <w:t>... %</w:t>
            </w:r>
          </w:p>
        </w:tc>
        <w:tc>
          <w:tcPr>
            <w:tcW w:w="514" w:type="dxa"/>
            <w:vAlign w:val="center"/>
          </w:tcPr>
          <w:p w14:paraId="68B5F2D9" w14:textId="77777777" w:rsidR="00EA4626" w:rsidRPr="00D25446" w:rsidRDefault="00EA4626" w:rsidP="00EA4626">
            <w:pPr>
              <w:widowControl w:val="0"/>
              <w:ind w:left="-43"/>
              <w:jc w:val="center"/>
              <w:rPr>
                <w:rFonts w:ascii="GHEA Grapalat" w:hAnsi="GHEA Grapalat" w:cs="Arial"/>
                <w:sz w:val="16"/>
                <w:szCs w:val="16"/>
              </w:rPr>
            </w:pPr>
            <w:r w:rsidRPr="00D25446">
              <w:rPr>
                <w:rFonts w:ascii="GHEA Grapalat" w:hAnsi="GHEA Grapalat"/>
                <w:sz w:val="16"/>
                <w:szCs w:val="16"/>
              </w:rPr>
              <w:t>... %</w:t>
            </w:r>
          </w:p>
        </w:tc>
        <w:tc>
          <w:tcPr>
            <w:tcW w:w="628" w:type="dxa"/>
            <w:vAlign w:val="center"/>
          </w:tcPr>
          <w:p w14:paraId="2732672B" w14:textId="77777777" w:rsidR="00EA4626" w:rsidRPr="00D25446" w:rsidRDefault="00EA4626" w:rsidP="00EA4626">
            <w:pPr>
              <w:widowControl w:val="0"/>
              <w:ind w:left="-43"/>
              <w:jc w:val="center"/>
              <w:rPr>
                <w:rFonts w:ascii="GHEA Grapalat" w:hAnsi="GHEA Grapalat" w:cs="Arial"/>
                <w:sz w:val="16"/>
                <w:szCs w:val="16"/>
              </w:rPr>
            </w:pPr>
            <w:r w:rsidRPr="00D25446">
              <w:rPr>
                <w:rFonts w:ascii="GHEA Grapalat" w:hAnsi="GHEA Grapalat"/>
                <w:sz w:val="16"/>
                <w:szCs w:val="16"/>
              </w:rPr>
              <w:t>... %</w:t>
            </w:r>
          </w:p>
        </w:tc>
        <w:tc>
          <w:tcPr>
            <w:tcW w:w="598" w:type="dxa"/>
            <w:vAlign w:val="center"/>
          </w:tcPr>
          <w:p w14:paraId="53ACAB85" w14:textId="77777777" w:rsidR="00EA4626" w:rsidRPr="00D25446" w:rsidRDefault="00EA4626" w:rsidP="00EA4626">
            <w:pPr>
              <w:widowControl w:val="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14:paraId="223CF16C" w14:textId="77777777" w:rsidR="00EA4626" w:rsidRPr="00D25446" w:rsidRDefault="00EA4626" w:rsidP="00EA4626">
            <w:pPr>
              <w:widowControl w:val="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14:paraId="1706897D" w14:textId="77777777" w:rsidR="00EA4626" w:rsidRPr="00D25446" w:rsidRDefault="00EA4626" w:rsidP="00EA4626">
            <w:pPr>
              <w:widowControl w:val="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14:paraId="70D53E4C" w14:textId="77777777" w:rsidR="00EA4626" w:rsidRPr="00D25446" w:rsidRDefault="00EA4626" w:rsidP="00EA4626">
            <w:pPr>
              <w:widowControl w:val="0"/>
              <w:ind w:left="-43"/>
              <w:jc w:val="center"/>
              <w:rPr>
                <w:rFonts w:ascii="GHEA Grapalat" w:hAnsi="GHEA Grapalat" w:cs="Arial"/>
                <w:sz w:val="16"/>
                <w:szCs w:val="16"/>
              </w:rPr>
            </w:pPr>
            <w:r w:rsidRPr="00D25446">
              <w:rPr>
                <w:rFonts w:ascii="GHEA Grapalat" w:hAnsi="GHEA Grapalat"/>
                <w:sz w:val="16"/>
                <w:szCs w:val="16"/>
              </w:rPr>
              <w:t>... %</w:t>
            </w:r>
          </w:p>
        </w:tc>
        <w:tc>
          <w:tcPr>
            <w:tcW w:w="709" w:type="dxa"/>
            <w:vAlign w:val="center"/>
          </w:tcPr>
          <w:p w14:paraId="3FC3EB29" w14:textId="77777777" w:rsidR="00EA4626" w:rsidRPr="00D25446" w:rsidRDefault="00EA4626" w:rsidP="00EA4626">
            <w:pPr>
              <w:widowControl w:val="0"/>
              <w:ind w:left="-43"/>
              <w:jc w:val="center"/>
              <w:rPr>
                <w:rFonts w:ascii="GHEA Grapalat" w:hAnsi="GHEA Grapalat" w:cs="Arial"/>
                <w:sz w:val="16"/>
                <w:szCs w:val="16"/>
              </w:rPr>
            </w:pPr>
            <w:r w:rsidRPr="00D25446">
              <w:rPr>
                <w:rFonts w:ascii="GHEA Grapalat" w:hAnsi="GHEA Grapalat"/>
                <w:sz w:val="16"/>
                <w:szCs w:val="16"/>
              </w:rPr>
              <w:t>... %</w:t>
            </w:r>
          </w:p>
        </w:tc>
        <w:tc>
          <w:tcPr>
            <w:tcW w:w="644" w:type="dxa"/>
            <w:vAlign w:val="center"/>
          </w:tcPr>
          <w:p w14:paraId="5A215FFB" w14:textId="77777777" w:rsidR="00EA4626" w:rsidRPr="00D25446" w:rsidRDefault="00EA4626" w:rsidP="00EA4626">
            <w:pPr>
              <w:widowControl w:val="0"/>
              <w:ind w:left="-43"/>
              <w:jc w:val="center"/>
              <w:rPr>
                <w:rFonts w:ascii="GHEA Grapalat" w:hAnsi="GHEA Grapalat" w:cs="Arial"/>
                <w:sz w:val="16"/>
                <w:szCs w:val="16"/>
              </w:rPr>
            </w:pPr>
            <w:r w:rsidRPr="00D25446">
              <w:rPr>
                <w:rFonts w:ascii="GHEA Grapalat" w:hAnsi="GHEA Grapalat"/>
                <w:sz w:val="16"/>
                <w:szCs w:val="16"/>
              </w:rPr>
              <w:t>... %</w:t>
            </w:r>
          </w:p>
        </w:tc>
        <w:tc>
          <w:tcPr>
            <w:tcW w:w="553" w:type="dxa"/>
            <w:vAlign w:val="center"/>
          </w:tcPr>
          <w:p w14:paraId="4D6C0317" w14:textId="77777777" w:rsidR="00EA4626" w:rsidRPr="00D25446" w:rsidRDefault="00EA4626" w:rsidP="00EA4626">
            <w:pPr>
              <w:widowControl w:val="0"/>
              <w:ind w:left="-43"/>
              <w:jc w:val="center"/>
              <w:rPr>
                <w:rFonts w:ascii="GHEA Grapalat" w:hAnsi="GHEA Grapalat" w:cs="Arial"/>
                <w:sz w:val="16"/>
                <w:szCs w:val="16"/>
              </w:rPr>
            </w:pPr>
            <w:r w:rsidRPr="00D25446">
              <w:rPr>
                <w:rFonts w:ascii="GHEA Grapalat" w:hAnsi="GHEA Grapalat"/>
                <w:sz w:val="16"/>
                <w:szCs w:val="16"/>
              </w:rPr>
              <w:t>... %</w:t>
            </w:r>
          </w:p>
        </w:tc>
        <w:tc>
          <w:tcPr>
            <w:tcW w:w="480" w:type="dxa"/>
            <w:vAlign w:val="center"/>
          </w:tcPr>
          <w:p w14:paraId="43BF5A34" w14:textId="77777777" w:rsidR="00EA4626" w:rsidRPr="00D25446" w:rsidRDefault="00EA4626" w:rsidP="00EA4626">
            <w:pPr>
              <w:widowControl w:val="0"/>
              <w:ind w:left="-43"/>
              <w:jc w:val="center"/>
              <w:rPr>
                <w:rFonts w:ascii="GHEA Grapalat" w:hAnsi="GHEA Grapalat" w:cs="Arial"/>
                <w:sz w:val="16"/>
                <w:szCs w:val="16"/>
              </w:rPr>
            </w:pPr>
            <w:r w:rsidRPr="00D25446">
              <w:rPr>
                <w:rFonts w:ascii="GHEA Grapalat" w:hAnsi="GHEA Grapalat"/>
                <w:sz w:val="16"/>
                <w:szCs w:val="16"/>
              </w:rPr>
              <w:t>... %</w:t>
            </w:r>
          </w:p>
        </w:tc>
        <w:tc>
          <w:tcPr>
            <w:tcW w:w="448" w:type="dxa"/>
            <w:vAlign w:val="center"/>
          </w:tcPr>
          <w:p w14:paraId="1EF4565B" w14:textId="77777777" w:rsidR="00EA4626" w:rsidRPr="00D25446" w:rsidRDefault="00EA4626" w:rsidP="00EA4626">
            <w:pPr>
              <w:widowControl w:val="0"/>
              <w:ind w:left="-43"/>
              <w:jc w:val="center"/>
              <w:rPr>
                <w:rFonts w:ascii="GHEA Grapalat" w:hAnsi="GHEA Grapalat"/>
                <w:b/>
                <w:sz w:val="16"/>
                <w:szCs w:val="16"/>
              </w:rPr>
            </w:pPr>
            <w:r w:rsidRPr="00D25446">
              <w:rPr>
                <w:rFonts w:ascii="GHEA Grapalat" w:hAnsi="GHEA Grapalat"/>
                <w:sz w:val="16"/>
                <w:szCs w:val="16"/>
              </w:rPr>
              <w:t>... %</w:t>
            </w:r>
          </w:p>
        </w:tc>
      </w:tr>
    </w:tbl>
    <w:p w14:paraId="3CD9A33F" w14:textId="77777777" w:rsidR="00EA4626" w:rsidRDefault="00EA4626" w:rsidP="00EA4626">
      <w:pPr>
        <w:widowControl w:val="0"/>
        <w:ind w:firstLine="567"/>
        <w:jc w:val="both"/>
        <w:rPr>
          <w:rFonts w:ascii="GHEA Grapalat" w:hAnsi="GHEA Grapalat"/>
          <w:i/>
          <w:lang w:val="en-US"/>
        </w:rPr>
      </w:pPr>
    </w:p>
    <w:tbl>
      <w:tblPr>
        <w:tblW w:w="9639" w:type="dxa"/>
        <w:jc w:val="center"/>
        <w:tblLayout w:type="fixed"/>
        <w:tblLook w:val="0000" w:firstRow="0" w:lastRow="0" w:firstColumn="0" w:lastColumn="0" w:noHBand="0" w:noVBand="0"/>
      </w:tblPr>
      <w:tblGrid>
        <w:gridCol w:w="4536"/>
        <w:gridCol w:w="760"/>
        <w:gridCol w:w="4343"/>
      </w:tblGrid>
      <w:tr w:rsidR="00EA4626" w:rsidRPr="009F3DC7" w14:paraId="6C4E56EB" w14:textId="77777777" w:rsidTr="005C5E17">
        <w:trPr>
          <w:jc w:val="center"/>
        </w:trPr>
        <w:tc>
          <w:tcPr>
            <w:tcW w:w="4536" w:type="dxa"/>
          </w:tcPr>
          <w:p w14:paraId="0458743E" w14:textId="77777777" w:rsidR="00EA4626" w:rsidRPr="009F3DC7" w:rsidRDefault="00EA4626" w:rsidP="00EA4626">
            <w:pPr>
              <w:widowControl w:val="0"/>
              <w:jc w:val="center"/>
              <w:rPr>
                <w:rFonts w:ascii="GHEA Grapalat" w:hAnsi="GHEA Grapalat" w:cs="Sylfaen"/>
                <w:b/>
                <w:bCs/>
              </w:rPr>
            </w:pPr>
            <w:r w:rsidRPr="009F3DC7">
              <w:rPr>
                <w:rFonts w:ascii="GHEA Grapalat" w:hAnsi="GHEA Grapalat"/>
                <w:b/>
              </w:rPr>
              <w:t>ЗАКАЗЧИК</w:t>
            </w:r>
          </w:p>
          <w:p w14:paraId="50702585" w14:textId="77777777" w:rsidR="00EA4626" w:rsidRPr="00562671" w:rsidRDefault="00EA4626" w:rsidP="00EA4626">
            <w:pPr>
              <w:widowControl w:val="0"/>
              <w:jc w:val="center"/>
              <w:rPr>
                <w:rFonts w:ascii="GHEA Grapalat" w:hAnsi="GHEA Grapalat"/>
                <w:lang w:val="en-US"/>
              </w:rPr>
            </w:pPr>
            <w:r>
              <w:rPr>
                <w:rFonts w:ascii="GHEA Grapalat" w:hAnsi="GHEA Grapalat"/>
                <w:lang w:val="en-US"/>
              </w:rPr>
              <w:t>______________________</w:t>
            </w:r>
          </w:p>
          <w:p w14:paraId="795C4597" w14:textId="77777777" w:rsidR="00EA4626" w:rsidRPr="00562671" w:rsidRDefault="00EA4626" w:rsidP="00EA4626">
            <w:pPr>
              <w:widowControl w:val="0"/>
              <w:jc w:val="center"/>
              <w:rPr>
                <w:rFonts w:ascii="GHEA Grapalat" w:hAnsi="GHEA Grapalat"/>
                <w:vertAlign w:val="superscript"/>
              </w:rPr>
            </w:pPr>
            <w:r w:rsidRPr="00562671">
              <w:rPr>
                <w:rFonts w:ascii="GHEA Grapalat" w:hAnsi="GHEA Grapalat"/>
                <w:vertAlign w:val="superscript"/>
              </w:rPr>
              <w:t>/подпись/</w:t>
            </w:r>
          </w:p>
          <w:p w14:paraId="63E6AFBC" w14:textId="77777777" w:rsidR="00EA4626" w:rsidRPr="009F3DC7" w:rsidRDefault="00EA4626" w:rsidP="00EA4626">
            <w:pPr>
              <w:widowControl w:val="0"/>
              <w:jc w:val="center"/>
              <w:rPr>
                <w:rFonts w:ascii="GHEA Grapalat" w:hAnsi="GHEA Grapalat"/>
              </w:rPr>
            </w:pPr>
            <w:r w:rsidRPr="009F3DC7">
              <w:rPr>
                <w:rFonts w:ascii="GHEA Grapalat" w:hAnsi="GHEA Grapalat"/>
              </w:rPr>
              <w:t>М. П.</w:t>
            </w:r>
          </w:p>
        </w:tc>
        <w:tc>
          <w:tcPr>
            <w:tcW w:w="760" w:type="dxa"/>
          </w:tcPr>
          <w:p w14:paraId="23F09F22" w14:textId="77777777" w:rsidR="00EA4626" w:rsidRPr="009F3DC7" w:rsidRDefault="00EA4626" w:rsidP="00EA4626">
            <w:pPr>
              <w:widowControl w:val="0"/>
              <w:jc w:val="center"/>
              <w:rPr>
                <w:rFonts w:ascii="GHEA Grapalat" w:hAnsi="GHEA Grapalat"/>
              </w:rPr>
            </w:pPr>
          </w:p>
        </w:tc>
        <w:tc>
          <w:tcPr>
            <w:tcW w:w="4343" w:type="dxa"/>
          </w:tcPr>
          <w:p w14:paraId="61159B0A" w14:textId="77777777" w:rsidR="00EA4626" w:rsidRPr="009F3DC7" w:rsidRDefault="00EA4626" w:rsidP="00EA4626">
            <w:pPr>
              <w:widowControl w:val="0"/>
              <w:jc w:val="center"/>
              <w:rPr>
                <w:rFonts w:ascii="GHEA Grapalat" w:hAnsi="GHEA Grapalat" w:cs="Sylfaen"/>
                <w:b/>
                <w:bCs/>
              </w:rPr>
            </w:pPr>
            <w:r w:rsidRPr="009F3DC7">
              <w:rPr>
                <w:rFonts w:ascii="GHEA Grapalat" w:hAnsi="GHEA Grapalat"/>
                <w:b/>
              </w:rPr>
              <w:t>ИСПОЛНИТЕЛЬ</w:t>
            </w:r>
          </w:p>
          <w:p w14:paraId="14E9B79C" w14:textId="77777777" w:rsidR="00EA4626" w:rsidRPr="00562671" w:rsidRDefault="00EA4626" w:rsidP="00EA4626">
            <w:pPr>
              <w:widowControl w:val="0"/>
              <w:jc w:val="center"/>
              <w:rPr>
                <w:rFonts w:ascii="GHEA Grapalat" w:hAnsi="GHEA Grapalat"/>
                <w:lang w:val="en-US"/>
              </w:rPr>
            </w:pPr>
            <w:r>
              <w:rPr>
                <w:rFonts w:ascii="GHEA Grapalat" w:hAnsi="GHEA Grapalat"/>
                <w:lang w:val="en-US"/>
              </w:rPr>
              <w:t>_______________________</w:t>
            </w:r>
          </w:p>
          <w:p w14:paraId="6535A181" w14:textId="77777777" w:rsidR="00EA4626" w:rsidRPr="00562671" w:rsidRDefault="00EA4626" w:rsidP="00EA4626">
            <w:pPr>
              <w:widowControl w:val="0"/>
              <w:jc w:val="center"/>
              <w:rPr>
                <w:rFonts w:ascii="GHEA Grapalat" w:hAnsi="GHEA Grapalat"/>
                <w:vertAlign w:val="superscript"/>
              </w:rPr>
            </w:pPr>
            <w:r w:rsidRPr="00562671">
              <w:rPr>
                <w:rFonts w:ascii="GHEA Grapalat" w:hAnsi="GHEA Grapalat"/>
                <w:vertAlign w:val="superscript"/>
              </w:rPr>
              <w:t>/подпись/</w:t>
            </w:r>
          </w:p>
          <w:p w14:paraId="5581B6CA" w14:textId="77777777" w:rsidR="00EA4626" w:rsidRPr="009F3DC7" w:rsidRDefault="00EA4626" w:rsidP="00EA4626">
            <w:pPr>
              <w:widowControl w:val="0"/>
              <w:jc w:val="center"/>
              <w:rPr>
                <w:rFonts w:ascii="GHEA Grapalat" w:hAnsi="GHEA Grapalat"/>
              </w:rPr>
            </w:pPr>
            <w:r w:rsidRPr="009F3DC7">
              <w:rPr>
                <w:rFonts w:ascii="GHEA Grapalat" w:hAnsi="GHEA Grapalat"/>
              </w:rPr>
              <w:t>М. П.</w:t>
            </w:r>
          </w:p>
        </w:tc>
      </w:tr>
    </w:tbl>
    <w:p w14:paraId="14697906" w14:textId="77777777" w:rsidR="00EA4626" w:rsidRPr="009F3DC7" w:rsidRDefault="00EA4626" w:rsidP="00EA4626">
      <w:pPr>
        <w:widowControl w:val="0"/>
        <w:ind w:firstLine="567"/>
        <w:rPr>
          <w:rFonts w:ascii="GHEA Grapalat" w:hAnsi="GHEA Grapalat"/>
        </w:rPr>
        <w:sectPr w:rsidR="00EA4626" w:rsidRPr="009F3DC7" w:rsidSect="00A63FB9">
          <w:footnotePr>
            <w:pos w:val="beneathText"/>
          </w:footnotePr>
          <w:pgSz w:w="11907" w:h="16840" w:code="9"/>
          <w:pgMar w:top="1276" w:right="850" w:bottom="993" w:left="1418" w:header="561" w:footer="561" w:gutter="0"/>
          <w:cols w:space="720"/>
          <w:titlePg/>
          <w:docGrid w:linePitch="326"/>
        </w:sectPr>
      </w:pPr>
    </w:p>
    <w:p w14:paraId="2D549434" w14:textId="77777777" w:rsidR="00EA4626" w:rsidRPr="009F3DC7" w:rsidRDefault="00EA4626" w:rsidP="00EA4626">
      <w:pPr>
        <w:widowControl w:val="0"/>
        <w:autoSpaceDE w:val="0"/>
        <w:autoSpaceDN w:val="0"/>
        <w:adjustRightInd w:val="0"/>
        <w:ind w:firstLine="567"/>
        <w:jc w:val="right"/>
        <w:rPr>
          <w:rFonts w:ascii="GHEA Grapalat" w:hAnsi="GHEA Grapalat" w:cs="TimesArmenianPSMT"/>
          <w:i/>
        </w:rPr>
      </w:pPr>
      <w:r w:rsidRPr="009F3DC7">
        <w:rPr>
          <w:rFonts w:ascii="GHEA Grapalat" w:hAnsi="GHEA Grapalat"/>
          <w:i/>
        </w:rPr>
        <w:lastRenderedPageBreak/>
        <w:t>Приложение № 3</w:t>
      </w:r>
    </w:p>
    <w:p w14:paraId="20C64B23" w14:textId="77777777" w:rsidR="00EA4626" w:rsidRPr="009F3DC7" w:rsidRDefault="00EA4626" w:rsidP="00EA4626">
      <w:pPr>
        <w:widowControl w:val="0"/>
        <w:autoSpaceDE w:val="0"/>
        <w:autoSpaceDN w:val="0"/>
        <w:adjustRightInd w:val="0"/>
        <w:ind w:firstLine="567"/>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14:paraId="723D32B0" w14:textId="77777777" w:rsidR="00EA4626" w:rsidRPr="009F3DC7" w:rsidRDefault="00EA4626" w:rsidP="00EA4626">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801"/>
        <w:gridCol w:w="4949"/>
      </w:tblGrid>
      <w:tr w:rsidR="00EA4626" w:rsidRPr="009F3DC7" w14:paraId="70D5B6FD" w14:textId="77777777" w:rsidTr="005C5E17">
        <w:trPr>
          <w:tblCellSpacing w:w="7" w:type="dxa"/>
          <w:jc w:val="center"/>
        </w:trPr>
        <w:tc>
          <w:tcPr>
            <w:tcW w:w="0" w:type="auto"/>
            <w:vAlign w:val="center"/>
          </w:tcPr>
          <w:p w14:paraId="30CE73E3" w14:textId="77777777" w:rsidR="00EA4626" w:rsidRPr="00EF1C40" w:rsidRDefault="00EA4626" w:rsidP="00EA4626">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B409F4E" w14:textId="77777777" w:rsidR="00EA4626" w:rsidRPr="00EF1C40" w:rsidRDefault="00EA4626" w:rsidP="00EA4626">
            <w:pPr>
              <w:widowControl w:val="0"/>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14:paraId="792C7D5A" w14:textId="77777777" w:rsidR="00EA4626" w:rsidRPr="009F3DC7" w:rsidRDefault="00EA4626" w:rsidP="00EA4626">
            <w:pPr>
              <w:widowControl w:val="0"/>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14:paraId="3AD1D603" w14:textId="77777777" w:rsidR="00EA4626" w:rsidRPr="009F3DC7" w:rsidRDefault="00EA4626" w:rsidP="00EA4626">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1F0C15B9" w14:textId="77777777" w:rsidR="00EA4626" w:rsidRPr="00EF1C40" w:rsidRDefault="00EA4626" w:rsidP="00EA4626">
            <w:pPr>
              <w:widowControl w:val="0"/>
              <w:jc w:val="center"/>
              <w:rPr>
                <w:rFonts w:ascii="GHEA Grapalat" w:hAnsi="GHEA Grapalat"/>
                <w:iCs/>
                <w:color w:val="000000"/>
              </w:rPr>
            </w:pPr>
            <w:r w:rsidRPr="009F3DC7">
              <w:rPr>
                <w:rFonts w:ascii="GHEA Grapalat" w:hAnsi="GHEA Grapalat"/>
                <w:color w:val="000000"/>
              </w:rPr>
              <w:t>Р/С___________________</w:t>
            </w:r>
            <w:r w:rsidRPr="00EF1C40">
              <w:rPr>
                <w:rFonts w:ascii="GHEA Grapalat" w:hAnsi="GHEA Grapalat"/>
                <w:color w:val="000000"/>
              </w:rPr>
              <w:t>___</w:t>
            </w:r>
            <w:r>
              <w:rPr>
                <w:rFonts w:ascii="GHEA Grapalat" w:hAnsi="GHEA Grapalat"/>
                <w:color w:val="000000"/>
              </w:rPr>
              <w:t>______</w:t>
            </w:r>
          </w:p>
          <w:p w14:paraId="2DAA0B83" w14:textId="77777777" w:rsidR="00EA4626" w:rsidRPr="00EF1C40" w:rsidRDefault="00EA4626" w:rsidP="00EA4626">
            <w:pPr>
              <w:widowControl w:val="0"/>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14:paraId="6F8867FE" w14:textId="77777777" w:rsidR="00EA4626" w:rsidRPr="00EF1C40" w:rsidRDefault="00EA4626" w:rsidP="00EA4626">
            <w:pPr>
              <w:widowControl w:val="0"/>
              <w:jc w:val="center"/>
              <w:rPr>
                <w:rFonts w:ascii="GHEA Grapalat" w:hAnsi="GHEA Grapalat"/>
                <w:iCs/>
                <w:color w:val="000000"/>
              </w:rPr>
            </w:pPr>
            <w:r>
              <w:rPr>
                <w:rFonts w:ascii="GHEA Grapalat" w:hAnsi="GHEA Grapalat"/>
                <w:color w:val="000000"/>
              </w:rPr>
              <w:t xml:space="preserve">Заказчик </w:t>
            </w:r>
          </w:p>
          <w:p w14:paraId="5F0A7F72" w14:textId="77777777" w:rsidR="00EA4626" w:rsidRPr="00EF1C40" w:rsidRDefault="00EA4626" w:rsidP="00EA4626">
            <w:pPr>
              <w:widowControl w:val="0"/>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14:paraId="30C82224" w14:textId="77777777" w:rsidR="00EA4626" w:rsidRPr="009F3DC7" w:rsidRDefault="00EA4626" w:rsidP="00EA4626">
            <w:pPr>
              <w:widowControl w:val="0"/>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14:paraId="08D27DDF" w14:textId="77777777" w:rsidR="00EA4626" w:rsidRPr="009F3DC7" w:rsidRDefault="00EA4626" w:rsidP="00EA4626">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14:paraId="0E338FBC" w14:textId="77777777" w:rsidR="00EA4626" w:rsidRPr="009F3DC7" w:rsidRDefault="00EA4626" w:rsidP="00EA4626">
            <w:pPr>
              <w:widowControl w:val="0"/>
              <w:jc w:val="center"/>
              <w:rPr>
                <w:rFonts w:ascii="GHEA Grapalat" w:hAnsi="GHEA Grapalat"/>
                <w:iCs/>
                <w:color w:val="000000"/>
              </w:rPr>
            </w:pPr>
            <w:r w:rsidRPr="009F3DC7">
              <w:rPr>
                <w:rFonts w:ascii="GHEA Grapalat" w:hAnsi="GHEA Grapalat"/>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14:paraId="6B1DC9DB" w14:textId="77777777" w:rsidR="00EA4626" w:rsidRPr="009F3DC7" w:rsidRDefault="00EA4626" w:rsidP="00EA4626">
            <w:pPr>
              <w:widowControl w:val="0"/>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14:paraId="51D9FF6C" w14:textId="77777777" w:rsidR="00EA4626" w:rsidRPr="009F3DC7" w:rsidRDefault="00EA4626" w:rsidP="00EA4626">
      <w:pPr>
        <w:widowControl w:val="0"/>
        <w:ind w:firstLine="567"/>
        <w:rPr>
          <w:rFonts w:ascii="GHEA Grapalat" w:hAnsi="GHEA Grapalat"/>
          <w:iCs/>
          <w:color w:val="000000"/>
        </w:rPr>
      </w:pPr>
    </w:p>
    <w:p w14:paraId="3328A149" w14:textId="77777777" w:rsidR="00EA4626" w:rsidRPr="009F3DC7" w:rsidRDefault="00EA4626" w:rsidP="00EA4626">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38C03933" w14:textId="77777777" w:rsidR="00EA4626" w:rsidRPr="009F3DC7" w:rsidRDefault="00EA4626" w:rsidP="00EA4626">
      <w:pPr>
        <w:widowControl w:val="0"/>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14:paraId="415F1E89" w14:textId="77777777" w:rsidR="00EA4626" w:rsidRPr="009F3DC7" w:rsidRDefault="00EA4626" w:rsidP="00EA4626">
      <w:pPr>
        <w:pStyle w:val="BodyTextIndent"/>
        <w:widowControl w:val="0"/>
        <w:spacing w:line="240" w:lineRule="auto"/>
        <w:ind w:firstLine="567"/>
        <w:jc w:val="center"/>
        <w:rPr>
          <w:rFonts w:ascii="GHEA Grapalat" w:hAnsi="GHEA Grapalat"/>
          <w:b/>
          <w:bCs/>
          <w:iCs/>
          <w:sz w:val="24"/>
          <w:szCs w:val="24"/>
        </w:rPr>
      </w:pPr>
    </w:p>
    <w:p w14:paraId="792352C5" w14:textId="77777777" w:rsidR="00EA4626" w:rsidRPr="00EF1C40" w:rsidRDefault="00EA4626" w:rsidP="00EA4626">
      <w:pPr>
        <w:pStyle w:val="BodyTextIndent"/>
        <w:widowControl w:val="0"/>
        <w:spacing w:line="240" w:lineRule="auto"/>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14:paraId="5B2B4A13" w14:textId="77777777" w:rsidR="00EA4626" w:rsidRPr="009F3DC7" w:rsidRDefault="00EA4626" w:rsidP="00EA4626">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14:paraId="26C59425" w14:textId="77777777" w:rsidR="00EA4626" w:rsidRPr="009F3DC7" w:rsidRDefault="00EA4626" w:rsidP="00EA4626">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14:paraId="04D10FBC" w14:textId="77777777" w:rsidR="00EA4626" w:rsidRPr="009F3DC7" w:rsidRDefault="00EA4626" w:rsidP="00EA4626">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14:paraId="63554CED" w14:textId="77777777" w:rsidR="00EA4626" w:rsidRPr="00EF1C40" w:rsidRDefault="00EA4626" w:rsidP="00EA4626">
      <w:pPr>
        <w:widowControl w:val="0"/>
        <w:tabs>
          <w:tab w:val="left" w:pos="6804"/>
          <w:tab w:val="left" w:pos="779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14:paraId="5A7511B0" w14:textId="77777777" w:rsidR="00EA4626" w:rsidRPr="00EF1C40" w:rsidRDefault="00EA4626" w:rsidP="00EA4626">
      <w:pPr>
        <w:widowControl w:val="0"/>
        <w:tabs>
          <w:tab w:val="left" w:pos="6804"/>
          <w:tab w:val="left" w:pos="7797"/>
          <w:tab w:val="left" w:pos="8789"/>
        </w:tabs>
        <w:ind w:firstLine="567"/>
        <w:jc w:val="both"/>
        <w:rPr>
          <w:rFonts w:ascii="GHEA Grapalat" w:hAnsi="GHEA Grapalat" w:cs="Sylfaen"/>
          <w:iCs/>
        </w:rPr>
      </w:pPr>
    </w:p>
    <w:p w14:paraId="583474DD" w14:textId="77777777" w:rsidR="00EA4626" w:rsidRPr="009F3DC7" w:rsidRDefault="00EA4626" w:rsidP="00EA4626">
      <w:pPr>
        <w:widowControl w:val="0"/>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38"/>
        <w:gridCol w:w="1802"/>
        <w:gridCol w:w="1215"/>
        <w:gridCol w:w="1743"/>
        <w:gridCol w:w="1234"/>
        <w:gridCol w:w="1271"/>
        <w:gridCol w:w="1175"/>
      </w:tblGrid>
      <w:tr w:rsidR="00EA4626" w:rsidRPr="00EF1C40" w14:paraId="758E9BAE" w14:textId="77777777" w:rsidTr="005C5E17">
        <w:trPr>
          <w:jc w:val="center"/>
        </w:trPr>
        <w:tc>
          <w:tcPr>
            <w:tcW w:w="357" w:type="dxa"/>
            <w:vMerge w:val="restart"/>
            <w:shd w:val="clear" w:color="auto" w:fill="auto"/>
            <w:vAlign w:val="center"/>
          </w:tcPr>
          <w:p w14:paraId="6F7419A6" w14:textId="77777777" w:rsidR="00EA4626" w:rsidRPr="00EF1C40" w:rsidRDefault="00EA4626" w:rsidP="00EA4626">
            <w:pPr>
              <w:pStyle w:val="NormalWeb"/>
              <w:widowControl w:val="0"/>
              <w:spacing w:before="0" w:beforeAutospacing="0" w:after="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14:paraId="5408ED90" w14:textId="77777777" w:rsidR="00EA4626" w:rsidRPr="00EF1C40" w:rsidRDefault="00EA4626" w:rsidP="00EA46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EF1C40">
              <w:rPr>
                <w:rFonts w:ascii="GHEA Grapalat" w:hAnsi="GHEA Grapalat"/>
                <w:sz w:val="16"/>
                <w:szCs w:val="16"/>
              </w:rPr>
              <w:t>Выполненные работы</w:t>
            </w:r>
          </w:p>
        </w:tc>
      </w:tr>
      <w:tr w:rsidR="00EA4626" w:rsidRPr="00EF1C40" w14:paraId="36BABAD5" w14:textId="77777777" w:rsidTr="005C5E17">
        <w:trPr>
          <w:jc w:val="center"/>
        </w:trPr>
        <w:tc>
          <w:tcPr>
            <w:tcW w:w="357" w:type="dxa"/>
            <w:vMerge/>
            <w:shd w:val="clear" w:color="auto" w:fill="auto"/>
          </w:tcPr>
          <w:p w14:paraId="7AF75167" w14:textId="77777777" w:rsidR="00EA4626" w:rsidRPr="00EF1C40" w:rsidRDefault="00EA4626" w:rsidP="00EA4626">
            <w:pPr>
              <w:pStyle w:val="NormalWeb"/>
              <w:widowControl w:val="0"/>
              <w:spacing w:before="0" w:beforeAutospacing="0" w:after="0" w:afterAutospacing="0"/>
              <w:ind w:firstLine="567"/>
              <w:jc w:val="center"/>
              <w:rPr>
                <w:rFonts w:ascii="GHEA Grapalat" w:hAnsi="GHEA Grapalat"/>
                <w:sz w:val="16"/>
                <w:szCs w:val="16"/>
              </w:rPr>
            </w:pPr>
          </w:p>
        </w:tc>
        <w:tc>
          <w:tcPr>
            <w:tcW w:w="1173" w:type="dxa"/>
            <w:vMerge w:val="restart"/>
            <w:shd w:val="clear" w:color="auto" w:fill="auto"/>
            <w:vAlign w:val="center"/>
          </w:tcPr>
          <w:p w14:paraId="7CFACB89" w14:textId="77777777" w:rsidR="00EA4626" w:rsidRPr="00EF1C40" w:rsidRDefault="00EA4626" w:rsidP="00EA4626">
            <w:pPr>
              <w:pStyle w:val="NormalWeb"/>
              <w:widowControl w:val="0"/>
              <w:spacing w:before="0" w:beforeAutospacing="0" w:after="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14:paraId="3C5F2EFF"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14:paraId="2A9AB997"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14:paraId="0CCE9E3D"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14:paraId="6D994F77"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r w:rsidRPr="00EF1C40">
              <w:rPr>
                <w:rFonts w:ascii="GHEA Grapalat" w:hAnsi="GHEA Grapalat"/>
                <w:sz w:val="16"/>
                <w:szCs w:val="16"/>
              </w:rPr>
              <w:t>драмов)</w:t>
            </w:r>
          </w:p>
        </w:tc>
        <w:tc>
          <w:tcPr>
            <w:tcW w:w="1175" w:type="dxa"/>
            <w:vMerge w:val="restart"/>
            <w:shd w:val="clear" w:color="auto" w:fill="auto"/>
            <w:vAlign w:val="center"/>
          </w:tcPr>
          <w:p w14:paraId="2D8A891C"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EA4626" w:rsidRPr="00EF1C40" w14:paraId="45BEA10C" w14:textId="77777777" w:rsidTr="005C5E17">
        <w:trPr>
          <w:trHeight w:val="1105"/>
          <w:jc w:val="center"/>
        </w:trPr>
        <w:tc>
          <w:tcPr>
            <w:tcW w:w="357" w:type="dxa"/>
            <w:vMerge/>
            <w:tcBorders>
              <w:bottom w:val="single" w:sz="4" w:space="0" w:color="auto"/>
            </w:tcBorders>
            <w:shd w:val="clear" w:color="auto" w:fill="auto"/>
          </w:tcPr>
          <w:p w14:paraId="349E580B" w14:textId="77777777" w:rsidR="00EA4626" w:rsidRPr="00EF1C40" w:rsidRDefault="00EA4626" w:rsidP="00EA4626">
            <w:pPr>
              <w:pStyle w:val="NormalWeb"/>
              <w:widowControl w:val="0"/>
              <w:spacing w:before="0" w:beforeAutospacing="0" w:after="0" w:afterAutospacing="0"/>
              <w:ind w:firstLine="567"/>
              <w:jc w:val="center"/>
              <w:rPr>
                <w:rFonts w:ascii="GHEA Grapalat" w:hAnsi="GHEA Grapalat"/>
                <w:sz w:val="16"/>
                <w:szCs w:val="16"/>
              </w:rPr>
            </w:pPr>
          </w:p>
        </w:tc>
        <w:tc>
          <w:tcPr>
            <w:tcW w:w="1173" w:type="dxa"/>
            <w:vMerge/>
            <w:tcBorders>
              <w:bottom w:val="single" w:sz="4" w:space="0" w:color="auto"/>
            </w:tcBorders>
            <w:shd w:val="clear" w:color="auto" w:fill="auto"/>
            <w:vAlign w:val="center"/>
          </w:tcPr>
          <w:p w14:paraId="39A46F98"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438" w:type="dxa"/>
            <w:vMerge/>
            <w:tcBorders>
              <w:bottom w:val="single" w:sz="4" w:space="0" w:color="auto"/>
            </w:tcBorders>
            <w:shd w:val="clear" w:color="auto" w:fill="auto"/>
            <w:vAlign w:val="center"/>
          </w:tcPr>
          <w:p w14:paraId="7459ECA3"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802" w:type="dxa"/>
            <w:tcBorders>
              <w:bottom w:val="single" w:sz="4" w:space="0" w:color="auto"/>
            </w:tcBorders>
            <w:shd w:val="clear" w:color="auto" w:fill="auto"/>
            <w:vAlign w:val="center"/>
          </w:tcPr>
          <w:p w14:paraId="38D821ED"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14:paraId="569A4C8D"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14:paraId="787793B0"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14:paraId="1E69B84E"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14:paraId="58D05B6E"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175" w:type="dxa"/>
            <w:vMerge/>
            <w:tcBorders>
              <w:bottom w:val="single" w:sz="4" w:space="0" w:color="auto"/>
            </w:tcBorders>
            <w:shd w:val="clear" w:color="auto" w:fill="auto"/>
            <w:vAlign w:val="center"/>
          </w:tcPr>
          <w:p w14:paraId="4C5075A9"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r>
      <w:tr w:rsidR="00EA4626" w:rsidRPr="00EF1C40" w14:paraId="5B8E845D" w14:textId="77777777" w:rsidTr="005C5E17">
        <w:trPr>
          <w:jc w:val="center"/>
        </w:trPr>
        <w:tc>
          <w:tcPr>
            <w:tcW w:w="357" w:type="dxa"/>
            <w:shd w:val="clear" w:color="auto" w:fill="auto"/>
            <w:vAlign w:val="center"/>
          </w:tcPr>
          <w:p w14:paraId="3D351C3B" w14:textId="77777777" w:rsidR="00EA4626" w:rsidRPr="00EF1C40" w:rsidRDefault="00EA4626" w:rsidP="00EA4626">
            <w:pPr>
              <w:pStyle w:val="NormalWeb"/>
              <w:widowControl w:val="0"/>
              <w:spacing w:before="0" w:beforeAutospacing="0" w:after="0" w:afterAutospacing="0"/>
              <w:ind w:firstLine="567"/>
              <w:jc w:val="center"/>
              <w:rPr>
                <w:rFonts w:ascii="GHEA Grapalat" w:hAnsi="GHEA Grapalat"/>
                <w:sz w:val="16"/>
                <w:szCs w:val="16"/>
              </w:rPr>
            </w:pPr>
          </w:p>
        </w:tc>
        <w:tc>
          <w:tcPr>
            <w:tcW w:w="1173" w:type="dxa"/>
            <w:shd w:val="clear" w:color="auto" w:fill="auto"/>
            <w:vAlign w:val="center"/>
          </w:tcPr>
          <w:p w14:paraId="3988D93A"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438" w:type="dxa"/>
            <w:shd w:val="clear" w:color="auto" w:fill="auto"/>
            <w:vAlign w:val="center"/>
          </w:tcPr>
          <w:p w14:paraId="52025F16"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802" w:type="dxa"/>
            <w:shd w:val="clear" w:color="auto" w:fill="auto"/>
            <w:vAlign w:val="center"/>
          </w:tcPr>
          <w:p w14:paraId="4006A0BD"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215" w:type="dxa"/>
            <w:shd w:val="clear" w:color="auto" w:fill="auto"/>
            <w:vAlign w:val="center"/>
          </w:tcPr>
          <w:p w14:paraId="59515304"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743" w:type="dxa"/>
            <w:shd w:val="clear" w:color="auto" w:fill="auto"/>
            <w:vAlign w:val="center"/>
          </w:tcPr>
          <w:p w14:paraId="1FEAB0EC"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234" w:type="dxa"/>
            <w:shd w:val="clear" w:color="auto" w:fill="auto"/>
            <w:vAlign w:val="center"/>
          </w:tcPr>
          <w:p w14:paraId="099219DD"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271" w:type="dxa"/>
            <w:shd w:val="clear" w:color="auto" w:fill="auto"/>
            <w:vAlign w:val="center"/>
          </w:tcPr>
          <w:p w14:paraId="44F6FBBE"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175" w:type="dxa"/>
            <w:shd w:val="clear" w:color="auto" w:fill="auto"/>
            <w:vAlign w:val="center"/>
          </w:tcPr>
          <w:p w14:paraId="5224744D"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r>
      <w:tr w:rsidR="00EA4626" w:rsidRPr="00EF1C40" w14:paraId="7D4970DD" w14:textId="77777777" w:rsidTr="005C5E17">
        <w:trPr>
          <w:jc w:val="center"/>
        </w:trPr>
        <w:tc>
          <w:tcPr>
            <w:tcW w:w="357" w:type="dxa"/>
            <w:shd w:val="clear" w:color="auto" w:fill="auto"/>
          </w:tcPr>
          <w:p w14:paraId="0578CE30" w14:textId="77777777" w:rsidR="00EA4626" w:rsidRPr="00EF1C40" w:rsidRDefault="00EA4626" w:rsidP="00EA4626">
            <w:pPr>
              <w:pStyle w:val="NormalWeb"/>
              <w:widowControl w:val="0"/>
              <w:spacing w:before="0" w:beforeAutospacing="0" w:after="0" w:afterAutospacing="0"/>
              <w:ind w:firstLine="567"/>
              <w:jc w:val="center"/>
              <w:rPr>
                <w:rFonts w:ascii="GHEA Grapalat" w:hAnsi="GHEA Grapalat"/>
                <w:sz w:val="16"/>
                <w:szCs w:val="16"/>
              </w:rPr>
            </w:pPr>
          </w:p>
        </w:tc>
        <w:tc>
          <w:tcPr>
            <w:tcW w:w="1173" w:type="dxa"/>
            <w:shd w:val="clear" w:color="auto" w:fill="auto"/>
          </w:tcPr>
          <w:p w14:paraId="068AB838"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438" w:type="dxa"/>
            <w:shd w:val="clear" w:color="auto" w:fill="auto"/>
          </w:tcPr>
          <w:p w14:paraId="12C9F957"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802" w:type="dxa"/>
            <w:shd w:val="clear" w:color="auto" w:fill="auto"/>
          </w:tcPr>
          <w:p w14:paraId="696F2C89"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215" w:type="dxa"/>
            <w:shd w:val="clear" w:color="auto" w:fill="auto"/>
          </w:tcPr>
          <w:p w14:paraId="690C6ADE"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743" w:type="dxa"/>
            <w:shd w:val="clear" w:color="auto" w:fill="auto"/>
          </w:tcPr>
          <w:p w14:paraId="1C6CC475"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234" w:type="dxa"/>
            <w:shd w:val="clear" w:color="auto" w:fill="auto"/>
          </w:tcPr>
          <w:p w14:paraId="13B96F02"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271" w:type="dxa"/>
            <w:shd w:val="clear" w:color="auto" w:fill="auto"/>
          </w:tcPr>
          <w:p w14:paraId="4BE46389"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175" w:type="dxa"/>
            <w:shd w:val="clear" w:color="auto" w:fill="auto"/>
          </w:tcPr>
          <w:p w14:paraId="13CB675F"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r>
    </w:tbl>
    <w:p w14:paraId="057BC7D3" w14:textId="77777777" w:rsidR="00EA4626" w:rsidRPr="00EF1C40" w:rsidRDefault="00EA4626" w:rsidP="00EA4626">
      <w:pPr>
        <w:widowControl w:val="0"/>
        <w:ind w:firstLine="567"/>
        <w:jc w:val="both"/>
        <w:rPr>
          <w:rFonts w:ascii="GHEA Grapalat" w:hAnsi="GHEA Grapalat" w:cs="Arial"/>
          <w:iCs/>
          <w:color w:val="000000"/>
          <w:lang w:val="en-US"/>
        </w:rPr>
      </w:pPr>
    </w:p>
    <w:p w14:paraId="78AD8EBD" w14:textId="77777777" w:rsidR="00EA4626" w:rsidRPr="009F3DC7" w:rsidRDefault="00EA4626" w:rsidP="00EA4626">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3549E57E" w14:textId="77777777" w:rsidR="00EA4626" w:rsidRPr="00744E7F" w:rsidRDefault="00EA4626" w:rsidP="00EA4626">
      <w:pPr>
        <w:widowControl w:val="0"/>
        <w:ind w:firstLine="567"/>
        <w:rPr>
          <w:rFonts w:ascii="GHEA Grapalat" w:hAnsi="GHEA Grapalat"/>
          <w:iCs/>
          <w:snapToGrid w:val="0"/>
          <w:color w:val="000000"/>
        </w:rPr>
      </w:pPr>
    </w:p>
    <w:tbl>
      <w:tblPr>
        <w:tblStyle w:val="TableSimple2"/>
        <w:tblW w:w="9704" w:type="dxa"/>
        <w:tblLook w:val="0000" w:firstRow="0" w:lastRow="0" w:firstColumn="0" w:lastColumn="0" w:noHBand="0" w:noVBand="0"/>
      </w:tblPr>
      <w:tblGrid>
        <w:gridCol w:w="4852"/>
        <w:gridCol w:w="4852"/>
      </w:tblGrid>
      <w:tr w:rsidR="00EA4626" w:rsidRPr="009F3DC7" w14:paraId="30D52AB9" w14:textId="77777777" w:rsidTr="005C5E17">
        <w:trPr>
          <w:trHeight w:val="266"/>
        </w:trPr>
        <w:tc>
          <w:tcPr>
            <w:tcW w:w="0" w:type="auto"/>
          </w:tcPr>
          <w:p w14:paraId="6EF5DDED" w14:textId="77777777" w:rsidR="00EA4626" w:rsidRPr="009F3DC7" w:rsidRDefault="00EA4626" w:rsidP="00EA4626">
            <w:pPr>
              <w:widowControl w:val="0"/>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14:paraId="694FAE0D" w14:textId="77777777" w:rsidR="00EA4626" w:rsidRPr="009F3DC7" w:rsidRDefault="00EA4626" w:rsidP="00EA4626">
            <w:pPr>
              <w:widowControl w:val="0"/>
              <w:ind w:firstLine="19"/>
              <w:jc w:val="center"/>
              <w:rPr>
                <w:rFonts w:ascii="GHEA Grapalat" w:hAnsi="GHEA Grapalat"/>
                <w:iCs/>
                <w:color w:val="000000"/>
              </w:rPr>
            </w:pPr>
            <w:r w:rsidRPr="009F3DC7">
              <w:rPr>
                <w:rFonts w:ascii="GHEA Grapalat" w:hAnsi="GHEA Grapalat"/>
                <w:color w:val="000000"/>
              </w:rPr>
              <w:t>Работу принял</w:t>
            </w:r>
          </w:p>
        </w:tc>
      </w:tr>
      <w:tr w:rsidR="00EA4626" w:rsidRPr="009F3DC7" w14:paraId="52B3940F" w14:textId="77777777" w:rsidTr="005C5E17">
        <w:trPr>
          <w:trHeight w:val="473"/>
        </w:trPr>
        <w:tc>
          <w:tcPr>
            <w:tcW w:w="0" w:type="auto"/>
          </w:tcPr>
          <w:p w14:paraId="7CD4DAAA" w14:textId="77777777" w:rsidR="00EA4626" w:rsidRPr="00EF1C40" w:rsidRDefault="00EA4626" w:rsidP="00EA4626">
            <w:pPr>
              <w:widowControl w:val="0"/>
              <w:ind w:firstLine="19"/>
              <w:jc w:val="center"/>
              <w:rPr>
                <w:rFonts w:ascii="GHEA Grapalat" w:hAnsi="GHEA Grapalat"/>
                <w:iCs/>
                <w:lang w:val="en-US"/>
              </w:rPr>
            </w:pPr>
            <w:r>
              <w:rPr>
                <w:rFonts w:ascii="GHEA Grapalat" w:hAnsi="GHEA Grapalat"/>
              </w:rPr>
              <w:t>___________________________</w:t>
            </w:r>
          </w:p>
          <w:p w14:paraId="0CD59556" w14:textId="77777777" w:rsidR="00EA4626" w:rsidRPr="00E50D56" w:rsidRDefault="00EA4626" w:rsidP="00EA4626">
            <w:pPr>
              <w:widowControl w:val="0"/>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14:paraId="78CEB52B" w14:textId="77777777" w:rsidR="00EA4626" w:rsidRPr="009F3DC7" w:rsidRDefault="00EA4626" w:rsidP="00EA4626">
            <w:pPr>
              <w:widowControl w:val="0"/>
              <w:ind w:firstLine="19"/>
              <w:jc w:val="center"/>
              <w:rPr>
                <w:rFonts w:ascii="GHEA Grapalat" w:hAnsi="GHEA Grapalat"/>
                <w:iCs/>
              </w:rPr>
            </w:pPr>
            <w:r w:rsidRPr="009F3DC7">
              <w:rPr>
                <w:rFonts w:ascii="GHEA Grapalat" w:hAnsi="GHEA Grapalat"/>
              </w:rPr>
              <w:t>___________________________</w:t>
            </w:r>
          </w:p>
          <w:p w14:paraId="2D0923EA" w14:textId="77777777" w:rsidR="00EA4626" w:rsidRPr="00E50D56" w:rsidRDefault="00EA4626" w:rsidP="00EA4626">
            <w:pPr>
              <w:widowControl w:val="0"/>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EA4626" w:rsidRPr="009F3DC7" w14:paraId="69821030" w14:textId="77777777" w:rsidTr="005C5E17">
        <w:trPr>
          <w:trHeight w:val="503"/>
        </w:trPr>
        <w:tc>
          <w:tcPr>
            <w:tcW w:w="0" w:type="auto"/>
          </w:tcPr>
          <w:p w14:paraId="4E43EB4D" w14:textId="77777777" w:rsidR="00EA4626" w:rsidRPr="009F3DC7" w:rsidRDefault="00EA4626" w:rsidP="00EA4626">
            <w:pPr>
              <w:widowControl w:val="0"/>
              <w:ind w:firstLine="19"/>
              <w:jc w:val="center"/>
              <w:rPr>
                <w:rFonts w:ascii="GHEA Grapalat" w:hAnsi="GHEA Grapalat"/>
                <w:iCs/>
              </w:rPr>
            </w:pPr>
            <w:r w:rsidRPr="009F3DC7">
              <w:rPr>
                <w:rFonts w:ascii="GHEA Grapalat" w:hAnsi="GHEA Grapalat"/>
              </w:rPr>
              <w:t xml:space="preserve">___________________________ </w:t>
            </w:r>
          </w:p>
          <w:p w14:paraId="1EA6B960" w14:textId="77777777" w:rsidR="00EA4626" w:rsidRPr="00E50D56" w:rsidRDefault="00EA4626" w:rsidP="00EA4626">
            <w:pPr>
              <w:widowControl w:val="0"/>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14:paraId="7D224787" w14:textId="77777777" w:rsidR="00EA4626" w:rsidRPr="009F3DC7" w:rsidRDefault="00EA4626" w:rsidP="00EA4626">
            <w:pPr>
              <w:widowControl w:val="0"/>
              <w:ind w:firstLine="19"/>
              <w:jc w:val="center"/>
              <w:rPr>
                <w:rFonts w:ascii="GHEA Grapalat" w:hAnsi="GHEA Grapalat"/>
                <w:iCs/>
              </w:rPr>
            </w:pPr>
            <w:r w:rsidRPr="009F3DC7">
              <w:rPr>
                <w:rFonts w:ascii="GHEA Grapalat" w:hAnsi="GHEA Grapalat"/>
              </w:rPr>
              <w:t>___________________________</w:t>
            </w:r>
          </w:p>
          <w:p w14:paraId="271EF3F7" w14:textId="77777777" w:rsidR="00EA4626" w:rsidRPr="00E50D56" w:rsidRDefault="00EA4626" w:rsidP="00EA4626">
            <w:pPr>
              <w:widowControl w:val="0"/>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EA4626" w:rsidRPr="009F3DC7" w14:paraId="0D8ACB4D" w14:textId="77777777" w:rsidTr="005C5E17">
        <w:trPr>
          <w:trHeight w:val="281"/>
        </w:trPr>
        <w:tc>
          <w:tcPr>
            <w:tcW w:w="0" w:type="auto"/>
          </w:tcPr>
          <w:p w14:paraId="3DB3E9E3" w14:textId="77777777" w:rsidR="00EA4626" w:rsidRPr="009F3DC7" w:rsidRDefault="00EA4626" w:rsidP="00EA4626">
            <w:pPr>
              <w:widowControl w:val="0"/>
              <w:ind w:firstLine="19"/>
              <w:jc w:val="center"/>
              <w:rPr>
                <w:rFonts w:ascii="GHEA Grapalat" w:hAnsi="GHEA Grapalat"/>
                <w:iCs/>
                <w:color w:val="000000"/>
              </w:rPr>
            </w:pPr>
            <w:r w:rsidRPr="009F3DC7">
              <w:rPr>
                <w:rFonts w:ascii="GHEA Grapalat" w:hAnsi="GHEA Grapalat"/>
                <w:color w:val="000000"/>
              </w:rPr>
              <w:t>М. П.</w:t>
            </w:r>
          </w:p>
        </w:tc>
        <w:tc>
          <w:tcPr>
            <w:tcW w:w="0" w:type="auto"/>
          </w:tcPr>
          <w:p w14:paraId="3A208B3F" w14:textId="77777777" w:rsidR="00EA4626" w:rsidRPr="009F3DC7" w:rsidRDefault="00EA4626" w:rsidP="00EA4626">
            <w:pPr>
              <w:widowControl w:val="0"/>
              <w:ind w:firstLine="19"/>
              <w:jc w:val="center"/>
              <w:rPr>
                <w:rFonts w:ascii="GHEA Grapalat" w:hAnsi="GHEA Grapalat"/>
                <w:iCs/>
                <w:color w:val="000000"/>
              </w:rPr>
            </w:pPr>
            <w:r w:rsidRPr="009F3DC7">
              <w:rPr>
                <w:rFonts w:ascii="GHEA Grapalat" w:hAnsi="GHEA Grapalat"/>
                <w:color w:val="000000"/>
              </w:rPr>
              <w:t>М. П.</w:t>
            </w:r>
          </w:p>
        </w:tc>
      </w:tr>
    </w:tbl>
    <w:p w14:paraId="20A61387" w14:textId="77777777" w:rsidR="00EA4626" w:rsidRDefault="00EA4626" w:rsidP="00EA4626">
      <w:pPr>
        <w:widowControl w:val="0"/>
        <w:ind w:firstLine="567"/>
        <w:jc w:val="right"/>
        <w:rPr>
          <w:rFonts w:ascii="GHEA Grapalat" w:hAnsi="GHEA Grapalat" w:cs="Sylfaen"/>
          <w:b/>
        </w:rPr>
      </w:pPr>
    </w:p>
    <w:p w14:paraId="1E47F19F" w14:textId="77777777" w:rsidR="00EA4626" w:rsidRDefault="00EA4626" w:rsidP="00EA4626">
      <w:pPr>
        <w:rPr>
          <w:rFonts w:ascii="GHEA Grapalat" w:hAnsi="GHEA Grapalat" w:cs="Sylfaen"/>
          <w:b/>
        </w:rPr>
      </w:pPr>
      <w:r>
        <w:rPr>
          <w:rFonts w:ascii="GHEA Grapalat" w:hAnsi="GHEA Grapalat" w:cs="Sylfaen"/>
          <w:b/>
        </w:rPr>
        <w:br w:type="page"/>
      </w:r>
    </w:p>
    <w:p w14:paraId="490D107E" w14:textId="77777777" w:rsidR="00EA4626" w:rsidRPr="009F3DC7" w:rsidRDefault="00EA4626" w:rsidP="00EA4626">
      <w:pPr>
        <w:widowControl w:val="0"/>
        <w:ind w:firstLine="567"/>
        <w:jc w:val="right"/>
        <w:rPr>
          <w:rFonts w:ascii="GHEA Grapalat" w:hAnsi="GHEA Grapalat" w:cs="Sylfaen"/>
          <w:i/>
        </w:rPr>
      </w:pPr>
      <w:r w:rsidRPr="009F3DC7">
        <w:rPr>
          <w:rFonts w:ascii="GHEA Grapalat" w:hAnsi="GHEA Grapalat"/>
          <w:i/>
        </w:rPr>
        <w:lastRenderedPageBreak/>
        <w:t>Приложение № 3.1</w:t>
      </w:r>
    </w:p>
    <w:p w14:paraId="153E804D" w14:textId="77777777" w:rsidR="00EA4626" w:rsidRPr="009F3DC7" w:rsidRDefault="00EA4626" w:rsidP="00EA4626">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14:paraId="19CCCB3D" w14:textId="77777777" w:rsidR="00EA4626" w:rsidRPr="009F3DC7" w:rsidRDefault="00EA4626" w:rsidP="00EA4626">
      <w:pPr>
        <w:widowControl w:val="0"/>
        <w:tabs>
          <w:tab w:val="left" w:pos="360"/>
          <w:tab w:val="left" w:pos="540"/>
        </w:tabs>
        <w:ind w:firstLine="567"/>
        <w:jc w:val="center"/>
        <w:rPr>
          <w:rFonts w:ascii="GHEA Grapalat" w:hAnsi="GHEA Grapalat" w:cs="Sylfaen"/>
          <w:b/>
          <w:bCs/>
        </w:rPr>
      </w:pPr>
    </w:p>
    <w:p w14:paraId="609D9EA7" w14:textId="77777777" w:rsidR="00EA4626" w:rsidRPr="008A435E" w:rsidRDefault="00EA4626" w:rsidP="00EA4626">
      <w:pPr>
        <w:widowControl w:val="0"/>
        <w:tabs>
          <w:tab w:val="left" w:pos="2250"/>
        </w:tabs>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14:paraId="19DC4F0D" w14:textId="77777777" w:rsidR="00EA4626" w:rsidRPr="009F3DC7" w:rsidRDefault="00EA4626" w:rsidP="00EA4626">
      <w:pPr>
        <w:widowControl w:val="0"/>
        <w:tabs>
          <w:tab w:val="left" w:pos="360"/>
          <w:tab w:val="left" w:pos="540"/>
          <w:tab w:val="left" w:pos="2250"/>
        </w:tabs>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33D16C28" w14:textId="77777777" w:rsidR="00EA4626" w:rsidRPr="009F3DC7" w:rsidRDefault="00EA4626" w:rsidP="00EA4626">
      <w:pPr>
        <w:widowControl w:val="0"/>
        <w:tabs>
          <w:tab w:val="left" w:pos="360"/>
          <w:tab w:val="left" w:pos="540"/>
        </w:tabs>
        <w:ind w:firstLine="567"/>
        <w:rPr>
          <w:rFonts w:ascii="GHEA Grapalat" w:hAnsi="GHEA Grapalat" w:cs="Sylfaen"/>
        </w:rPr>
      </w:pPr>
    </w:p>
    <w:p w14:paraId="042F0A7C" w14:textId="77777777" w:rsidR="00EA4626" w:rsidRPr="0086243C" w:rsidRDefault="00EA4626" w:rsidP="00EA4626">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1BB1E342" w14:textId="77777777" w:rsidR="00EA4626" w:rsidRPr="0086243C" w:rsidRDefault="00EA4626" w:rsidP="00EA4626">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126814E6" w14:textId="77777777" w:rsidR="00EA4626" w:rsidRPr="0086243C" w:rsidRDefault="00EA4626" w:rsidP="00EA4626">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3DF67EB1" w14:textId="77777777" w:rsidR="00EA4626" w:rsidRPr="0086243C" w:rsidRDefault="00EA4626" w:rsidP="00EA4626">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34671C8D" w14:textId="77777777" w:rsidR="00EA4626" w:rsidRPr="0086243C" w:rsidRDefault="00EA4626" w:rsidP="00EA4626">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72BF154D" w14:textId="77777777" w:rsidR="00EA4626" w:rsidRPr="0086243C" w:rsidRDefault="00EA4626" w:rsidP="00EA4626">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27A12123" w14:textId="77777777" w:rsidR="00EA4626" w:rsidRPr="009F3DC7" w:rsidRDefault="00EA4626" w:rsidP="00EA4626">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A4626" w:rsidRPr="009F3DC7" w14:paraId="4EFA1EBA" w14:textId="77777777" w:rsidTr="005C5E17">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B81006C" w14:textId="77777777" w:rsidR="00EA4626" w:rsidRPr="009F3DC7" w:rsidRDefault="00EA4626" w:rsidP="00EA4626">
            <w:pPr>
              <w:widowControl w:val="0"/>
              <w:jc w:val="center"/>
              <w:rPr>
                <w:rFonts w:ascii="GHEA Grapalat" w:hAnsi="GHEA Grapalat" w:cs="Sylfaen"/>
                <w:bCs/>
              </w:rPr>
            </w:pPr>
            <w:r w:rsidRPr="009F3DC7">
              <w:rPr>
                <w:rFonts w:ascii="GHEA Grapalat" w:hAnsi="GHEA Grapalat"/>
              </w:rPr>
              <w:t>Работа</w:t>
            </w:r>
          </w:p>
        </w:tc>
      </w:tr>
      <w:tr w:rsidR="00EA4626" w:rsidRPr="009F3DC7" w14:paraId="23953D98" w14:textId="77777777" w:rsidTr="005C5E17">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C79AA32" w14:textId="77777777" w:rsidR="00EA4626" w:rsidRPr="009F3DC7" w:rsidRDefault="00EA4626" w:rsidP="00EA4626">
            <w:pPr>
              <w:widowControl w:val="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2833E32" w14:textId="77777777" w:rsidR="00EA4626" w:rsidRPr="009F3DC7" w:rsidRDefault="00EA4626" w:rsidP="00EA4626">
            <w:pPr>
              <w:widowControl w:val="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FF5CBB8" w14:textId="77777777" w:rsidR="00EA4626" w:rsidRPr="009F3DC7" w:rsidRDefault="00EA4626" w:rsidP="00EA4626">
            <w:pPr>
              <w:widowControl w:val="0"/>
              <w:jc w:val="center"/>
              <w:rPr>
                <w:rFonts w:ascii="GHEA Grapalat" w:hAnsi="GHEA Grapalat"/>
              </w:rPr>
            </w:pPr>
            <w:r w:rsidRPr="009F3DC7">
              <w:rPr>
                <w:rFonts w:ascii="GHEA Grapalat" w:hAnsi="GHEA Grapalat"/>
              </w:rPr>
              <w:t>объем (фактический)</w:t>
            </w:r>
          </w:p>
        </w:tc>
      </w:tr>
      <w:tr w:rsidR="00EA4626" w:rsidRPr="009F3DC7" w14:paraId="173972C3" w14:textId="77777777" w:rsidTr="005C5E17">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F68AB57" w14:textId="77777777" w:rsidR="00EA4626" w:rsidRPr="009F3DC7" w:rsidRDefault="00EA4626" w:rsidP="00EA4626">
            <w:pPr>
              <w:widowControl w:val="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5D81E825" w14:textId="77777777" w:rsidR="00EA4626" w:rsidRPr="009F3DC7" w:rsidRDefault="00EA4626" w:rsidP="00EA4626">
            <w:pPr>
              <w:widowControl w:val="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BB3AE7A" w14:textId="77777777" w:rsidR="00EA4626" w:rsidRPr="009F3DC7" w:rsidRDefault="00EA4626" w:rsidP="00EA4626">
            <w:pPr>
              <w:widowControl w:val="0"/>
              <w:ind w:firstLine="567"/>
              <w:rPr>
                <w:rFonts w:ascii="GHEA Grapalat" w:hAnsi="GHEA Grapalat" w:cs="Sylfaen"/>
              </w:rPr>
            </w:pPr>
          </w:p>
        </w:tc>
      </w:tr>
      <w:tr w:rsidR="00EA4626" w:rsidRPr="009F3DC7" w14:paraId="4B486F2A" w14:textId="77777777" w:rsidTr="005C5E17">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1F460A9" w14:textId="77777777" w:rsidR="00EA4626" w:rsidRPr="009F3DC7" w:rsidRDefault="00EA4626" w:rsidP="00EA4626">
            <w:pPr>
              <w:widowControl w:val="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672CE140" w14:textId="77777777" w:rsidR="00EA4626" w:rsidRPr="009F3DC7" w:rsidRDefault="00EA4626" w:rsidP="00EA4626">
            <w:pPr>
              <w:widowControl w:val="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3FCA3462" w14:textId="77777777" w:rsidR="00EA4626" w:rsidRPr="009F3DC7" w:rsidRDefault="00EA4626" w:rsidP="00EA4626">
            <w:pPr>
              <w:widowControl w:val="0"/>
              <w:ind w:firstLine="567"/>
              <w:rPr>
                <w:rFonts w:ascii="GHEA Grapalat" w:hAnsi="GHEA Grapalat" w:cs="Sylfaen"/>
              </w:rPr>
            </w:pPr>
          </w:p>
        </w:tc>
      </w:tr>
    </w:tbl>
    <w:p w14:paraId="34DD76C0" w14:textId="77777777" w:rsidR="00EA4626" w:rsidRDefault="00EA4626" w:rsidP="00EA4626">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14:paraId="2F216B15" w14:textId="77777777" w:rsidR="00EA4626" w:rsidRPr="009F3DC7" w:rsidRDefault="00EA4626" w:rsidP="00EA4626">
      <w:pPr>
        <w:widowControl w:val="0"/>
        <w:jc w:val="center"/>
        <w:rPr>
          <w:rFonts w:ascii="GHEA Grapalat" w:hAnsi="GHEA Grapalat" w:cs="Sylfaen"/>
        </w:rPr>
      </w:pPr>
      <w:r w:rsidRPr="009F3DC7">
        <w:rPr>
          <w:rFonts w:ascii="GHEA Grapalat" w:hAnsi="GHEA Grapalat"/>
        </w:rPr>
        <w:lastRenderedPageBreak/>
        <w:t>СТОРОНЫ</w:t>
      </w:r>
    </w:p>
    <w:p w14:paraId="3015DB79" w14:textId="77777777" w:rsidR="00EA4626" w:rsidRPr="009F3DC7" w:rsidRDefault="00EA4626" w:rsidP="00EA4626">
      <w:pPr>
        <w:widowControl w:val="0"/>
        <w:jc w:val="center"/>
        <w:rPr>
          <w:rFonts w:ascii="GHEA Grapalat" w:hAnsi="GHEA Grapalat" w:cs="Sylfaen"/>
        </w:rPr>
      </w:pPr>
    </w:p>
    <w:tbl>
      <w:tblPr>
        <w:tblW w:w="0" w:type="auto"/>
        <w:tblLook w:val="00A0" w:firstRow="1" w:lastRow="0" w:firstColumn="1" w:lastColumn="0" w:noHBand="0" w:noVBand="0"/>
      </w:tblPr>
      <w:tblGrid>
        <w:gridCol w:w="4644"/>
        <w:gridCol w:w="4643"/>
      </w:tblGrid>
      <w:tr w:rsidR="00EA4626" w:rsidRPr="009F3DC7" w14:paraId="5563CBD5" w14:textId="77777777" w:rsidTr="005C5E17">
        <w:tc>
          <w:tcPr>
            <w:tcW w:w="4644" w:type="dxa"/>
          </w:tcPr>
          <w:p w14:paraId="51917870" w14:textId="77777777" w:rsidR="00EA4626" w:rsidRPr="009F3DC7" w:rsidRDefault="00EA4626" w:rsidP="00EA4626">
            <w:pPr>
              <w:widowControl w:val="0"/>
              <w:jc w:val="center"/>
              <w:rPr>
                <w:rFonts w:ascii="GHEA Grapalat" w:hAnsi="GHEA Grapalat" w:cs="Sylfaen"/>
                <w:b/>
                <w:bCs/>
              </w:rPr>
            </w:pPr>
            <w:r w:rsidRPr="009F3DC7">
              <w:rPr>
                <w:rFonts w:ascii="GHEA Grapalat" w:hAnsi="GHEA Grapalat"/>
                <w:b/>
              </w:rPr>
              <w:t>Сдал</w:t>
            </w:r>
          </w:p>
        </w:tc>
        <w:tc>
          <w:tcPr>
            <w:tcW w:w="4643" w:type="dxa"/>
          </w:tcPr>
          <w:p w14:paraId="54C64577" w14:textId="77777777" w:rsidR="00EA4626" w:rsidRPr="009F3DC7" w:rsidRDefault="00EA4626" w:rsidP="00EA4626">
            <w:pPr>
              <w:widowControl w:val="0"/>
              <w:jc w:val="center"/>
              <w:rPr>
                <w:rFonts w:ascii="GHEA Grapalat" w:hAnsi="GHEA Grapalat" w:cs="Sylfaen"/>
                <w:b/>
                <w:bCs/>
              </w:rPr>
            </w:pPr>
            <w:r w:rsidRPr="009F3DC7">
              <w:rPr>
                <w:rFonts w:ascii="GHEA Grapalat" w:hAnsi="GHEA Grapalat"/>
                <w:b/>
              </w:rPr>
              <w:t>Принял</w:t>
            </w:r>
          </w:p>
        </w:tc>
      </w:tr>
    </w:tbl>
    <w:p w14:paraId="708F8FE7" w14:textId="77777777" w:rsidR="00EA4626" w:rsidRPr="009F3DC7" w:rsidRDefault="00EA4626" w:rsidP="00EA4626">
      <w:pPr>
        <w:widowControl w:val="0"/>
        <w:jc w:val="right"/>
        <w:rPr>
          <w:rFonts w:ascii="GHEA Grapalat" w:hAnsi="GHEA Grapalat" w:cs="Sylfaen"/>
        </w:rPr>
      </w:pPr>
      <w:r w:rsidRPr="009F3DC7">
        <w:rPr>
          <w:rFonts w:ascii="GHEA Grapalat" w:hAnsi="GHEA Grapalat"/>
        </w:rPr>
        <w:t>представитель, спроектировавший заявку:</w:t>
      </w:r>
    </w:p>
    <w:p w14:paraId="4E9095D7" w14:textId="77777777" w:rsidR="00EA4626" w:rsidRPr="009F3DC7" w:rsidRDefault="00EA4626" w:rsidP="00EA4626">
      <w:pPr>
        <w:widowControl w:val="0"/>
        <w:tabs>
          <w:tab w:val="left" w:pos="360"/>
          <w:tab w:val="left" w:pos="540"/>
        </w:tabs>
        <w:ind w:firstLine="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A4626" w:rsidRPr="009F3DC7" w14:paraId="2443388D" w14:textId="77777777" w:rsidTr="005C5E17">
        <w:trPr>
          <w:tblCellSpacing w:w="7" w:type="dxa"/>
          <w:jc w:val="center"/>
        </w:trPr>
        <w:tc>
          <w:tcPr>
            <w:tcW w:w="0" w:type="auto"/>
            <w:vAlign w:val="center"/>
          </w:tcPr>
          <w:p w14:paraId="1BD13BF0" w14:textId="77777777" w:rsidR="00EA4626" w:rsidRPr="009F3DC7" w:rsidRDefault="00EA4626" w:rsidP="00EA462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14:paraId="44F53011" w14:textId="77777777" w:rsidR="00EA4626" w:rsidRPr="00676B4F" w:rsidRDefault="00EA4626" w:rsidP="00EA4626">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14:paraId="0D41D9C4" w14:textId="77777777" w:rsidR="00EA4626" w:rsidRPr="009F3DC7" w:rsidRDefault="00EA4626" w:rsidP="00EA4626">
            <w:pPr>
              <w:widowControl w:val="0"/>
              <w:jc w:val="center"/>
              <w:rPr>
                <w:rFonts w:ascii="GHEA Grapalat" w:hAnsi="GHEA Grapalat" w:cs="GHEA Grapalat"/>
                <w:color w:val="000000"/>
              </w:rPr>
            </w:pPr>
            <w:r w:rsidRPr="009F3DC7">
              <w:rPr>
                <w:rFonts w:ascii="GHEA Grapalat" w:hAnsi="GHEA Grapalat"/>
                <w:color w:val="000000"/>
              </w:rPr>
              <w:t>___________________________</w:t>
            </w:r>
          </w:p>
          <w:p w14:paraId="324BE2A9" w14:textId="77777777" w:rsidR="00EA4626" w:rsidRPr="00676B4F" w:rsidRDefault="00EA4626" w:rsidP="00EA4626">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EA4626" w:rsidRPr="009F3DC7" w14:paraId="1071BDE4" w14:textId="77777777" w:rsidTr="005C5E17">
        <w:trPr>
          <w:tblCellSpacing w:w="7" w:type="dxa"/>
          <w:jc w:val="center"/>
        </w:trPr>
        <w:tc>
          <w:tcPr>
            <w:tcW w:w="0" w:type="auto"/>
            <w:vAlign w:val="center"/>
          </w:tcPr>
          <w:p w14:paraId="41DD33D1" w14:textId="77777777" w:rsidR="00EA4626" w:rsidRPr="009F3DC7" w:rsidRDefault="00EA4626" w:rsidP="00EA462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14:paraId="5E19B469" w14:textId="77777777" w:rsidR="00EA4626" w:rsidRPr="00676B4F" w:rsidRDefault="00EA4626" w:rsidP="00EA4626">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14:paraId="1B2B1808" w14:textId="77777777" w:rsidR="00EA4626" w:rsidRPr="009F3DC7" w:rsidRDefault="00EA4626" w:rsidP="00EA4626">
            <w:pPr>
              <w:widowControl w:val="0"/>
              <w:jc w:val="center"/>
              <w:rPr>
                <w:rFonts w:ascii="GHEA Grapalat" w:hAnsi="GHEA Grapalat" w:cs="GHEA Grapalat"/>
                <w:color w:val="000000"/>
              </w:rPr>
            </w:pPr>
            <w:r w:rsidRPr="009F3DC7">
              <w:rPr>
                <w:rFonts w:ascii="GHEA Grapalat" w:hAnsi="GHEA Grapalat"/>
                <w:color w:val="000000"/>
              </w:rPr>
              <w:t>___________________________</w:t>
            </w:r>
          </w:p>
          <w:p w14:paraId="5F45B65C" w14:textId="77777777" w:rsidR="00EA4626" w:rsidRPr="00676B4F" w:rsidRDefault="00EA4626" w:rsidP="00EA4626">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14:paraId="768E9ED4" w14:textId="77777777" w:rsidR="00EA4626" w:rsidRDefault="00EA4626" w:rsidP="00EA4626">
      <w:pPr>
        <w:pStyle w:val="BodyTextIndent3"/>
        <w:widowControl w:val="0"/>
        <w:spacing w:line="240" w:lineRule="auto"/>
        <w:jc w:val="right"/>
        <w:rPr>
          <w:rFonts w:ascii="GHEA Grapalat" w:hAnsi="GHEA Grapalat" w:cs="Sylfaen"/>
          <w:sz w:val="24"/>
          <w:szCs w:val="24"/>
        </w:rPr>
      </w:pPr>
    </w:p>
    <w:p w14:paraId="58702466" w14:textId="77777777" w:rsidR="00EA4626" w:rsidRDefault="00EA4626" w:rsidP="00EA4626">
      <w:pPr>
        <w:rPr>
          <w:rFonts w:ascii="GHEA Grapalat" w:hAnsi="GHEA Grapalat" w:cs="Sylfaen"/>
        </w:rPr>
      </w:pPr>
      <w:r>
        <w:rPr>
          <w:rFonts w:ascii="GHEA Grapalat" w:hAnsi="GHEA Grapalat" w:cs="Sylfaen"/>
        </w:rPr>
        <w:br w:type="page"/>
      </w:r>
    </w:p>
    <w:p w14:paraId="7300D4D7" w14:textId="613140C8" w:rsidR="000A214C" w:rsidRPr="00B138F3" w:rsidRDefault="000A214C" w:rsidP="00EA4626">
      <w:pPr>
        <w:widowControl w:val="0"/>
        <w:jc w:val="both"/>
        <w:rPr>
          <w:rFonts w:ascii="GHEA Grapalat" w:hAnsi="GHEA Grapalat"/>
        </w:rPr>
      </w:pPr>
    </w:p>
    <w:sectPr w:rsidR="000A214C" w:rsidRPr="00B138F3" w:rsidSect="007B3DC8">
      <w:footnotePr>
        <w:pos w:val="beneathText"/>
      </w:footnotePr>
      <w:type w:val="nextColumn"/>
      <w:pgSz w:w="11907" w:h="16840"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11C585" w14:textId="77777777" w:rsidR="00DB71F2" w:rsidRDefault="00DB71F2">
      <w:r>
        <w:separator/>
      </w:r>
    </w:p>
  </w:endnote>
  <w:endnote w:type="continuationSeparator" w:id="0">
    <w:p w14:paraId="16DCBE8E" w14:textId="77777777" w:rsidR="00DB71F2" w:rsidRDefault="00DB7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imes LatRus">
    <w:altName w:val="Times New Roman"/>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03841"/>
      <w:docPartObj>
        <w:docPartGallery w:val="Page Numbers (Bottom of Page)"/>
        <w:docPartUnique/>
      </w:docPartObj>
    </w:sdtPr>
    <w:sdtEndPr>
      <w:rPr>
        <w:rFonts w:ascii="GHEA Grapalat" w:hAnsi="GHEA Grapalat"/>
        <w:sz w:val="24"/>
        <w:szCs w:val="24"/>
      </w:rPr>
    </w:sdtEndPr>
    <w:sdtContent>
      <w:p w14:paraId="59E2A4CE" w14:textId="77777777" w:rsidR="00EA4626" w:rsidRPr="003E450C" w:rsidRDefault="00EA4626">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3C5EEF">
          <w:rPr>
            <w:rFonts w:ascii="GHEA Grapalat" w:hAnsi="GHEA Grapalat"/>
            <w:noProof/>
            <w:sz w:val="24"/>
            <w:szCs w:val="24"/>
          </w:rPr>
          <w:t>2</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CC9DF4" w14:textId="77777777" w:rsidR="00DB71F2" w:rsidRDefault="00DB71F2">
      <w:r>
        <w:separator/>
      </w:r>
    </w:p>
  </w:footnote>
  <w:footnote w:type="continuationSeparator" w:id="0">
    <w:p w14:paraId="40F83A0D" w14:textId="77777777" w:rsidR="00DB71F2" w:rsidRDefault="00DB71F2">
      <w:r>
        <w:continuationSeparator/>
      </w:r>
    </w:p>
  </w:footnote>
  <w:footnote w:id="1">
    <w:p w14:paraId="33B4C7EE" w14:textId="77777777" w:rsidR="0061787C" w:rsidRPr="00793343" w:rsidRDefault="0061787C"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4E986EC3" w14:textId="77777777" w:rsidR="0061787C" w:rsidRPr="00CD6B60" w:rsidRDefault="006178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61787C" w:rsidRPr="00CD6B60" w:rsidRDefault="0061787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3E1A9227" w14:textId="77777777" w:rsidR="0061787C" w:rsidRDefault="006178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61787C" w:rsidRDefault="006178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61787C" w:rsidRPr="009E2596" w:rsidRDefault="006178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4">
    <w:p w14:paraId="483D8C1F" w14:textId="77777777" w:rsidR="00CE5812" w:rsidRDefault="00CE5812"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5">
    <w:p w14:paraId="1E68EA4C" w14:textId="77777777" w:rsidR="0061787C" w:rsidRPr="00BD16E0" w:rsidRDefault="0061787C"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61787C" w:rsidRPr="000C5D3D" w:rsidRDefault="0061787C"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61787C" w:rsidRPr="0092041F" w:rsidRDefault="0061787C"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61787C" w:rsidRPr="0092041F" w:rsidRDefault="0061787C" w:rsidP="00C67FAB">
      <w:pPr>
        <w:pStyle w:val="FootnoteText"/>
        <w:jc w:val="both"/>
        <w:rPr>
          <w:rFonts w:ascii="GHEA Grapalat" w:hAnsi="GHEA Grapalat"/>
          <w:i/>
        </w:rPr>
      </w:pPr>
    </w:p>
  </w:footnote>
  <w:footnote w:id="6">
    <w:p w14:paraId="362A13F6" w14:textId="77777777" w:rsidR="0061787C" w:rsidRPr="00511966" w:rsidRDefault="0061787C"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7">
    <w:p w14:paraId="074C9B70" w14:textId="77777777" w:rsidR="0061787C" w:rsidRPr="008E4439" w:rsidRDefault="006178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61787C" w:rsidRPr="000811C1" w:rsidRDefault="0061787C" w:rsidP="0027573B">
      <w:pPr>
        <w:pStyle w:val="FootnoteText"/>
        <w:rPr>
          <w:rFonts w:ascii="Sylfaen" w:hAnsi="Sylfaen"/>
          <w:sz w:val="18"/>
          <w:szCs w:val="18"/>
        </w:rPr>
      </w:pPr>
    </w:p>
  </w:footnote>
  <w:footnote w:id="8">
    <w:p w14:paraId="44279788" w14:textId="77777777" w:rsidR="0061787C" w:rsidRPr="00A31673" w:rsidRDefault="0061787C">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14:paraId="56478499" w14:textId="77777777" w:rsidR="0061787C" w:rsidRDefault="0061787C" w:rsidP="006B3E56">
      <w:pPr>
        <w:jc w:val="both"/>
      </w:pPr>
    </w:p>
    <w:p w14:paraId="10B6C53D" w14:textId="77777777" w:rsidR="0061787C" w:rsidRDefault="0061787C"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61787C" w:rsidRDefault="0061787C" w:rsidP="006B3E56">
      <w:pPr>
        <w:pStyle w:val="FootnoteText"/>
        <w:rPr>
          <w:rFonts w:asciiTheme="minorHAnsi" w:hAnsiTheme="minorHAnsi"/>
          <w:lang w:val="af-ZA"/>
        </w:rPr>
      </w:pPr>
    </w:p>
  </w:footnote>
  <w:footnote w:id="10">
    <w:p w14:paraId="07CC3E11" w14:textId="77777777" w:rsidR="0061787C" w:rsidRPr="00DC619D" w:rsidRDefault="0061787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1">
    <w:p w14:paraId="4175C4C1" w14:textId="77777777" w:rsidR="0061787C" w:rsidRPr="00D3436F" w:rsidRDefault="0061787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4DD7298A" w14:textId="77777777" w:rsidR="0000162F" w:rsidRDefault="0000162F">
      <w:pPr>
        <w:pStyle w:val="FootnoteText"/>
        <w:rPr>
          <w:lang w:val="es-ES"/>
        </w:rPr>
      </w:pPr>
    </w:p>
    <w:p w14:paraId="7E4DE1BF" w14:textId="77777777" w:rsidR="0000162F" w:rsidRDefault="0000162F">
      <w:pPr>
        <w:pStyle w:val="FootnoteText"/>
        <w:rPr>
          <w:lang w:val="es-ES"/>
        </w:rPr>
      </w:pPr>
    </w:p>
    <w:p w14:paraId="5E09EAE4" w14:textId="52616ADF" w:rsidR="0061787C" w:rsidRPr="0053747F" w:rsidRDefault="0000162F">
      <w:pPr>
        <w:pStyle w:val="FootnoteText"/>
        <w:rPr>
          <w:b/>
          <w:bCs/>
          <w:color w:val="FF0000"/>
          <w:lang w:val="es-ES"/>
        </w:rPr>
      </w:pPr>
      <w:r w:rsidRPr="0053747F">
        <w:rPr>
          <w:b/>
          <w:bCs/>
          <w:color w:val="FF0000"/>
          <w:lang w:val="es-ES"/>
        </w:rPr>
        <w:t>*</w:t>
      </w:r>
      <w:proofErr w:type="spellStart"/>
      <w:r w:rsidRPr="0053747F">
        <w:rPr>
          <w:rFonts w:ascii="Cambria" w:hAnsi="Cambria" w:cs="Cambria"/>
          <w:b/>
          <w:bCs/>
          <w:color w:val="FF0000"/>
          <w:lang w:val="es-ES"/>
        </w:rPr>
        <w:t>Ценовое</w:t>
      </w:r>
      <w:proofErr w:type="spellEnd"/>
      <w:r w:rsidRPr="0053747F">
        <w:rPr>
          <w:b/>
          <w:bCs/>
          <w:color w:val="FF0000"/>
          <w:lang w:val="es-ES"/>
        </w:rPr>
        <w:t xml:space="preserve"> </w:t>
      </w:r>
      <w:proofErr w:type="spellStart"/>
      <w:r w:rsidRPr="0053747F">
        <w:rPr>
          <w:rFonts w:ascii="Cambria" w:hAnsi="Cambria" w:cs="Cambria"/>
          <w:b/>
          <w:bCs/>
          <w:color w:val="FF0000"/>
          <w:lang w:val="es-ES"/>
        </w:rPr>
        <w:t>предложение</w:t>
      </w:r>
      <w:proofErr w:type="spellEnd"/>
      <w:r w:rsidRPr="0053747F">
        <w:rPr>
          <w:b/>
          <w:bCs/>
          <w:color w:val="FF0000"/>
          <w:lang w:val="es-ES"/>
        </w:rPr>
        <w:t xml:space="preserve"> </w:t>
      </w:r>
      <w:proofErr w:type="spellStart"/>
      <w:r w:rsidRPr="0053747F">
        <w:rPr>
          <w:rFonts w:ascii="Cambria" w:hAnsi="Cambria" w:cs="Cambria"/>
          <w:b/>
          <w:bCs/>
          <w:color w:val="FF0000"/>
          <w:lang w:val="es-ES"/>
        </w:rPr>
        <w:t>должно</w:t>
      </w:r>
      <w:proofErr w:type="spellEnd"/>
      <w:r w:rsidRPr="0053747F">
        <w:rPr>
          <w:b/>
          <w:bCs/>
          <w:color w:val="FF0000"/>
          <w:lang w:val="es-ES"/>
        </w:rPr>
        <w:t xml:space="preserve"> </w:t>
      </w:r>
      <w:proofErr w:type="spellStart"/>
      <w:r w:rsidRPr="0053747F">
        <w:rPr>
          <w:rFonts w:ascii="Cambria" w:hAnsi="Cambria" w:cs="Cambria"/>
          <w:b/>
          <w:bCs/>
          <w:color w:val="FF0000"/>
          <w:lang w:val="es-ES"/>
        </w:rPr>
        <w:t>быть</w:t>
      </w:r>
      <w:proofErr w:type="spellEnd"/>
      <w:r w:rsidRPr="0053747F">
        <w:rPr>
          <w:b/>
          <w:bCs/>
          <w:color w:val="FF0000"/>
          <w:lang w:val="es-ES"/>
        </w:rPr>
        <w:t xml:space="preserve"> </w:t>
      </w:r>
      <w:proofErr w:type="spellStart"/>
      <w:r w:rsidRPr="0053747F">
        <w:rPr>
          <w:rFonts w:ascii="Cambria" w:hAnsi="Cambria" w:cs="Cambria"/>
          <w:b/>
          <w:bCs/>
          <w:color w:val="FF0000"/>
          <w:lang w:val="es-ES"/>
        </w:rPr>
        <w:t>представлено</w:t>
      </w:r>
      <w:proofErr w:type="spellEnd"/>
      <w:r w:rsidRPr="0053747F">
        <w:rPr>
          <w:b/>
          <w:bCs/>
          <w:color w:val="FF0000"/>
          <w:lang w:val="es-ES"/>
        </w:rPr>
        <w:t xml:space="preserve"> </w:t>
      </w:r>
      <w:proofErr w:type="spellStart"/>
      <w:r w:rsidRPr="0053747F">
        <w:rPr>
          <w:rFonts w:ascii="Cambria" w:hAnsi="Cambria" w:cs="Cambria"/>
          <w:b/>
          <w:bCs/>
          <w:color w:val="FF0000"/>
          <w:lang w:val="es-ES"/>
        </w:rPr>
        <w:t>как</w:t>
      </w:r>
      <w:proofErr w:type="spellEnd"/>
      <w:r w:rsidRPr="0053747F">
        <w:rPr>
          <w:b/>
          <w:bCs/>
          <w:color w:val="FF0000"/>
          <w:lang w:val="es-ES"/>
        </w:rPr>
        <w:t xml:space="preserve"> </w:t>
      </w:r>
      <w:proofErr w:type="spellStart"/>
      <w:r w:rsidRPr="0053747F">
        <w:rPr>
          <w:rFonts w:ascii="Cambria" w:hAnsi="Cambria" w:cs="Cambria"/>
          <w:b/>
          <w:bCs/>
          <w:color w:val="FF0000"/>
          <w:lang w:val="es-ES"/>
        </w:rPr>
        <w:t>сумма</w:t>
      </w:r>
      <w:proofErr w:type="spellEnd"/>
      <w:r w:rsidRPr="0053747F">
        <w:rPr>
          <w:b/>
          <w:bCs/>
          <w:color w:val="FF0000"/>
          <w:lang w:val="es-ES"/>
        </w:rPr>
        <w:t xml:space="preserve"> </w:t>
      </w:r>
      <w:proofErr w:type="spellStart"/>
      <w:r w:rsidRPr="0053747F">
        <w:rPr>
          <w:rFonts w:ascii="Cambria" w:hAnsi="Cambria" w:cs="Cambria"/>
          <w:b/>
          <w:bCs/>
          <w:color w:val="FF0000"/>
          <w:lang w:val="es-ES"/>
        </w:rPr>
        <w:t>максимальных</w:t>
      </w:r>
      <w:proofErr w:type="spellEnd"/>
      <w:r w:rsidRPr="0053747F">
        <w:rPr>
          <w:b/>
          <w:bCs/>
          <w:color w:val="FF0000"/>
          <w:lang w:val="es-ES"/>
        </w:rPr>
        <w:t xml:space="preserve"> </w:t>
      </w:r>
      <w:proofErr w:type="spellStart"/>
      <w:r w:rsidRPr="0053747F">
        <w:rPr>
          <w:rFonts w:ascii="Cambria" w:hAnsi="Cambria" w:cs="Cambria"/>
          <w:b/>
          <w:bCs/>
          <w:color w:val="FF0000"/>
          <w:lang w:val="es-ES"/>
        </w:rPr>
        <w:t>цен</w:t>
      </w:r>
      <w:proofErr w:type="spellEnd"/>
      <w:r w:rsidRPr="0053747F">
        <w:rPr>
          <w:b/>
          <w:bCs/>
          <w:color w:val="FF0000"/>
          <w:lang w:val="es-ES"/>
        </w:rPr>
        <w:t xml:space="preserve"> </w:t>
      </w:r>
      <w:proofErr w:type="spellStart"/>
      <w:r w:rsidRPr="0053747F">
        <w:rPr>
          <w:rFonts w:ascii="Cambria" w:hAnsi="Cambria" w:cs="Cambria"/>
          <w:b/>
          <w:bCs/>
          <w:color w:val="FF0000"/>
          <w:lang w:val="es-ES"/>
        </w:rPr>
        <w:t>за</w:t>
      </w:r>
      <w:proofErr w:type="spellEnd"/>
      <w:r w:rsidRPr="0053747F">
        <w:rPr>
          <w:b/>
          <w:bCs/>
          <w:color w:val="FF0000"/>
          <w:lang w:val="es-ES"/>
        </w:rPr>
        <w:t xml:space="preserve"> </w:t>
      </w:r>
      <w:proofErr w:type="spellStart"/>
      <w:r w:rsidRPr="0053747F">
        <w:rPr>
          <w:rFonts w:ascii="Cambria" w:hAnsi="Cambria" w:cs="Cambria"/>
          <w:b/>
          <w:bCs/>
          <w:color w:val="FF0000"/>
          <w:lang w:val="es-ES"/>
        </w:rPr>
        <w:t>единицу</w:t>
      </w:r>
      <w:proofErr w:type="spellEnd"/>
      <w:r w:rsidRPr="0053747F">
        <w:rPr>
          <w:b/>
          <w:bCs/>
          <w:color w:val="FF0000"/>
          <w:lang w:val="es-ES"/>
        </w:rPr>
        <w:t xml:space="preserve"> </w:t>
      </w:r>
      <w:proofErr w:type="spellStart"/>
      <w:r w:rsidRPr="0053747F">
        <w:rPr>
          <w:rFonts w:ascii="Cambria" w:hAnsi="Cambria" w:cs="Cambria"/>
          <w:b/>
          <w:bCs/>
          <w:color w:val="FF0000"/>
          <w:lang w:val="es-ES"/>
        </w:rPr>
        <w:t>продукции</w:t>
      </w:r>
      <w:proofErr w:type="spellEnd"/>
      <w:r w:rsidRPr="0053747F">
        <w:rPr>
          <w:b/>
          <w:bCs/>
          <w:color w:val="FF0000"/>
          <w:lang w:val="es-ES"/>
        </w:rPr>
        <w:t>.</w:t>
      </w:r>
    </w:p>
  </w:footnote>
  <w:footnote w:id="12">
    <w:p w14:paraId="3FB503B3" w14:textId="77777777" w:rsidR="0061787C" w:rsidRPr="00217344" w:rsidRDefault="0061787C" w:rsidP="001F6F04">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3">
    <w:p w14:paraId="1E5BD208" w14:textId="77777777" w:rsidR="0061787C" w:rsidRPr="008842CE" w:rsidRDefault="0061787C"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39534E1" w14:textId="77777777" w:rsidR="0061787C" w:rsidRPr="008842CE" w:rsidRDefault="0061787C" w:rsidP="003D2FE2">
      <w:pPr>
        <w:pStyle w:val="FootnoteText"/>
        <w:jc w:val="both"/>
        <w:rPr>
          <w:rFonts w:ascii="GHEA Grapalat" w:hAnsi="GHEA Grapalat"/>
        </w:rPr>
      </w:pPr>
    </w:p>
  </w:footnote>
  <w:footnote w:id="14">
    <w:p w14:paraId="4E1A6983" w14:textId="77777777" w:rsidR="0061787C" w:rsidRPr="008842CE" w:rsidRDefault="0061787C" w:rsidP="003D2FE2">
      <w:pPr>
        <w:pStyle w:val="FootnoteText"/>
        <w:jc w:val="both"/>
      </w:pPr>
    </w:p>
  </w:footnote>
  <w:footnote w:id="15">
    <w:p w14:paraId="748C89AD" w14:textId="77777777" w:rsidR="0061787C" w:rsidRPr="008842CE" w:rsidRDefault="0061787C"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E8AB6D8" w14:textId="77777777" w:rsidR="0061787C" w:rsidRPr="008842CE" w:rsidRDefault="0061787C" w:rsidP="000A214C">
      <w:pPr>
        <w:pStyle w:val="FootnoteText"/>
        <w:jc w:val="both"/>
        <w:rPr>
          <w:rFonts w:ascii="GHEA Grapalat" w:hAnsi="GHEA Grapalat"/>
        </w:rPr>
      </w:pPr>
    </w:p>
  </w:footnote>
  <w:footnote w:id="16">
    <w:p w14:paraId="3A956631" w14:textId="77777777" w:rsidR="0061787C" w:rsidRPr="008842CE" w:rsidRDefault="0061787C" w:rsidP="000A214C">
      <w:pPr>
        <w:pStyle w:val="FootnoteText"/>
        <w:jc w:val="both"/>
      </w:pPr>
    </w:p>
  </w:footnote>
  <w:footnote w:id="17">
    <w:p w14:paraId="398F2FCB" w14:textId="77777777" w:rsidR="00EA4626" w:rsidRPr="008842CE" w:rsidRDefault="00EA4626" w:rsidP="00EA4626">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14:paraId="4529513E" w14:textId="77777777" w:rsidR="00EA4626" w:rsidRPr="00124BE9" w:rsidRDefault="00EA4626" w:rsidP="00EA4626">
      <w:pPr>
        <w:pStyle w:val="FootnoteText"/>
        <w:widowControl w:val="0"/>
        <w:jc w:val="both"/>
        <w:rPr>
          <w:rFonts w:ascii="GHEA Grapalat" w:hAnsi="GHEA Grapalat"/>
          <w:lang w:val="hy-AM"/>
        </w:rPr>
      </w:pPr>
      <w:r>
        <w:rPr>
          <w:rStyle w:val="FootnoteReference"/>
        </w:rPr>
        <w:t>19</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9">
    <w:p w14:paraId="5D1E90D6" w14:textId="77777777" w:rsidR="00EA4626" w:rsidRDefault="00EA4626" w:rsidP="00EA4626">
      <w:pPr>
        <w:widowControl w:val="0"/>
        <w:spacing w:after="160"/>
        <w:jc w:val="both"/>
        <w:rPr>
          <w:ins w:id="13" w:author="Vardan" w:date="2022-03-24T22:58:00Z"/>
          <w:rFonts w:ascii="GHEA Grapalat" w:hAnsi="GHEA Grapalat"/>
          <w:i/>
        </w:rPr>
      </w:pPr>
      <w:r>
        <w:rPr>
          <w:rStyle w:val="FootnoteReference"/>
          <w:rFonts w:ascii="Times Armenian" w:hAnsi="Times Armenian"/>
          <w:sz w:val="20"/>
          <w:szCs w:val="20"/>
        </w:rPr>
        <w:t>20</w:t>
      </w:r>
      <w:r w:rsidRPr="00D66E0C">
        <w:rPr>
          <w:sz w:val="20"/>
          <w:szCs w:val="20"/>
        </w:rPr>
        <w:t xml:space="preserve"> </w:t>
      </w:r>
      <w:r w:rsidRPr="00D66E0C">
        <w:rPr>
          <w:rFonts w:ascii="GHEA Grapalat" w:hAnsi="GHEA Grapalat"/>
          <w:i/>
          <w:sz w:val="20"/>
          <w:szCs w:val="20"/>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r w:rsidRPr="00124BE9">
        <w:rPr>
          <w:rFonts w:ascii="GHEA Grapalat" w:hAnsi="GHEA Grapalat"/>
          <w:i/>
        </w:rPr>
        <w:t>.</w:t>
      </w:r>
    </w:p>
    <w:p w14:paraId="78A74F5C" w14:textId="77777777" w:rsidR="00EA4626" w:rsidRPr="00EB336B" w:rsidRDefault="00EA4626" w:rsidP="00EA4626">
      <w:pPr>
        <w:pStyle w:val="FootnoteText"/>
        <w:widowControl w:val="0"/>
        <w:jc w:val="both"/>
        <w:rPr>
          <w:rFonts w:ascii="GHEA Grapalat" w:hAnsi="GHEA Grapalat"/>
          <w:sz w:val="18"/>
          <w:szCs w:val="18"/>
          <w:lang w:val="hy-AM"/>
        </w:rPr>
      </w:pPr>
      <w:r w:rsidRPr="000C5CC1">
        <w:rPr>
          <w:rFonts w:ascii="GHEA Grapalat" w:hAnsi="GHEA Grapalat"/>
          <w:i/>
          <w:vertAlign w:val="superscript"/>
        </w:rPr>
        <w:t>20,1</w:t>
      </w:r>
      <w:r>
        <w:rPr>
          <w:rFonts w:ascii="GHEA Grapalat" w:hAnsi="GHEA Grapalat"/>
          <w: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459C72A9" w14:textId="77777777" w:rsidR="00EA4626" w:rsidRPr="000C5CC1" w:rsidRDefault="00EA4626" w:rsidP="00EA4626">
      <w:pPr>
        <w:widowControl w:val="0"/>
        <w:spacing w:after="160"/>
        <w:jc w:val="both"/>
        <w:rPr>
          <w:lang w:val="hy-AM"/>
        </w:rPr>
      </w:pPr>
    </w:p>
  </w:footnote>
  <w:footnote w:id="20">
    <w:p w14:paraId="1DE78926" w14:textId="77777777" w:rsidR="00EA4626" w:rsidRPr="00AA52B7" w:rsidRDefault="00EA4626" w:rsidP="00EA4626">
      <w:pPr>
        <w:pStyle w:val="FootnoteText"/>
        <w:jc w:val="both"/>
        <w:rPr>
          <w:rFonts w:ascii="GHEA Grapalat" w:hAnsi="GHEA Grapalat"/>
          <w:i/>
        </w:rPr>
      </w:pPr>
      <w:r>
        <w:rPr>
          <w:rStyle w:val="FootnoteReference"/>
        </w:rPr>
        <w:t>21</w:t>
      </w:r>
      <w: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14:paraId="568542C8" w14:textId="77777777" w:rsidR="00EA4626" w:rsidRPr="00552088" w:rsidRDefault="00EA4626" w:rsidP="00EA4626">
      <w:pPr>
        <w:pStyle w:val="FootnoteText"/>
        <w:jc w:val="both"/>
        <w:rPr>
          <w:rFonts w:ascii="GHEA Grapalat" w:hAnsi="GHEA Grapalat"/>
          <w:lang w:val="hy-AM"/>
        </w:rPr>
      </w:pPr>
      <w:r w:rsidRPr="00FE3DC2">
        <w:rPr>
          <w:rFonts w:ascii="GHEA Grapalat" w:hAnsi="GHEA Grapalat"/>
          <w:i/>
        </w:rPr>
        <w:t xml:space="preserve">Если договор включает в себя больше одного лота, то штраф исчисляется в отношении общей </w:t>
      </w:r>
      <w:r w:rsidRPr="00AC7DC5">
        <w:rPr>
          <w:rFonts w:ascii="GHEA Grapalat" w:hAnsi="GHEA Grapalat"/>
          <w:i/>
        </w:rPr>
        <w:t>цены, установленной договором на этот лот.</w:t>
      </w:r>
    </w:p>
    <w:p w14:paraId="515FD38A" w14:textId="77777777" w:rsidR="00EA4626" w:rsidRPr="00124BE9" w:rsidRDefault="00EA4626" w:rsidP="00EA4626">
      <w:pPr>
        <w:pStyle w:val="FootnoteText"/>
        <w:widowControl w:val="0"/>
        <w:jc w:val="both"/>
        <w:rPr>
          <w:rFonts w:ascii="GHEA Grapalat" w:hAnsi="GHEA Grapalat"/>
          <w:lang w:val="hy-AM"/>
        </w:rPr>
      </w:pPr>
      <w:r w:rsidRPr="00124BE9">
        <w:rPr>
          <w:rFonts w:ascii="GHEA Grapalat" w:hAnsi="GHEA Grapalat"/>
          <w:i/>
        </w:rPr>
        <w:t>.</w:t>
      </w:r>
    </w:p>
  </w:footnote>
  <w:footnote w:id="21">
    <w:p w14:paraId="644329A6" w14:textId="77777777" w:rsidR="00EA4626" w:rsidRPr="00124BE9" w:rsidRDefault="00EA4626" w:rsidP="00EA4626">
      <w:pPr>
        <w:pStyle w:val="FootnoteText"/>
        <w:widowControl w:val="0"/>
        <w:jc w:val="both"/>
        <w:rPr>
          <w:rFonts w:ascii="GHEA Grapalat" w:hAnsi="GHEA Grapalat"/>
          <w:lang w:val="hy-AM"/>
        </w:rPr>
      </w:pPr>
      <w:r>
        <w:rPr>
          <w:rStyle w:val="FootnoteReference"/>
        </w:rPr>
        <w:t>22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2">
    <w:p w14:paraId="7FA1C14F" w14:textId="77777777" w:rsidR="00EA4626" w:rsidRPr="00124BE9" w:rsidRDefault="00EA4626" w:rsidP="00EA4626">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3">
    <w:p w14:paraId="7B81E523" w14:textId="77777777" w:rsidR="00EA4626" w:rsidRPr="00124BE9" w:rsidRDefault="00EA4626" w:rsidP="00EA4626">
      <w:pPr>
        <w:pStyle w:val="FootnoteText"/>
        <w:widowControl w:val="0"/>
        <w:jc w:val="both"/>
        <w:rPr>
          <w:rFonts w:ascii="GHEA Grapalat" w:hAnsi="GHEA Grapalat"/>
          <w:lang w:val="hy-AM"/>
        </w:rPr>
      </w:pPr>
      <w:r>
        <w:rPr>
          <w:rStyle w:val="FootnoteReference"/>
        </w:rPr>
        <w:t>24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4">
    <w:p w14:paraId="41407038" w14:textId="77777777" w:rsidR="00EA4626" w:rsidRPr="00124BE9" w:rsidRDefault="00EA4626" w:rsidP="00EA4626">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605075">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 xml:space="preserve">5-ое </w:t>
      </w:r>
      <w:r w:rsidRPr="00124BE9">
        <w:rPr>
          <w:rFonts w:ascii="GHEA Grapalat" w:hAnsi="GHEA Grapalat"/>
          <w:i/>
        </w:rPr>
        <w:t>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
    <w:p w14:paraId="601DDB99" w14:textId="77777777" w:rsidR="00EA4626" w:rsidRPr="00124BE9" w:rsidRDefault="00EA4626" w:rsidP="00EA4626">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5">
    <w:p w14:paraId="747E72D1" w14:textId="77777777" w:rsidR="00EA4626" w:rsidRPr="00124BE9" w:rsidRDefault="00EA4626" w:rsidP="00EA4626">
      <w:pPr>
        <w:pStyle w:val="FootnoteText"/>
        <w:widowControl w:val="0"/>
        <w:jc w:val="both"/>
      </w:pPr>
      <w:r w:rsidRPr="00124BE9">
        <w:rPr>
          <w:rStyle w:val="FootnoteReference"/>
        </w:rPr>
        <w:t>*</w:t>
      </w:r>
      <w:r w:rsidRPr="00124BE9">
        <w:t xml:space="preserve"> </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 xml:space="preserve">выполненить работу </w:t>
      </w:r>
      <w:r w:rsidRPr="00D97342">
        <w:rPr>
          <w:rFonts w:ascii="GHEA Grapalat" w:hAnsi="GHEA Grapalat"/>
          <w:i/>
        </w:rPr>
        <w:t>в более короткий срок</w:t>
      </w:r>
    </w:p>
  </w:footnote>
  <w:footnote w:id="26">
    <w:p w14:paraId="7D2AE86D" w14:textId="77777777" w:rsidR="00EA4626" w:rsidRPr="00124BE9" w:rsidRDefault="00EA4626" w:rsidP="00EA4626">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7">
    <w:p w14:paraId="7223939B" w14:textId="77777777" w:rsidR="00EA4626" w:rsidRPr="00124BE9" w:rsidRDefault="00EA4626" w:rsidP="00EA4626">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25CB6"/>
    <w:multiLevelType w:val="hybridMultilevel"/>
    <w:tmpl w:val="836898B6"/>
    <w:lvl w:ilvl="0" w:tplc="04090011">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255"/>
    <w:multiLevelType w:val="hybridMultilevel"/>
    <w:tmpl w:val="99B42C7E"/>
    <w:lvl w:ilvl="0" w:tplc="1A20AA66">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257411AE"/>
    <w:multiLevelType w:val="hybridMultilevel"/>
    <w:tmpl w:val="41745152"/>
    <w:lvl w:ilvl="0" w:tplc="207471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CD77EF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19"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1B206E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AA55965"/>
    <w:multiLevelType w:val="hybridMultilevel"/>
    <w:tmpl w:val="419A1C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A5A7F58"/>
    <w:multiLevelType w:val="hybridMultilevel"/>
    <w:tmpl w:val="26362900"/>
    <w:lvl w:ilvl="0" w:tplc="480EBCF6">
      <w:start w:val="1"/>
      <w:numFmt w:val="decimal"/>
      <w:lvlText w:val="%1."/>
      <w:lvlJc w:val="left"/>
      <w:pPr>
        <w:ind w:left="3690" w:hanging="360"/>
      </w:pPr>
      <w:rPr>
        <w:color w:val="auto"/>
        <w:sz w:val="16"/>
        <w:szCs w:val="16"/>
      </w:rPr>
    </w:lvl>
    <w:lvl w:ilvl="1" w:tplc="04090019" w:tentative="1">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3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2"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AA42A26"/>
    <w:multiLevelType w:val="hybridMultilevel"/>
    <w:tmpl w:val="3FA03C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332218042">
    <w:abstractNumId w:val="29"/>
  </w:num>
  <w:num w:numId="2" w16cid:durableId="244075420">
    <w:abstractNumId w:val="12"/>
  </w:num>
  <w:num w:numId="3" w16cid:durableId="697242624">
    <w:abstractNumId w:val="27"/>
  </w:num>
  <w:num w:numId="4" w16cid:durableId="2003771380">
    <w:abstractNumId w:val="21"/>
  </w:num>
  <w:num w:numId="5" w16cid:durableId="779449509">
    <w:abstractNumId w:val="33"/>
  </w:num>
  <w:num w:numId="6" w16cid:durableId="814495602">
    <w:abstractNumId w:val="29"/>
    <w:lvlOverride w:ilvl="0">
      <w:startOverride w:val="1"/>
    </w:lvlOverride>
    <w:lvlOverride w:ilvl="1"/>
    <w:lvlOverride w:ilvl="2"/>
    <w:lvlOverride w:ilvl="3"/>
    <w:lvlOverride w:ilvl="4"/>
    <w:lvlOverride w:ilvl="5"/>
    <w:lvlOverride w:ilvl="6"/>
    <w:lvlOverride w:ilvl="7"/>
    <w:lvlOverride w:ilvl="8"/>
  </w:num>
  <w:num w:numId="7" w16cid:durableId="151868866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47733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6061453">
    <w:abstractNumId w:val="24"/>
  </w:num>
  <w:num w:numId="10" w16cid:durableId="1352561509">
    <w:abstractNumId w:val="6"/>
  </w:num>
  <w:num w:numId="11" w16cid:durableId="1017775059">
    <w:abstractNumId w:val="10"/>
  </w:num>
  <w:num w:numId="12" w16cid:durableId="168377792">
    <w:abstractNumId w:val="40"/>
  </w:num>
  <w:num w:numId="13" w16cid:durableId="446002661">
    <w:abstractNumId w:val="36"/>
  </w:num>
  <w:num w:numId="14" w16cid:durableId="1463812271">
    <w:abstractNumId w:val="17"/>
  </w:num>
  <w:num w:numId="15" w16cid:durableId="1868903988">
    <w:abstractNumId w:val="38"/>
  </w:num>
  <w:num w:numId="16" w16cid:durableId="1457140909">
    <w:abstractNumId w:val="20"/>
  </w:num>
  <w:num w:numId="17" w16cid:durableId="1078408989">
    <w:abstractNumId w:val="7"/>
  </w:num>
  <w:num w:numId="18" w16cid:durableId="1780099081">
    <w:abstractNumId w:val="1"/>
  </w:num>
  <w:num w:numId="19" w16cid:durableId="2031029668">
    <w:abstractNumId w:val="22"/>
  </w:num>
  <w:num w:numId="20" w16cid:durableId="514539032">
    <w:abstractNumId w:val="22"/>
  </w:num>
  <w:num w:numId="21" w16cid:durableId="14311971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67046273">
    <w:abstractNumId w:val="31"/>
  </w:num>
  <w:num w:numId="23" w16cid:durableId="218638215">
    <w:abstractNumId w:val="9"/>
  </w:num>
  <w:num w:numId="24" w16cid:durableId="1756627102">
    <w:abstractNumId w:val="26"/>
  </w:num>
  <w:num w:numId="25" w16cid:durableId="902914474">
    <w:abstractNumId w:val="28"/>
  </w:num>
  <w:num w:numId="26" w16cid:durableId="1171873139">
    <w:abstractNumId w:val="19"/>
  </w:num>
  <w:num w:numId="27" w16cid:durableId="683283553">
    <w:abstractNumId w:val="8"/>
  </w:num>
  <w:num w:numId="28" w16cid:durableId="1023165580">
    <w:abstractNumId w:val="13"/>
  </w:num>
  <w:num w:numId="29" w16cid:durableId="1233659403">
    <w:abstractNumId w:val="4"/>
  </w:num>
  <w:num w:numId="30" w16cid:durableId="1767115585">
    <w:abstractNumId w:val="3"/>
  </w:num>
  <w:num w:numId="31" w16cid:durableId="1996109458">
    <w:abstractNumId w:val="0"/>
  </w:num>
  <w:num w:numId="32" w16cid:durableId="2128500298">
    <w:abstractNumId w:val="11"/>
  </w:num>
  <w:num w:numId="33" w16cid:durableId="86004450">
    <w:abstractNumId w:val="34"/>
  </w:num>
  <w:num w:numId="34" w16cid:durableId="111946202">
    <w:abstractNumId w:val="32"/>
  </w:num>
  <w:num w:numId="35" w16cid:durableId="2065368588">
    <w:abstractNumId w:val="37"/>
  </w:num>
  <w:num w:numId="36" w16cid:durableId="1317294840">
    <w:abstractNumId w:val="14"/>
  </w:num>
  <w:num w:numId="37" w16cid:durableId="1954436718">
    <w:abstractNumId w:val="16"/>
  </w:num>
  <w:num w:numId="38" w16cid:durableId="1713266558">
    <w:abstractNumId w:val="35"/>
  </w:num>
  <w:num w:numId="39" w16cid:durableId="585188423">
    <w:abstractNumId w:val="30"/>
  </w:num>
  <w:num w:numId="40" w16cid:durableId="1873031823">
    <w:abstractNumId w:val="2"/>
  </w:num>
  <w:num w:numId="41" w16cid:durableId="1851797000">
    <w:abstractNumId w:val="18"/>
  </w:num>
  <w:num w:numId="42" w16cid:durableId="487866609">
    <w:abstractNumId w:val="39"/>
  </w:num>
  <w:num w:numId="43" w16cid:durableId="1797016805">
    <w:abstractNumId w:val="23"/>
  </w:num>
  <w:num w:numId="44" w16cid:durableId="1356805230">
    <w:abstractNumId w:val="25"/>
  </w:num>
  <w:num w:numId="45" w16cid:durableId="1071737192">
    <w:abstractNumId w:val="5"/>
  </w:num>
  <w:num w:numId="46" w16cid:durableId="1533617505">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2F"/>
    <w:rsid w:val="000016BB"/>
    <w:rsid w:val="00002C23"/>
    <w:rsid w:val="000031E3"/>
    <w:rsid w:val="000033BC"/>
    <w:rsid w:val="00003DF0"/>
    <w:rsid w:val="00004ACA"/>
    <w:rsid w:val="0000511B"/>
    <w:rsid w:val="000058CF"/>
    <w:rsid w:val="00005D30"/>
    <w:rsid w:val="0000622A"/>
    <w:rsid w:val="00006A31"/>
    <w:rsid w:val="000076A1"/>
    <w:rsid w:val="0000776B"/>
    <w:rsid w:val="00010ECA"/>
    <w:rsid w:val="00011CB9"/>
    <w:rsid w:val="00011D5E"/>
    <w:rsid w:val="00012347"/>
    <w:rsid w:val="00012E2C"/>
    <w:rsid w:val="00013093"/>
    <w:rsid w:val="00013192"/>
    <w:rsid w:val="000132F3"/>
    <w:rsid w:val="00013C24"/>
    <w:rsid w:val="000145A2"/>
    <w:rsid w:val="00016653"/>
    <w:rsid w:val="00016DFB"/>
    <w:rsid w:val="00017484"/>
    <w:rsid w:val="000202C3"/>
    <w:rsid w:val="000209D3"/>
    <w:rsid w:val="00020B2E"/>
    <w:rsid w:val="00020C83"/>
    <w:rsid w:val="00021876"/>
    <w:rsid w:val="00021C2E"/>
    <w:rsid w:val="00023384"/>
    <w:rsid w:val="000237B4"/>
    <w:rsid w:val="000238FE"/>
    <w:rsid w:val="00023AFA"/>
    <w:rsid w:val="00023E67"/>
    <w:rsid w:val="00023F8F"/>
    <w:rsid w:val="000246E6"/>
    <w:rsid w:val="00024B87"/>
    <w:rsid w:val="00025353"/>
    <w:rsid w:val="00025A85"/>
    <w:rsid w:val="00026351"/>
    <w:rsid w:val="00027166"/>
    <w:rsid w:val="000275BF"/>
    <w:rsid w:val="00030D40"/>
    <w:rsid w:val="000312D9"/>
    <w:rsid w:val="000313A6"/>
    <w:rsid w:val="000316DF"/>
    <w:rsid w:val="000320D9"/>
    <w:rsid w:val="000330A3"/>
    <w:rsid w:val="00033946"/>
    <w:rsid w:val="00033B20"/>
    <w:rsid w:val="00033C85"/>
    <w:rsid w:val="00033ED4"/>
    <w:rsid w:val="00034CED"/>
    <w:rsid w:val="00037DDE"/>
    <w:rsid w:val="000408D8"/>
    <w:rsid w:val="00041366"/>
    <w:rsid w:val="000424BA"/>
    <w:rsid w:val="000429FE"/>
    <w:rsid w:val="00042BD4"/>
    <w:rsid w:val="00043225"/>
    <w:rsid w:val="0004387F"/>
    <w:rsid w:val="00046758"/>
    <w:rsid w:val="00046BAC"/>
    <w:rsid w:val="000473EF"/>
    <w:rsid w:val="00051225"/>
    <w:rsid w:val="00051490"/>
    <w:rsid w:val="0005165A"/>
    <w:rsid w:val="00051B7F"/>
    <w:rsid w:val="00051F89"/>
    <w:rsid w:val="00052084"/>
    <w:rsid w:val="0005217C"/>
    <w:rsid w:val="00052428"/>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6EF4"/>
    <w:rsid w:val="00077051"/>
    <w:rsid w:val="00077062"/>
    <w:rsid w:val="00077BB9"/>
    <w:rsid w:val="00080C4E"/>
    <w:rsid w:val="00080E73"/>
    <w:rsid w:val="000810AB"/>
    <w:rsid w:val="000811C1"/>
    <w:rsid w:val="000814B8"/>
    <w:rsid w:val="00081ECA"/>
    <w:rsid w:val="000820B2"/>
    <w:rsid w:val="000822C1"/>
    <w:rsid w:val="00082679"/>
    <w:rsid w:val="00082ADC"/>
    <w:rsid w:val="00082DE0"/>
    <w:rsid w:val="00083558"/>
    <w:rsid w:val="000836D9"/>
    <w:rsid w:val="000845F6"/>
    <w:rsid w:val="00084B51"/>
    <w:rsid w:val="000858EB"/>
    <w:rsid w:val="00085931"/>
    <w:rsid w:val="00087428"/>
    <w:rsid w:val="000878DB"/>
    <w:rsid w:val="00087A30"/>
    <w:rsid w:val="00090699"/>
    <w:rsid w:val="000911CA"/>
    <w:rsid w:val="00091309"/>
    <w:rsid w:val="00092D0A"/>
    <w:rsid w:val="00092E73"/>
    <w:rsid w:val="0009380C"/>
    <w:rsid w:val="0009416C"/>
    <w:rsid w:val="0009449B"/>
    <w:rsid w:val="000946A3"/>
    <w:rsid w:val="00094CDD"/>
    <w:rsid w:val="00094F5C"/>
    <w:rsid w:val="00095885"/>
    <w:rsid w:val="00095EB1"/>
    <w:rsid w:val="000964F1"/>
    <w:rsid w:val="00096718"/>
    <w:rsid w:val="00096865"/>
    <w:rsid w:val="0009758F"/>
    <w:rsid w:val="00097DE8"/>
    <w:rsid w:val="000A15F9"/>
    <w:rsid w:val="000A1C94"/>
    <w:rsid w:val="000A214C"/>
    <w:rsid w:val="000A323C"/>
    <w:rsid w:val="000A359E"/>
    <w:rsid w:val="000A37CE"/>
    <w:rsid w:val="000A4B60"/>
    <w:rsid w:val="000A4FC5"/>
    <w:rsid w:val="000A504A"/>
    <w:rsid w:val="000A5316"/>
    <w:rsid w:val="000A5B16"/>
    <w:rsid w:val="000A679A"/>
    <w:rsid w:val="000A6B75"/>
    <w:rsid w:val="000A72AD"/>
    <w:rsid w:val="000A7528"/>
    <w:rsid w:val="000B033F"/>
    <w:rsid w:val="000B0B17"/>
    <w:rsid w:val="000B259E"/>
    <w:rsid w:val="000B269D"/>
    <w:rsid w:val="000B2958"/>
    <w:rsid w:val="000B2CFA"/>
    <w:rsid w:val="000B31F3"/>
    <w:rsid w:val="000B33B2"/>
    <w:rsid w:val="000B3864"/>
    <w:rsid w:val="000B5EDF"/>
    <w:rsid w:val="000B6A70"/>
    <w:rsid w:val="000B6C50"/>
    <w:rsid w:val="000B6E8D"/>
    <w:rsid w:val="000B700B"/>
    <w:rsid w:val="000B751B"/>
    <w:rsid w:val="000B7641"/>
    <w:rsid w:val="000B7C54"/>
    <w:rsid w:val="000C062F"/>
    <w:rsid w:val="000C0A9D"/>
    <w:rsid w:val="000C165F"/>
    <w:rsid w:val="000C1F0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17E"/>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AD8"/>
    <w:rsid w:val="00110C05"/>
    <w:rsid w:val="00110D13"/>
    <w:rsid w:val="00111FFB"/>
    <w:rsid w:val="001126EC"/>
    <w:rsid w:val="0011340E"/>
    <w:rsid w:val="00113569"/>
    <w:rsid w:val="00113F0D"/>
    <w:rsid w:val="0011423D"/>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4E79"/>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6F0"/>
    <w:rsid w:val="00140841"/>
    <w:rsid w:val="00142496"/>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6832"/>
    <w:rsid w:val="001675BD"/>
    <w:rsid w:val="00167898"/>
    <w:rsid w:val="001679A6"/>
    <w:rsid w:val="001708D1"/>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3004"/>
    <w:rsid w:val="0018301A"/>
    <w:rsid w:val="00183022"/>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FEC"/>
    <w:rsid w:val="001A43A4"/>
    <w:rsid w:val="001A4EF7"/>
    <w:rsid w:val="001A5BC8"/>
    <w:rsid w:val="001A5C02"/>
    <w:rsid w:val="001A6561"/>
    <w:rsid w:val="001A6994"/>
    <w:rsid w:val="001A6B31"/>
    <w:rsid w:val="001A6D39"/>
    <w:rsid w:val="001A77DF"/>
    <w:rsid w:val="001A7934"/>
    <w:rsid w:val="001B0D9A"/>
    <w:rsid w:val="001B1050"/>
    <w:rsid w:val="001B124C"/>
    <w:rsid w:val="001B12B1"/>
    <w:rsid w:val="001B1370"/>
    <w:rsid w:val="001B1C67"/>
    <w:rsid w:val="001B1D16"/>
    <w:rsid w:val="001B1FC4"/>
    <w:rsid w:val="001B32D9"/>
    <w:rsid w:val="001B37D2"/>
    <w:rsid w:val="001B3DA7"/>
    <w:rsid w:val="001B40EF"/>
    <w:rsid w:val="001B45A9"/>
    <w:rsid w:val="001B478E"/>
    <w:rsid w:val="001B6087"/>
    <w:rsid w:val="001B6FCF"/>
    <w:rsid w:val="001B708D"/>
    <w:rsid w:val="001C07C6"/>
    <w:rsid w:val="001C0849"/>
    <w:rsid w:val="001C1570"/>
    <w:rsid w:val="001C1C0C"/>
    <w:rsid w:val="001C301C"/>
    <w:rsid w:val="001C317A"/>
    <w:rsid w:val="001C3ACB"/>
    <w:rsid w:val="001C3D83"/>
    <w:rsid w:val="001C3F6C"/>
    <w:rsid w:val="001C57DE"/>
    <w:rsid w:val="001C6221"/>
    <w:rsid w:val="001C6688"/>
    <w:rsid w:val="001C76F7"/>
    <w:rsid w:val="001D0249"/>
    <w:rsid w:val="001D0BA2"/>
    <w:rsid w:val="001D129F"/>
    <w:rsid w:val="001D179F"/>
    <w:rsid w:val="001D1D00"/>
    <w:rsid w:val="001D209D"/>
    <w:rsid w:val="001D2D62"/>
    <w:rsid w:val="001D4FB3"/>
    <w:rsid w:val="001D5785"/>
    <w:rsid w:val="001D5EBF"/>
    <w:rsid w:val="001D5FF7"/>
    <w:rsid w:val="001D6531"/>
    <w:rsid w:val="001D6627"/>
    <w:rsid w:val="001D7228"/>
    <w:rsid w:val="001D74FA"/>
    <w:rsid w:val="001D78C5"/>
    <w:rsid w:val="001E0216"/>
    <w:rsid w:val="001E06D6"/>
    <w:rsid w:val="001E094F"/>
    <w:rsid w:val="001E0BC2"/>
    <w:rsid w:val="001E1044"/>
    <w:rsid w:val="001E1B04"/>
    <w:rsid w:val="001E2794"/>
    <w:rsid w:val="001E2814"/>
    <w:rsid w:val="001E3D3F"/>
    <w:rsid w:val="001E47D5"/>
    <w:rsid w:val="001E4A24"/>
    <w:rsid w:val="001E51C3"/>
    <w:rsid w:val="001E5396"/>
    <w:rsid w:val="001E5412"/>
    <w:rsid w:val="001E55B2"/>
    <w:rsid w:val="001E5866"/>
    <w:rsid w:val="001E61E7"/>
    <w:rsid w:val="001E65D1"/>
    <w:rsid w:val="001E7733"/>
    <w:rsid w:val="001F0335"/>
    <w:rsid w:val="001F0371"/>
    <w:rsid w:val="001F0B18"/>
    <w:rsid w:val="001F0EDC"/>
    <w:rsid w:val="001F0F81"/>
    <w:rsid w:val="001F1DF0"/>
    <w:rsid w:val="001F1DF7"/>
    <w:rsid w:val="001F2926"/>
    <w:rsid w:val="001F3237"/>
    <w:rsid w:val="001F3830"/>
    <w:rsid w:val="001F386B"/>
    <w:rsid w:val="001F3FAE"/>
    <w:rsid w:val="001F46DD"/>
    <w:rsid w:val="001F48B5"/>
    <w:rsid w:val="001F523A"/>
    <w:rsid w:val="001F5834"/>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CB"/>
    <w:rsid w:val="00220AF0"/>
    <w:rsid w:val="00220C7C"/>
    <w:rsid w:val="00220CF6"/>
    <w:rsid w:val="002218FE"/>
    <w:rsid w:val="00221C7B"/>
    <w:rsid w:val="0022247D"/>
    <w:rsid w:val="002238E0"/>
    <w:rsid w:val="00223F35"/>
    <w:rsid w:val="002240AB"/>
    <w:rsid w:val="002250D8"/>
    <w:rsid w:val="0022515E"/>
    <w:rsid w:val="002252CD"/>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A4E"/>
    <w:rsid w:val="00244B38"/>
    <w:rsid w:val="00246C8C"/>
    <w:rsid w:val="0025145E"/>
    <w:rsid w:val="00251CF9"/>
    <w:rsid w:val="00252C9C"/>
    <w:rsid w:val="002542AE"/>
    <w:rsid w:val="00254A26"/>
    <w:rsid w:val="00254A36"/>
    <w:rsid w:val="002554A3"/>
    <w:rsid w:val="002559B9"/>
    <w:rsid w:val="0025693E"/>
    <w:rsid w:val="00257773"/>
    <w:rsid w:val="00257E76"/>
    <w:rsid w:val="00260163"/>
    <w:rsid w:val="00260739"/>
    <w:rsid w:val="00260E64"/>
    <w:rsid w:val="0026158D"/>
    <w:rsid w:val="00261A75"/>
    <w:rsid w:val="002626F7"/>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B03"/>
    <w:rsid w:val="0027775F"/>
    <w:rsid w:val="00277791"/>
    <w:rsid w:val="00277F14"/>
    <w:rsid w:val="0028088D"/>
    <w:rsid w:val="00280E91"/>
    <w:rsid w:val="00281079"/>
    <w:rsid w:val="00281D16"/>
    <w:rsid w:val="00283198"/>
    <w:rsid w:val="00283E26"/>
    <w:rsid w:val="00283F0A"/>
    <w:rsid w:val="002845EA"/>
    <w:rsid w:val="002846B1"/>
    <w:rsid w:val="002849A6"/>
    <w:rsid w:val="00284C6E"/>
    <w:rsid w:val="00286CDB"/>
    <w:rsid w:val="0028726A"/>
    <w:rsid w:val="00290087"/>
    <w:rsid w:val="00290FFD"/>
    <w:rsid w:val="00291919"/>
    <w:rsid w:val="00291EFF"/>
    <w:rsid w:val="002920F1"/>
    <w:rsid w:val="002926D4"/>
    <w:rsid w:val="0029293C"/>
    <w:rsid w:val="002931A8"/>
    <w:rsid w:val="00293A25"/>
    <w:rsid w:val="00293A76"/>
    <w:rsid w:val="0029416F"/>
    <w:rsid w:val="002941F2"/>
    <w:rsid w:val="00294BD5"/>
    <w:rsid w:val="00294F67"/>
    <w:rsid w:val="00294FFF"/>
    <w:rsid w:val="0029515A"/>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CA6"/>
    <w:rsid w:val="002C1D72"/>
    <w:rsid w:val="002C205F"/>
    <w:rsid w:val="002C2499"/>
    <w:rsid w:val="002C27EB"/>
    <w:rsid w:val="002C29DA"/>
    <w:rsid w:val="002C2AAB"/>
    <w:rsid w:val="002C2B0F"/>
    <w:rsid w:val="002C34BF"/>
    <w:rsid w:val="002C3B05"/>
    <w:rsid w:val="002C3C48"/>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1D46"/>
    <w:rsid w:val="002D207D"/>
    <w:rsid w:val="002D20E8"/>
    <w:rsid w:val="002D236D"/>
    <w:rsid w:val="002D3C61"/>
    <w:rsid w:val="002D3D0C"/>
    <w:rsid w:val="002D4250"/>
    <w:rsid w:val="002D4575"/>
    <w:rsid w:val="002D4EEB"/>
    <w:rsid w:val="002D5580"/>
    <w:rsid w:val="002D5CF0"/>
    <w:rsid w:val="002D601F"/>
    <w:rsid w:val="002D63B4"/>
    <w:rsid w:val="002D6A4F"/>
    <w:rsid w:val="002D7881"/>
    <w:rsid w:val="002D7D70"/>
    <w:rsid w:val="002E069D"/>
    <w:rsid w:val="002E0768"/>
    <w:rsid w:val="002E0877"/>
    <w:rsid w:val="002E3165"/>
    <w:rsid w:val="002E3258"/>
    <w:rsid w:val="002E361E"/>
    <w:rsid w:val="002E3DFA"/>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6164"/>
    <w:rsid w:val="002F6C1E"/>
    <w:rsid w:val="002F6FA0"/>
    <w:rsid w:val="002F7000"/>
    <w:rsid w:val="002F7391"/>
    <w:rsid w:val="002F78B8"/>
    <w:rsid w:val="002F7A7E"/>
    <w:rsid w:val="00300916"/>
    <w:rsid w:val="00300D3A"/>
    <w:rsid w:val="00301193"/>
    <w:rsid w:val="0030129D"/>
    <w:rsid w:val="003012ED"/>
    <w:rsid w:val="00301EBE"/>
    <w:rsid w:val="00303402"/>
    <w:rsid w:val="00303732"/>
    <w:rsid w:val="00303E12"/>
    <w:rsid w:val="003041A8"/>
    <w:rsid w:val="00304237"/>
    <w:rsid w:val="00304436"/>
    <w:rsid w:val="00304D64"/>
    <w:rsid w:val="003053EF"/>
    <w:rsid w:val="00305944"/>
    <w:rsid w:val="00305E59"/>
    <w:rsid w:val="00305F6D"/>
    <w:rsid w:val="003061CB"/>
    <w:rsid w:val="003064D4"/>
    <w:rsid w:val="003065C4"/>
    <w:rsid w:val="00306C33"/>
    <w:rsid w:val="00307F3C"/>
    <w:rsid w:val="003101E4"/>
    <w:rsid w:val="00310A82"/>
    <w:rsid w:val="00310B6E"/>
    <w:rsid w:val="00310ED2"/>
    <w:rsid w:val="00311076"/>
    <w:rsid w:val="003117FE"/>
    <w:rsid w:val="00311C27"/>
    <w:rsid w:val="00312737"/>
    <w:rsid w:val="00312CFF"/>
    <w:rsid w:val="003141B6"/>
    <w:rsid w:val="00316381"/>
    <w:rsid w:val="003163A5"/>
    <w:rsid w:val="003169A4"/>
    <w:rsid w:val="00316A13"/>
    <w:rsid w:val="003172A5"/>
    <w:rsid w:val="00317BD2"/>
    <w:rsid w:val="0032071C"/>
    <w:rsid w:val="00321A56"/>
    <w:rsid w:val="00321B20"/>
    <w:rsid w:val="003232AC"/>
    <w:rsid w:val="003240F7"/>
    <w:rsid w:val="00325043"/>
    <w:rsid w:val="00325546"/>
    <w:rsid w:val="003259C5"/>
    <w:rsid w:val="00325CC0"/>
    <w:rsid w:val="00326507"/>
    <w:rsid w:val="003267C8"/>
    <w:rsid w:val="00326F81"/>
    <w:rsid w:val="00327436"/>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5909"/>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20E"/>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152"/>
    <w:rsid w:val="0036520F"/>
    <w:rsid w:val="003653B7"/>
    <w:rsid w:val="0036570F"/>
    <w:rsid w:val="00365AD5"/>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7DB"/>
    <w:rsid w:val="003A0A31"/>
    <w:rsid w:val="003A145D"/>
    <w:rsid w:val="003A1EBB"/>
    <w:rsid w:val="003A2BE0"/>
    <w:rsid w:val="003A2D11"/>
    <w:rsid w:val="003A39AC"/>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F6A"/>
    <w:rsid w:val="003C4278"/>
    <w:rsid w:val="003C53D4"/>
    <w:rsid w:val="003C5795"/>
    <w:rsid w:val="003C57CD"/>
    <w:rsid w:val="003C5E16"/>
    <w:rsid w:val="003C5EEF"/>
    <w:rsid w:val="003C61D5"/>
    <w:rsid w:val="003C664F"/>
    <w:rsid w:val="003C670C"/>
    <w:rsid w:val="003C6A92"/>
    <w:rsid w:val="003C6C6F"/>
    <w:rsid w:val="003C6F3A"/>
    <w:rsid w:val="003C7160"/>
    <w:rsid w:val="003C7D12"/>
    <w:rsid w:val="003D0075"/>
    <w:rsid w:val="003D0BE0"/>
    <w:rsid w:val="003D0E3C"/>
    <w:rsid w:val="003D1153"/>
    <w:rsid w:val="003D14E9"/>
    <w:rsid w:val="003D1CF4"/>
    <w:rsid w:val="003D2146"/>
    <w:rsid w:val="003D256D"/>
    <w:rsid w:val="003D2FE2"/>
    <w:rsid w:val="003D3794"/>
    <w:rsid w:val="003D395E"/>
    <w:rsid w:val="003D3964"/>
    <w:rsid w:val="003D3EB8"/>
    <w:rsid w:val="003D4FD0"/>
    <w:rsid w:val="003D56A5"/>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4E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7B5"/>
    <w:rsid w:val="00412C15"/>
    <w:rsid w:val="00413390"/>
    <w:rsid w:val="00413595"/>
    <w:rsid w:val="004153E3"/>
    <w:rsid w:val="00416905"/>
    <w:rsid w:val="00416F1E"/>
    <w:rsid w:val="0041739A"/>
    <w:rsid w:val="004175B6"/>
    <w:rsid w:val="00417E48"/>
    <w:rsid w:val="00417F33"/>
    <w:rsid w:val="004216C5"/>
    <w:rsid w:val="004218BD"/>
    <w:rsid w:val="00421A16"/>
    <w:rsid w:val="00421AEB"/>
    <w:rsid w:val="00421FB4"/>
    <w:rsid w:val="00422802"/>
    <w:rsid w:val="00422F57"/>
    <w:rsid w:val="00424332"/>
    <w:rsid w:val="00424E1F"/>
    <w:rsid w:val="0042712B"/>
    <w:rsid w:val="00427AAE"/>
    <w:rsid w:val="00427EAA"/>
    <w:rsid w:val="00430296"/>
    <w:rsid w:val="00431691"/>
    <w:rsid w:val="00431998"/>
    <w:rsid w:val="00431FFB"/>
    <w:rsid w:val="004320F2"/>
    <w:rsid w:val="00434D1C"/>
    <w:rsid w:val="0043558D"/>
    <w:rsid w:val="004361D6"/>
    <w:rsid w:val="0043641B"/>
    <w:rsid w:val="0043645C"/>
    <w:rsid w:val="0043662A"/>
    <w:rsid w:val="00436DF8"/>
    <w:rsid w:val="004373E3"/>
    <w:rsid w:val="0043761C"/>
    <w:rsid w:val="00437CDB"/>
    <w:rsid w:val="00437F1E"/>
    <w:rsid w:val="00440390"/>
    <w:rsid w:val="004403A7"/>
    <w:rsid w:val="004409B1"/>
    <w:rsid w:val="00441011"/>
    <w:rsid w:val="004412E1"/>
    <w:rsid w:val="004413A5"/>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3606"/>
    <w:rsid w:val="004636DA"/>
    <w:rsid w:val="00463B0B"/>
    <w:rsid w:val="00464320"/>
    <w:rsid w:val="0046481A"/>
    <w:rsid w:val="00464D3A"/>
    <w:rsid w:val="00464DA7"/>
    <w:rsid w:val="0046522E"/>
    <w:rsid w:val="0046586E"/>
    <w:rsid w:val="00466714"/>
    <w:rsid w:val="00466F7A"/>
    <w:rsid w:val="004672FC"/>
    <w:rsid w:val="004677EF"/>
    <w:rsid w:val="004678B4"/>
    <w:rsid w:val="004679EE"/>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08F"/>
    <w:rsid w:val="00480162"/>
    <w:rsid w:val="0048059F"/>
    <w:rsid w:val="00480914"/>
    <w:rsid w:val="004813B3"/>
    <w:rsid w:val="004834BA"/>
    <w:rsid w:val="00483944"/>
    <w:rsid w:val="0048419C"/>
    <w:rsid w:val="00484FED"/>
    <w:rsid w:val="00485531"/>
    <w:rsid w:val="004859E2"/>
    <w:rsid w:val="004865CE"/>
    <w:rsid w:val="00486B55"/>
    <w:rsid w:val="00487402"/>
    <w:rsid w:val="004874EC"/>
    <w:rsid w:val="0049031F"/>
    <w:rsid w:val="00490743"/>
    <w:rsid w:val="00491B1B"/>
    <w:rsid w:val="004929E4"/>
    <w:rsid w:val="0049374F"/>
    <w:rsid w:val="00493AF9"/>
    <w:rsid w:val="00493CC7"/>
    <w:rsid w:val="0049623A"/>
    <w:rsid w:val="0049655D"/>
    <w:rsid w:val="0049697A"/>
    <w:rsid w:val="004974D8"/>
    <w:rsid w:val="004975D5"/>
    <w:rsid w:val="004A0302"/>
    <w:rsid w:val="004A0321"/>
    <w:rsid w:val="004A1734"/>
    <w:rsid w:val="004A1BBC"/>
    <w:rsid w:val="004A1C5D"/>
    <w:rsid w:val="004A3051"/>
    <w:rsid w:val="004A51CE"/>
    <w:rsid w:val="004A5748"/>
    <w:rsid w:val="004A6204"/>
    <w:rsid w:val="004A712A"/>
    <w:rsid w:val="004A7722"/>
    <w:rsid w:val="004A798D"/>
    <w:rsid w:val="004A7C2E"/>
    <w:rsid w:val="004B10C8"/>
    <w:rsid w:val="004B13F4"/>
    <w:rsid w:val="004B1ADC"/>
    <w:rsid w:val="004B2363"/>
    <w:rsid w:val="004B2538"/>
    <w:rsid w:val="004B2714"/>
    <w:rsid w:val="004B28E1"/>
    <w:rsid w:val="004B2F56"/>
    <w:rsid w:val="004B383E"/>
    <w:rsid w:val="004B4580"/>
    <w:rsid w:val="004B4A95"/>
    <w:rsid w:val="004B4B72"/>
    <w:rsid w:val="004B54C3"/>
    <w:rsid w:val="004B5522"/>
    <w:rsid w:val="004B60F5"/>
    <w:rsid w:val="004B61C2"/>
    <w:rsid w:val="004B6867"/>
    <w:rsid w:val="004B6A49"/>
    <w:rsid w:val="004B6D52"/>
    <w:rsid w:val="004B753B"/>
    <w:rsid w:val="004B7B69"/>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095"/>
    <w:rsid w:val="004E037F"/>
    <w:rsid w:val="004E0B7B"/>
    <w:rsid w:val="004E13D3"/>
    <w:rsid w:val="004E144F"/>
    <w:rsid w:val="004E1503"/>
    <w:rsid w:val="004E17EA"/>
    <w:rsid w:val="004E1977"/>
    <w:rsid w:val="004E1B0A"/>
    <w:rsid w:val="004E1C69"/>
    <w:rsid w:val="004E1C8E"/>
    <w:rsid w:val="004E27C5"/>
    <w:rsid w:val="004E2FC6"/>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1E2C"/>
    <w:rsid w:val="005020A2"/>
    <w:rsid w:val="00502397"/>
    <w:rsid w:val="005024D2"/>
    <w:rsid w:val="00503288"/>
    <w:rsid w:val="0050351D"/>
    <w:rsid w:val="00503B5D"/>
    <w:rsid w:val="00503BFB"/>
    <w:rsid w:val="00504133"/>
    <w:rsid w:val="0050520C"/>
    <w:rsid w:val="00506667"/>
    <w:rsid w:val="00506832"/>
    <w:rsid w:val="00506873"/>
    <w:rsid w:val="00507FEA"/>
    <w:rsid w:val="00510110"/>
    <w:rsid w:val="00510176"/>
    <w:rsid w:val="005106CC"/>
    <w:rsid w:val="00510C3D"/>
    <w:rsid w:val="00510CB7"/>
    <w:rsid w:val="005111C3"/>
    <w:rsid w:val="005114D0"/>
    <w:rsid w:val="00511941"/>
    <w:rsid w:val="00511966"/>
    <w:rsid w:val="00511D8D"/>
    <w:rsid w:val="00512177"/>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47F"/>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7B4"/>
    <w:rsid w:val="00545B53"/>
    <w:rsid w:val="00545F4E"/>
    <w:rsid w:val="00546AA0"/>
    <w:rsid w:val="00546DF3"/>
    <w:rsid w:val="005473A5"/>
    <w:rsid w:val="0054752B"/>
    <w:rsid w:val="005500CE"/>
    <w:rsid w:val="00550A62"/>
    <w:rsid w:val="0055174F"/>
    <w:rsid w:val="00551891"/>
    <w:rsid w:val="005525A4"/>
    <w:rsid w:val="00552934"/>
    <w:rsid w:val="00552D6E"/>
    <w:rsid w:val="00553DFD"/>
    <w:rsid w:val="005544AC"/>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5F95"/>
    <w:rsid w:val="00576B25"/>
    <w:rsid w:val="00577582"/>
    <w:rsid w:val="00580F33"/>
    <w:rsid w:val="00581057"/>
    <w:rsid w:val="005814C8"/>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317"/>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D17"/>
    <w:rsid w:val="005A3D72"/>
    <w:rsid w:val="005A3DC6"/>
    <w:rsid w:val="005A3EB8"/>
    <w:rsid w:val="005A3EDC"/>
    <w:rsid w:val="005A405F"/>
    <w:rsid w:val="005A4324"/>
    <w:rsid w:val="005A46E2"/>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A59"/>
    <w:rsid w:val="005B4254"/>
    <w:rsid w:val="005B4A53"/>
    <w:rsid w:val="005B598A"/>
    <w:rsid w:val="005B6593"/>
    <w:rsid w:val="005B6B3E"/>
    <w:rsid w:val="005B6B51"/>
    <w:rsid w:val="005B6DCF"/>
    <w:rsid w:val="005B6F10"/>
    <w:rsid w:val="005B796C"/>
    <w:rsid w:val="005C0666"/>
    <w:rsid w:val="005C0D39"/>
    <w:rsid w:val="005C1BF7"/>
    <w:rsid w:val="005C1C00"/>
    <w:rsid w:val="005C1C99"/>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8B7"/>
    <w:rsid w:val="005E1F72"/>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34E9"/>
    <w:rsid w:val="005F53F2"/>
    <w:rsid w:val="005F581A"/>
    <w:rsid w:val="005F6312"/>
    <w:rsid w:val="005F6DED"/>
    <w:rsid w:val="005F714B"/>
    <w:rsid w:val="005F7C1D"/>
    <w:rsid w:val="00601148"/>
    <w:rsid w:val="00601797"/>
    <w:rsid w:val="00601ADD"/>
    <w:rsid w:val="00603C96"/>
    <w:rsid w:val="00605075"/>
    <w:rsid w:val="0060526C"/>
    <w:rsid w:val="00605382"/>
    <w:rsid w:val="00606328"/>
    <w:rsid w:val="0060652B"/>
    <w:rsid w:val="00606B84"/>
    <w:rsid w:val="00607120"/>
    <w:rsid w:val="00607F7B"/>
    <w:rsid w:val="006105DA"/>
    <w:rsid w:val="00610F61"/>
    <w:rsid w:val="00611998"/>
    <w:rsid w:val="006122BF"/>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E49"/>
    <w:rsid w:val="00625529"/>
    <w:rsid w:val="0062795D"/>
    <w:rsid w:val="00627BE1"/>
    <w:rsid w:val="00627E00"/>
    <w:rsid w:val="0063094A"/>
    <w:rsid w:val="00630BF1"/>
    <w:rsid w:val="00630CC3"/>
    <w:rsid w:val="0063101C"/>
    <w:rsid w:val="00631432"/>
    <w:rsid w:val="00631744"/>
    <w:rsid w:val="00631785"/>
    <w:rsid w:val="00631C2B"/>
    <w:rsid w:val="00632211"/>
    <w:rsid w:val="00632AC2"/>
    <w:rsid w:val="00632EAC"/>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8B2"/>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4680"/>
    <w:rsid w:val="00675684"/>
    <w:rsid w:val="00675740"/>
    <w:rsid w:val="0067579A"/>
    <w:rsid w:val="00675873"/>
    <w:rsid w:val="00676178"/>
    <w:rsid w:val="00676238"/>
    <w:rsid w:val="00676BAE"/>
    <w:rsid w:val="0067733C"/>
    <w:rsid w:val="00677499"/>
    <w:rsid w:val="00677658"/>
    <w:rsid w:val="00681F45"/>
    <w:rsid w:val="0068264F"/>
    <w:rsid w:val="00682E8D"/>
    <w:rsid w:val="00683E0A"/>
    <w:rsid w:val="006844DF"/>
    <w:rsid w:val="00685962"/>
    <w:rsid w:val="00685A30"/>
    <w:rsid w:val="00685C48"/>
    <w:rsid w:val="00686A08"/>
    <w:rsid w:val="00687D28"/>
    <w:rsid w:val="00687E34"/>
    <w:rsid w:val="006906E8"/>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8F5"/>
    <w:rsid w:val="006C2B56"/>
    <w:rsid w:val="006C2C13"/>
    <w:rsid w:val="006C2F98"/>
    <w:rsid w:val="006C3068"/>
    <w:rsid w:val="006C3115"/>
    <w:rsid w:val="006C312E"/>
    <w:rsid w:val="006C330D"/>
    <w:rsid w:val="006C47F0"/>
    <w:rsid w:val="006C4C59"/>
    <w:rsid w:val="006C679A"/>
    <w:rsid w:val="006C7FD7"/>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6150"/>
    <w:rsid w:val="006D619D"/>
    <w:rsid w:val="006D684E"/>
    <w:rsid w:val="006D7219"/>
    <w:rsid w:val="006E15CD"/>
    <w:rsid w:val="006E1E8F"/>
    <w:rsid w:val="006E2A6A"/>
    <w:rsid w:val="006E35A0"/>
    <w:rsid w:val="006E49D7"/>
    <w:rsid w:val="006E50E4"/>
    <w:rsid w:val="006E51B0"/>
    <w:rsid w:val="006E5904"/>
    <w:rsid w:val="006E5CC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372"/>
    <w:rsid w:val="006F3B78"/>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692"/>
    <w:rsid w:val="00707B86"/>
    <w:rsid w:val="00710C1B"/>
    <w:rsid w:val="00711527"/>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2612"/>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2E2A"/>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EE6"/>
    <w:rsid w:val="007A40C1"/>
    <w:rsid w:val="007A4BB9"/>
    <w:rsid w:val="007A5F50"/>
    <w:rsid w:val="007A6841"/>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DC8"/>
    <w:rsid w:val="007B3F5F"/>
    <w:rsid w:val="007B6811"/>
    <w:rsid w:val="007B75BA"/>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4E2"/>
    <w:rsid w:val="007D2B56"/>
    <w:rsid w:val="007D2D1D"/>
    <w:rsid w:val="007D3E45"/>
    <w:rsid w:val="007D4017"/>
    <w:rsid w:val="007D4470"/>
    <w:rsid w:val="007D4E09"/>
    <w:rsid w:val="007D52DB"/>
    <w:rsid w:val="007D57BA"/>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B76"/>
    <w:rsid w:val="007E1C5F"/>
    <w:rsid w:val="007E238F"/>
    <w:rsid w:val="007E31D9"/>
    <w:rsid w:val="007E3AEE"/>
    <w:rsid w:val="007E4355"/>
    <w:rsid w:val="007E439C"/>
    <w:rsid w:val="007E46FE"/>
    <w:rsid w:val="007E4B42"/>
    <w:rsid w:val="007E6636"/>
    <w:rsid w:val="007E6804"/>
    <w:rsid w:val="007E6E01"/>
    <w:rsid w:val="007E74C0"/>
    <w:rsid w:val="007E7A22"/>
    <w:rsid w:val="007F12DE"/>
    <w:rsid w:val="007F1314"/>
    <w:rsid w:val="007F1C07"/>
    <w:rsid w:val="007F281F"/>
    <w:rsid w:val="007F44EE"/>
    <w:rsid w:val="007F495A"/>
    <w:rsid w:val="007F503F"/>
    <w:rsid w:val="007F5A5F"/>
    <w:rsid w:val="007F6722"/>
    <w:rsid w:val="007F7FBA"/>
    <w:rsid w:val="00800B26"/>
    <w:rsid w:val="0080112C"/>
    <w:rsid w:val="008013BF"/>
    <w:rsid w:val="008013DA"/>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CE0"/>
    <w:rsid w:val="00814DBD"/>
    <w:rsid w:val="0081568C"/>
    <w:rsid w:val="00816381"/>
    <w:rsid w:val="008164BA"/>
    <w:rsid w:val="00816505"/>
    <w:rsid w:val="00816B3C"/>
    <w:rsid w:val="0081738C"/>
    <w:rsid w:val="00820257"/>
    <w:rsid w:val="00820BA4"/>
    <w:rsid w:val="0082102B"/>
    <w:rsid w:val="008218B4"/>
    <w:rsid w:val="00821921"/>
    <w:rsid w:val="008223F5"/>
    <w:rsid w:val="00822942"/>
    <w:rsid w:val="008229D3"/>
    <w:rsid w:val="00822E50"/>
    <w:rsid w:val="00823044"/>
    <w:rsid w:val="00823298"/>
    <w:rsid w:val="0082440E"/>
    <w:rsid w:val="00824F68"/>
    <w:rsid w:val="0082522B"/>
    <w:rsid w:val="008258A1"/>
    <w:rsid w:val="00825AAE"/>
    <w:rsid w:val="00826193"/>
    <w:rsid w:val="008264EB"/>
    <w:rsid w:val="008269CF"/>
    <w:rsid w:val="00830036"/>
    <w:rsid w:val="00830445"/>
    <w:rsid w:val="00830AD3"/>
    <w:rsid w:val="00830D4D"/>
    <w:rsid w:val="008311FF"/>
    <w:rsid w:val="00831C52"/>
    <w:rsid w:val="00831DC3"/>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6DF"/>
    <w:rsid w:val="0087175D"/>
    <w:rsid w:val="00871E55"/>
    <w:rsid w:val="0087222B"/>
    <w:rsid w:val="00872A26"/>
    <w:rsid w:val="008730A8"/>
    <w:rsid w:val="00873162"/>
    <w:rsid w:val="0087341E"/>
    <w:rsid w:val="0087360C"/>
    <w:rsid w:val="0087366B"/>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1C05"/>
    <w:rsid w:val="00881C22"/>
    <w:rsid w:val="0088370A"/>
    <w:rsid w:val="0088384C"/>
    <w:rsid w:val="00884204"/>
    <w:rsid w:val="008842CE"/>
    <w:rsid w:val="00884822"/>
    <w:rsid w:val="00884B46"/>
    <w:rsid w:val="008859F6"/>
    <w:rsid w:val="00886035"/>
    <w:rsid w:val="008860B6"/>
    <w:rsid w:val="00886AA6"/>
    <w:rsid w:val="00886B54"/>
    <w:rsid w:val="00886D11"/>
    <w:rsid w:val="00886EFE"/>
    <w:rsid w:val="008875C7"/>
    <w:rsid w:val="00890035"/>
    <w:rsid w:val="00890F86"/>
    <w:rsid w:val="008916DE"/>
    <w:rsid w:val="00892068"/>
    <w:rsid w:val="008920F8"/>
    <w:rsid w:val="00892B95"/>
    <w:rsid w:val="008933B7"/>
    <w:rsid w:val="00893487"/>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3E12"/>
    <w:rsid w:val="008B4DB1"/>
    <w:rsid w:val="008B4FDA"/>
    <w:rsid w:val="008B56A4"/>
    <w:rsid w:val="008B6288"/>
    <w:rsid w:val="008B66F3"/>
    <w:rsid w:val="008B73CD"/>
    <w:rsid w:val="008B7BE2"/>
    <w:rsid w:val="008B7F88"/>
    <w:rsid w:val="008C154A"/>
    <w:rsid w:val="008C16C2"/>
    <w:rsid w:val="008C17DA"/>
    <w:rsid w:val="008C208B"/>
    <w:rsid w:val="008C28C9"/>
    <w:rsid w:val="008C343E"/>
    <w:rsid w:val="008C3509"/>
    <w:rsid w:val="008C353D"/>
    <w:rsid w:val="008C417C"/>
    <w:rsid w:val="008C5402"/>
    <w:rsid w:val="008C56FA"/>
    <w:rsid w:val="008C5868"/>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6BF5"/>
    <w:rsid w:val="008D77B2"/>
    <w:rsid w:val="008D7CAC"/>
    <w:rsid w:val="008D7FF8"/>
    <w:rsid w:val="008E00F2"/>
    <w:rsid w:val="008E0C98"/>
    <w:rsid w:val="008E1FEB"/>
    <w:rsid w:val="008E24DC"/>
    <w:rsid w:val="008E2901"/>
    <w:rsid w:val="008E3307"/>
    <w:rsid w:val="008E3548"/>
    <w:rsid w:val="008E38E6"/>
    <w:rsid w:val="008E3B1B"/>
    <w:rsid w:val="008E3C53"/>
    <w:rsid w:val="008E4010"/>
    <w:rsid w:val="008E43BF"/>
    <w:rsid w:val="008E4439"/>
    <w:rsid w:val="008E4477"/>
    <w:rsid w:val="008E45A5"/>
    <w:rsid w:val="008E46B1"/>
    <w:rsid w:val="008E5404"/>
    <w:rsid w:val="008E5B7C"/>
    <w:rsid w:val="008E5D4F"/>
    <w:rsid w:val="008E60B3"/>
    <w:rsid w:val="008E6273"/>
    <w:rsid w:val="008E647E"/>
    <w:rsid w:val="008E653B"/>
    <w:rsid w:val="008E6E51"/>
    <w:rsid w:val="008F0732"/>
    <w:rsid w:val="008F1F9B"/>
    <w:rsid w:val="008F2148"/>
    <w:rsid w:val="008F2365"/>
    <w:rsid w:val="008F2B76"/>
    <w:rsid w:val="008F527F"/>
    <w:rsid w:val="008F69B6"/>
    <w:rsid w:val="008F6B74"/>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4434"/>
    <w:rsid w:val="00926470"/>
    <w:rsid w:val="00926875"/>
    <w:rsid w:val="0092717E"/>
    <w:rsid w:val="00927888"/>
    <w:rsid w:val="00930438"/>
    <w:rsid w:val="00930D97"/>
    <w:rsid w:val="00931A1F"/>
    <w:rsid w:val="00932115"/>
    <w:rsid w:val="009321EA"/>
    <w:rsid w:val="009326E9"/>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194"/>
    <w:rsid w:val="00940C2A"/>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5176C"/>
    <w:rsid w:val="0095199F"/>
    <w:rsid w:val="00951CE5"/>
    <w:rsid w:val="00952531"/>
    <w:rsid w:val="00953ADF"/>
    <w:rsid w:val="00953F12"/>
    <w:rsid w:val="00954425"/>
    <w:rsid w:val="009548D2"/>
    <w:rsid w:val="00954C8E"/>
    <w:rsid w:val="00955135"/>
    <w:rsid w:val="009554F6"/>
    <w:rsid w:val="00955A1E"/>
    <w:rsid w:val="00955E87"/>
    <w:rsid w:val="009561F1"/>
    <w:rsid w:val="00956D11"/>
    <w:rsid w:val="009574CD"/>
    <w:rsid w:val="009577E7"/>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70000"/>
    <w:rsid w:val="009707A2"/>
    <w:rsid w:val="0097080F"/>
    <w:rsid w:val="00971CAE"/>
    <w:rsid w:val="00971F12"/>
    <w:rsid w:val="00971F4A"/>
    <w:rsid w:val="00972AC5"/>
    <w:rsid w:val="00972C1A"/>
    <w:rsid w:val="009732B6"/>
    <w:rsid w:val="00973601"/>
    <w:rsid w:val="0097362A"/>
    <w:rsid w:val="00973BAB"/>
    <w:rsid w:val="00973FB1"/>
    <w:rsid w:val="009771B9"/>
    <w:rsid w:val="009775DB"/>
    <w:rsid w:val="00980F91"/>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3CD"/>
    <w:rsid w:val="009C5A1D"/>
    <w:rsid w:val="009C5CF1"/>
    <w:rsid w:val="009C6103"/>
    <w:rsid w:val="009C636F"/>
    <w:rsid w:val="009C751A"/>
    <w:rsid w:val="009C7913"/>
    <w:rsid w:val="009D0916"/>
    <w:rsid w:val="009D0DB0"/>
    <w:rsid w:val="009D158E"/>
    <w:rsid w:val="009D1704"/>
    <w:rsid w:val="009D2AE5"/>
    <w:rsid w:val="009D352B"/>
    <w:rsid w:val="009D3F0E"/>
    <w:rsid w:val="009D47AF"/>
    <w:rsid w:val="009D55A4"/>
    <w:rsid w:val="009D6D1A"/>
    <w:rsid w:val="009D71F8"/>
    <w:rsid w:val="009D78BC"/>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1F5E"/>
    <w:rsid w:val="00A02830"/>
    <w:rsid w:val="00A0285A"/>
    <w:rsid w:val="00A02BF9"/>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7C3"/>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4420"/>
    <w:rsid w:val="00A34587"/>
    <w:rsid w:val="00A3469E"/>
    <w:rsid w:val="00A34DFE"/>
    <w:rsid w:val="00A35FB1"/>
    <w:rsid w:val="00A36591"/>
    <w:rsid w:val="00A36F0F"/>
    <w:rsid w:val="00A37070"/>
    <w:rsid w:val="00A37BFD"/>
    <w:rsid w:val="00A4028C"/>
    <w:rsid w:val="00A40446"/>
    <w:rsid w:val="00A4067E"/>
    <w:rsid w:val="00A412F1"/>
    <w:rsid w:val="00A4137D"/>
    <w:rsid w:val="00A41F94"/>
    <w:rsid w:val="00A425CC"/>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82B"/>
    <w:rsid w:val="00A5512C"/>
    <w:rsid w:val="00A55E59"/>
    <w:rsid w:val="00A55FEE"/>
    <w:rsid w:val="00A56536"/>
    <w:rsid w:val="00A572D8"/>
    <w:rsid w:val="00A6067F"/>
    <w:rsid w:val="00A60D0F"/>
    <w:rsid w:val="00A60D60"/>
    <w:rsid w:val="00A61746"/>
    <w:rsid w:val="00A619F2"/>
    <w:rsid w:val="00A62933"/>
    <w:rsid w:val="00A63445"/>
    <w:rsid w:val="00A6357F"/>
    <w:rsid w:val="00A63D83"/>
    <w:rsid w:val="00A63EB8"/>
    <w:rsid w:val="00A63FB9"/>
    <w:rsid w:val="00A64339"/>
    <w:rsid w:val="00A65307"/>
    <w:rsid w:val="00A65C38"/>
    <w:rsid w:val="00A6609C"/>
    <w:rsid w:val="00A660E4"/>
    <w:rsid w:val="00A66431"/>
    <w:rsid w:val="00A66E37"/>
    <w:rsid w:val="00A6756D"/>
    <w:rsid w:val="00A677CD"/>
    <w:rsid w:val="00A67EAC"/>
    <w:rsid w:val="00A7010C"/>
    <w:rsid w:val="00A70355"/>
    <w:rsid w:val="00A71173"/>
    <w:rsid w:val="00A7178B"/>
    <w:rsid w:val="00A71BBC"/>
    <w:rsid w:val="00A71EFF"/>
    <w:rsid w:val="00A731B5"/>
    <w:rsid w:val="00A738F6"/>
    <w:rsid w:val="00A740FC"/>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6287"/>
    <w:rsid w:val="00A863CC"/>
    <w:rsid w:val="00A863E1"/>
    <w:rsid w:val="00A86F00"/>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35"/>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117"/>
    <w:rsid w:val="00AA75FA"/>
    <w:rsid w:val="00AA7805"/>
    <w:rsid w:val="00AB0304"/>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82E"/>
    <w:rsid w:val="00AC21E9"/>
    <w:rsid w:val="00AC2B65"/>
    <w:rsid w:val="00AC309E"/>
    <w:rsid w:val="00AC30D5"/>
    <w:rsid w:val="00AC3B57"/>
    <w:rsid w:val="00AC3F2F"/>
    <w:rsid w:val="00AC4EAF"/>
    <w:rsid w:val="00AC5807"/>
    <w:rsid w:val="00AC6523"/>
    <w:rsid w:val="00AC743C"/>
    <w:rsid w:val="00AC7A2E"/>
    <w:rsid w:val="00AD0BEB"/>
    <w:rsid w:val="00AD1066"/>
    <w:rsid w:val="00AD1BFE"/>
    <w:rsid w:val="00AD1CBA"/>
    <w:rsid w:val="00AD2081"/>
    <w:rsid w:val="00AD305B"/>
    <w:rsid w:val="00AD34C9"/>
    <w:rsid w:val="00AD36CA"/>
    <w:rsid w:val="00AD3AA4"/>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D57"/>
    <w:rsid w:val="00B14E56"/>
    <w:rsid w:val="00B152CE"/>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7B4"/>
    <w:rsid w:val="00B240E6"/>
    <w:rsid w:val="00B25030"/>
    <w:rsid w:val="00B25447"/>
    <w:rsid w:val="00B2561E"/>
    <w:rsid w:val="00B2572B"/>
    <w:rsid w:val="00B25FC4"/>
    <w:rsid w:val="00B2681D"/>
    <w:rsid w:val="00B2752E"/>
    <w:rsid w:val="00B304E3"/>
    <w:rsid w:val="00B305F9"/>
    <w:rsid w:val="00B30994"/>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2842"/>
    <w:rsid w:val="00B4364F"/>
    <w:rsid w:val="00B4374E"/>
    <w:rsid w:val="00B44A67"/>
    <w:rsid w:val="00B4517A"/>
    <w:rsid w:val="00B45B39"/>
    <w:rsid w:val="00B46279"/>
    <w:rsid w:val="00B46D58"/>
    <w:rsid w:val="00B4794D"/>
    <w:rsid w:val="00B47B3A"/>
    <w:rsid w:val="00B47EB0"/>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20C3"/>
    <w:rsid w:val="00B73109"/>
    <w:rsid w:val="00B73AB8"/>
    <w:rsid w:val="00B73DE0"/>
    <w:rsid w:val="00B74013"/>
    <w:rsid w:val="00B744F6"/>
    <w:rsid w:val="00B74B63"/>
    <w:rsid w:val="00B75687"/>
    <w:rsid w:val="00B76715"/>
    <w:rsid w:val="00B77FA6"/>
    <w:rsid w:val="00B8038B"/>
    <w:rsid w:val="00B81AD3"/>
    <w:rsid w:val="00B843BE"/>
    <w:rsid w:val="00B847B6"/>
    <w:rsid w:val="00B848EB"/>
    <w:rsid w:val="00B84983"/>
    <w:rsid w:val="00B850C5"/>
    <w:rsid w:val="00B853BF"/>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FE0"/>
    <w:rsid w:val="00B96317"/>
    <w:rsid w:val="00B96B73"/>
    <w:rsid w:val="00B975FA"/>
    <w:rsid w:val="00B9778A"/>
    <w:rsid w:val="00B9796D"/>
    <w:rsid w:val="00BA1336"/>
    <w:rsid w:val="00BA17C2"/>
    <w:rsid w:val="00BA2853"/>
    <w:rsid w:val="00BA3554"/>
    <w:rsid w:val="00BA3C85"/>
    <w:rsid w:val="00BA4026"/>
    <w:rsid w:val="00BA632C"/>
    <w:rsid w:val="00BA6E63"/>
    <w:rsid w:val="00BA6FB2"/>
    <w:rsid w:val="00BA7128"/>
    <w:rsid w:val="00BA7872"/>
    <w:rsid w:val="00BB035A"/>
    <w:rsid w:val="00BB163A"/>
    <w:rsid w:val="00BB1C9B"/>
    <w:rsid w:val="00BB21EC"/>
    <w:rsid w:val="00BB28C8"/>
    <w:rsid w:val="00BB3575"/>
    <w:rsid w:val="00BB3618"/>
    <w:rsid w:val="00BB3A31"/>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1C58"/>
    <w:rsid w:val="00BD24F2"/>
    <w:rsid w:val="00BD2920"/>
    <w:rsid w:val="00BD3389"/>
    <w:rsid w:val="00BD3B55"/>
    <w:rsid w:val="00BD3F93"/>
    <w:rsid w:val="00BD438D"/>
    <w:rsid w:val="00BD4817"/>
    <w:rsid w:val="00BD4B37"/>
    <w:rsid w:val="00BD50E7"/>
    <w:rsid w:val="00BD572E"/>
    <w:rsid w:val="00BD5F94"/>
    <w:rsid w:val="00BD6BF7"/>
    <w:rsid w:val="00BD6E80"/>
    <w:rsid w:val="00BD72E6"/>
    <w:rsid w:val="00BE01AE"/>
    <w:rsid w:val="00BE1C5E"/>
    <w:rsid w:val="00BE2236"/>
    <w:rsid w:val="00BE2572"/>
    <w:rsid w:val="00BE34AF"/>
    <w:rsid w:val="00BE40B1"/>
    <w:rsid w:val="00BE439E"/>
    <w:rsid w:val="00BE45B6"/>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413D"/>
    <w:rsid w:val="00C04176"/>
    <w:rsid w:val="00C056AC"/>
    <w:rsid w:val="00C061D3"/>
    <w:rsid w:val="00C061DC"/>
    <w:rsid w:val="00C06409"/>
    <w:rsid w:val="00C07F24"/>
    <w:rsid w:val="00C122A6"/>
    <w:rsid w:val="00C132F1"/>
    <w:rsid w:val="00C135B1"/>
    <w:rsid w:val="00C13896"/>
    <w:rsid w:val="00C13B79"/>
    <w:rsid w:val="00C14561"/>
    <w:rsid w:val="00C14A30"/>
    <w:rsid w:val="00C14D55"/>
    <w:rsid w:val="00C14F1A"/>
    <w:rsid w:val="00C156C3"/>
    <w:rsid w:val="00C15BC3"/>
    <w:rsid w:val="00C15C0B"/>
    <w:rsid w:val="00C16602"/>
    <w:rsid w:val="00C16F3F"/>
    <w:rsid w:val="00C17414"/>
    <w:rsid w:val="00C207A1"/>
    <w:rsid w:val="00C21394"/>
    <w:rsid w:val="00C2151D"/>
    <w:rsid w:val="00C22421"/>
    <w:rsid w:val="00C231A0"/>
    <w:rsid w:val="00C232E0"/>
    <w:rsid w:val="00C235A3"/>
    <w:rsid w:val="00C23B1B"/>
    <w:rsid w:val="00C23D48"/>
    <w:rsid w:val="00C23F1D"/>
    <w:rsid w:val="00C24256"/>
    <w:rsid w:val="00C24CA6"/>
    <w:rsid w:val="00C25BF1"/>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84C"/>
    <w:rsid w:val="00C34AFD"/>
    <w:rsid w:val="00C34C57"/>
    <w:rsid w:val="00C35487"/>
    <w:rsid w:val="00C358EA"/>
    <w:rsid w:val="00C364E8"/>
    <w:rsid w:val="00C366B6"/>
    <w:rsid w:val="00C366F2"/>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D1C"/>
    <w:rsid w:val="00C54CEE"/>
    <w:rsid w:val="00C54FF1"/>
    <w:rsid w:val="00C5588A"/>
    <w:rsid w:val="00C5590F"/>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5FB"/>
    <w:rsid w:val="00C71E26"/>
    <w:rsid w:val="00C72606"/>
    <w:rsid w:val="00C7261B"/>
    <w:rsid w:val="00C72668"/>
    <w:rsid w:val="00C72D0E"/>
    <w:rsid w:val="00C72E21"/>
    <w:rsid w:val="00C73E62"/>
    <w:rsid w:val="00C7412D"/>
    <w:rsid w:val="00C748B5"/>
    <w:rsid w:val="00C752FC"/>
    <w:rsid w:val="00C77A5A"/>
    <w:rsid w:val="00C803F8"/>
    <w:rsid w:val="00C8055A"/>
    <w:rsid w:val="00C806B2"/>
    <w:rsid w:val="00C807D9"/>
    <w:rsid w:val="00C80B25"/>
    <w:rsid w:val="00C81187"/>
    <w:rsid w:val="00C81316"/>
    <w:rsid w:val="00C813A9"/>
    <w:rsid w:val="00C816CA"/>
    <w:rsid w:val="00C819E8"/>
    <w:rsid w:val="00C81FE2"/>
    <w:rsid w:val="00C82BD2"/>
    <w:rsid w:val="00C83042"/>
    <w:rsid w:val="00C835EC"/>
    <w:rsid w:val="00C83D8F"/>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129"/>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9DC"/>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812"/>
    <w:rsid w:val="00CE5E70"/>
    <w:rsid w:val="00CE5F93"/>
    <w:rsid w:val="00CE6113"/>
    <w:rsid w:val="00CE75A2"/>
    <w:rsid w:val="00CE77D8"/>
    <w:rsid w:val="00CE7B83"/>
    <w:rsid w:val="00CE7BF1"/>
    <w:rsid w:val="00CF0D0D"/>
    <w:rsid w:val="00CF15EC"/>
    <w:rsid w:val="00CF1653"/>
    <w:rsid w:val="00CF1742"/>
    <w:rsid w:val="00CF2304"/>
    <w:rsid w:val="00CF2692"/>
    <w:rsid w:val="00CF2EFB"/>
    <w:rsid w:val="00CF34D0"/>
    <w:rsid w:val="00CF34DE"/>
    <w:rsid w:val="00CF3B1A"/>
    <w:rsid w:val="00CF58B0"/>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80C"/>
    <w:rsid w:val="00D05A4D"/>
    <w:rsid w:val="00D05EB3"/>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3717C"/>
    <w:rsid w:val="00D411B6"/>
    <w:rsid w:val="00D4164A"/>
    <w:rsid w:val="00D41AE8"/>
    <w:rsid w:val="00D41DE8"/>
    <w:rsid w:val="00D41F7D"/>
    <w:rsid w:val="00D424DD"/>
    <w:rsid w:val="00D42D33"/>
    <w:rsid w:val="00D42E80"/>
    <w:rsid w:val="00D433D6"/>
    <w:rsid w:val="00D43420"/>
    <w:rsid w:val="00D44829"/>
    <w:rsid w:val="00D4557B"/>
    <w:rsid w:val="00D463EA"/>
    <w:rsid w:val="00D46D5B"/>
    <w:rsid w:val="00D47316"/>
    <w:rsid w:val="00D47541"/>
    <w:rsid w:val="00D47545"/>
    <w:rsid w:val="00D4795D"/>
    <w:rsid w:val="00D47A5B"/>
    <w:rsid w:val="00D47A9C"/>
    <w:rsid w:val="00D50468"/>
    <w:rsid w:val="00D50B56"/>
    <w:rsid w:val="00D50D36"/>
    <w:rsid w:val="00D51669"/>
    <w:rsid w:val="00D516B6"/>
    <w:rsid w:val="00D516BE"/>
    <w:rsid w:val="00D523EF"/>
    <w:rsid w:val="00D52566"/>
    <w:rsid w:val="00D52A84"/>
    <w:rsid w:val="00D52CC7"/>
    <w:rsid w:val="00D52D0B"/>
    <w:rsid w:val="00D52D82"/>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A25"/>
    <w:rsid w:val="00D62C0F"/>
    <w:rsid w:val="00D63151"/>
    <w:rsid w:val="00D63D97"/>
    <w:rsid w:val="00D644EE"/>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84B"/>
    <w:rsid w:val="00D77ADB"/>
    <w:rsid w:val="00D77EF7"/>
    <w:rsid w:val="00D80916"/>
    <w:rsid w:val="00D80FD6"/>
    <w:rsid w:val="00D815D1"/>
    <w:rsid w:val="00D81660"/>
    <w:rsid w:val="00D81962"/>
    <w:rsid w:val="00D820D2"/>
    <w:rsid w:val="00D82DAD"/>
    <w:rsid w:val="00D82E27"/>
    <w:rsid w:val="00D83043"/>
    <w:rsid w:val="00D8313C"/>
    <w:rsid w:val="00D83462"/>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A6C"/>
    <w:rsid w:val="00D90CA1"/>
    <w:rsid w:val="00D91277"/>
    <w:rsid w:val="00D91C7E"/>
    <w:rsid w:val="00D927EB"/>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228"/>
    <w:rsid w:val="00DA4643"/>
    <w:rsid w:val="00DA5D3D"/>
    <w:rsid w:val="00DA5E55"/>
    <w:rsid w:val="00DA687B"/>
    <w:rsid w:val="00DA6C97"/>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1F2"/>
    <w:rsid w:val="00DB7289"/>
    <w:rsid w:val="00DC0D74"/>
    <w:rsid w:val="00DC14CE"/>
    <w:rsid w:val="00DC1B3F"/>
    <w:rsid w:val="00DC30CC"/>
    <w:rsid w:val="00DC375D"/>
    <w:rsid w:val="00DC3C2E"/>
    <w:rsid w:val="00DC3DD2"/>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0EA4"/>
    <w:rsid w:val="00DE0FA1"/>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0C2"/>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4E3"/>
    <w:rsid w:val="00E12F7E"/>
    <w:rsid w:val="00E1385B"/>
    <w:rsid w:val="00E141C7"/>
    <w:rsid w:val="00E14672"/>
    <w:rsid w:val="00E14E8F"/>
    <w:rsid w:val="00E153F0"/>
    <w:rsid w:val="00E161F1"/>
    <w:rsid w:val="00E17450"/>
    <w:rsid w:val="00E17B7F"/>
    <w:rsid w:val="00E20011"/>
    <w:rsid w:val="00E207EB"/>
    <w:rsid w:val="00E20B3E"/>
    <w:rsid w:val="00E20E95"/>
    <w:rsid w:val="00E21547"/>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D81"/>
    <w:rsid w:val="00E30E2D"/>
    <w:rsid w:val="00E30F0C"/>
    <w:rsid w:val="00E31A0F"/>
    <w:rsid w:val="00E326DD"/>
    <w:rsid w:val="00E327B8"/>
    <w:rsid w:val="00E32CC2"/>
    <w:rsid w:val="00E32D5B"/>
    <w:rsid w:val="00E33157"/>
    <w:rsid w:val="00E333E5"/>
    <w:rsid w:val="00E3357F"/>
    <w:rsid w:val="00E33599"/>
    <w:rsid w:val="00E33E6B"/>
    <w:rsid w:val="00E343E7"/>
    <w:rsid w:val="00E35E99"/>
    <w:rsid w:val="00E3606B"/>
    <w:rsid w:val="00E36368"/>
    <w:rsid w:val="00E36717"/>
    <w:rsid w:val="00E36A86"/>
    <w:rsid w:val="00E40DE2"/>
    <w:rsid w:val="00E41156"/>
    <w:rsid w:val="00E41620"/>
    <w:rsid w:val="00E41F2B"/>
    <w:rsid w:val="00E4239E"/>
    <w:rsid w:val="00E42668"/>
    <w:rsid w:val="00E426B9"/>
    <w:rsid w:val="00E42A80"/>
    <w:rsid w:val="00E42FEB"/>
    <w:rsid w:val="00E430BF"/>
    <w:rsid w:val="00E43A11"/>
    <w:rsid w:val="00E43CEB"/>
    <w:rsid w:val="00E43DFB"/>
    <w:rsid w:val="00E442DC"/>
    <w:rsid w:val="00E44D86"/>
    <w:rsid w:val="00E45007"/>
    <w:rsid w:val="00E45ACA"/>
    <w:rsid w:val="00E45C7F"/>
    <w:rsid w:val="00E46422"/>
    <w:rsid w:val="00E46DBA"/>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344"/>
    <w:rsid w:val="00E6288F"/>
    <w:rsid w:val="00E63619"/>
    <w:rsid w:val="00E6367A"/>
    <w:rsid w:val="00E63C8D"/>
    <w:rsid w:val="00E64337"/>
    <w:rsid w:val="00E6482F"/>
    <w:rsid w:val="00E648D1"/>
    <w:rsid w:val="00E64D24"/>
    <w:rsid w:val="00E65F37"/>
    <w:rsid w:val="00E6683E"/>
    <w:rsid w:val="00E66866"/>
    <w:rsid w:val="00E672AF"/>
    <w:rsid w:val="00E6747B"/>
    <w:rsid w:val="00E674AE"/>
    <w:rsid w:val="00E67BA7"/>
    <w:rsid w:val="00E67FD5"/>
    <w:rsid w:val="00E70A0B"/>
    <w:rsid w:val="00E70FC4"/>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1D4D"/>
    <w:rsid w:val="00E84171"/>
    <w:rsid w:val="00E8425F"/>
    <w:rsid w:val="00E85A49"/>
    <w:rsid w:val="00E861BF"/>
    <w:rsid w:val="00E8719E"/>
    <w:rsid w:val="00E87574"/>
    <w:rsid w:val="00E90CF6"/>
    <w:rsid w:val="00E90E72"/>
    <w:rsid w:val="00E90FD0"/>
    <w:rsid w:val="00E914DD"/>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048"/>
    <w:rsid w:val="00E9746B"/>
    <w:rsid w:val="00EA059F"/>
    <w:rsid w:val="00EA05E8"/>
    <w:rsid w:val="00EA06E9"/>
    <w:rsid w:val="00EA0AEE"/>
    <w:rsid w:val="00EA0D10"/>
    <w:rsid w:val="00EA140F"/>
    <w:rsid w:val="00EA150B"/>
    <w:rsid w:val="00EA1765"/>
    <w:rsid w:val="00EA31E0"/>
    <w:rsid w:val="00EA3E33"/>
    <w:rsid w:val="00EA3FD0"/>
    <w:rsid w:val="00EA40DF"/>
    <w:rsid w:val="00EA4626"/>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0332"/>
    <w:rsid w:val="00EF11FF"/>
    <w:rsid w:val="00EF24C7"/>
    <w:rsid w:val="00EF25F5"/>
    <w:rsid w:val="00EF273B"/>
    <w:rsid w:val="00EF2954"/>
    <w:rsid w:val="00EF2B43"/>
    <w:rsid w:val="00EF352E"/>
    <w:rsid w:val="00EF3639"/>
    <w:rsid w:val="00EF3662"/>
    <w:rsid w:val="00EF3867"/>
    <w:rsid w:val="00EF3E3E"/>
    <w:rsid w:val="00EF491F"/>
    <w:rsid w:val="00EF548A"/>
    <w:rsid w:val="00EF5EF7"/>
    <w:rsid w:val="00EF6526"/>
    <w:rsid w:val="00EF6CF5"/>
    <w:rsid w:val="00EF6EB4"/>
    <w:rsid w:val="00EF7868"/>
    <w:rsid w:val="00F00565"/>
    <w:rsid w:val="00F005EE"/>
    <w:rsid w:val="00F00C96"/>
    <w:rsid w:val="00F00F71"/>
    <w:rsid w:val="00F01D1E"/>
    <w:rsid w:val="00F02639"/>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679"/>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128"/>
    <w:rsid w:val="00F325A7"/>
    <w:rsid w:val="00F326DF"/>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3AE"/>
    <w:rsid w:val="00F4140F"/>
    <w:rsid w:val="00F41477"/>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47366"/>
    <w:rsid w:val="00F50A7A"/>
    <w:rsid w:val="00F5168A"/>
    <w:rsid w:val="00F52EDD"/>
    <w:rsid w:val="00F53D4F"/>
    <w:rsid w:val="00F53DF8"/>
    <w:rsid w:val="00F546F2"/>
    <w:rsid w:val="00F5526F"/>
    <w:rsid w:val="00F55654"/>
    <w:rsid w:val="00F556B0"/>
    <w:rsid w:val="00F55752"/>
    <w:rsid w:val="00F55EC3"/>
    <w:rsid w:val="00F55ECA"/>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4BF8"/>
    <w:rsid w:val="00F64DF9"/>
    <w:rsid w:val="00F65659"/>
    <w:rsid w:val="00F658E7"/>
    <w:rsid w:val="00F667B5"/>
    <w:rsid w:val="00F6697F"/>
    <w:rsid w:val="00F676CB"/>
    <w:rsid w:val="00F67946"/>
    <w:rsid w:val="00F67CD4"/>
    <w:rsid w:val="00F70632"/>
    <w:rsid w:val="00F70E55"/>
    <w:rsid w:val="00F71183"/>
    <w:rsid w:val="00F71AD2"/>
    <w:rsid w:val="00F71F29"/>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25AC"/>
    <w:rsid w:val="00F82623"/>
    <w:rsid w:val="00F83409"/>
    <w:rsid w:val="00F839B3"/>
    <w:rsid w:val="00F83B76"/>
    <w:rsid w:val="00F83E0A"/>
    <w:rsid w:val="00F8462A"/>
    <w:rsid w:val="00F855BB"/>
    <w:rsid w:val="00F85DFC"/>
    <w:rsid w:val="00F85F62"/>
    <w:rsid w:val="00F86162"/>
    <w:rsid w:val="00F86ED5"/>
    <w:rsid w:val="00F87042"/>
    <w:rsid w:val="00F871C2"/>
    <w:rsid w:val="00F87FD4"/>
    <w:rsid w:val="00F914CF"/>
    <w:rsid w:val="00F91818"/>
    <w:rsid w:val="00F9206A"/>
    <w:rsid w:val="00F92A53"/>
    <w:rsid w:val="00F92AC4"/>
    <w:rsid w:val="00F930CD"/>
    <w:rsid w:val="00F932ED"/>
    <w:rsid w:val="00F93F4F"/>
    <w:rsid w:val="00F942F9"/>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F34"/>
    <w:rsid w:val="00FA4F9D"/>
    <w:rsid w:val="00FA5B17"/>
    <w:rsid w:val="00FA5CBD"/>
    <w:rsid w:val="00FA6B94"/>
    <w:rsid w:val="00FA6F47"/>
    <w:rsid w:val="00FA7EAA"/>
    <w:rsid w:val="00FB068C"/>
    <w:rsid w:val="00FB12F4"/>
    <w:rsid w:val="00FB1530"/>
    <w:rsid w:val="00FB15D0"/>
    <w:rsid w:val="00FB2E32"/>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6D70"/>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291"/>
    <w:rsid w:val="00FD7772"/>
    <w:rsid w:val="00FE0FD2"/>
    <w:rsid w:val="00FE1316"/>
    <w:rsid w:val="00FE1FAB"/>
    <w:rsid w:val="00FE2AA4"/>
    <w:rsid w:val="00FE2DB6"/>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character" w:customStyle="1" w:styleId="ezkurwreuab5ozgtqnkl">
    <w:name w:val="ezkurwreuab5ozgtqnkl"/>
    <w:basedOn w:val="DefaultParagraphFont"/>
    <w:rsid w:val="005035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325A1-A6C8-462E-BD51-C1FFD24F2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4275</TotalTime>
  <Pages>87</Pages>
  <Words>23855</Words>
  <Characters>135980</Characters>
  <Application>Microsoft Office Word</Application>
  <DocSecurity>0</DocSecurity>
  <Lines>1133</Lines>
  <Paragraphs>319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159516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1880</cp:revision>
  <cp:lastPrinted>2018-02-16T07:12:00Z</cp:lastPrinted>
  <dcterms:created xsi:type="dcterms:W3CDTF">2019-10-28T07:04:00Z</dcterms:created>
  <dcterms:modified xsi:type="dcterms:W3CDTF">2024-12-09T04:55:00Z</dcterms:modified>
</cp:coreProperties>
</file>